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3C0D5B1" w14:textId="77777777" w:rsidR="00EF1F53" w:rsidRDefault="00EF1F53" w:rsidP="00EF1F53">
      <w:pPr>
        <w:pStyle w:val="HHTitle2"/>
        <w:spacing w:after="0"/>
        <w:rPr>
          <w:rFonts w:ascii="Times New Roman" w:hAnsi="Times New Roman" w:cs="Times New Roman"/>
          <w:sz w:val="28"/>
          <w:szCs w:val="28"/>
        </w:rPr>
      </w:pPr>
      <w:bookmarkStart w:id="0" w:name="_Hlk63891395"/>
      <w:r>
        <w:rPr>
          <w:rFonts w:ascii="Times New Roman" w:hAnsi="Times New Roman" w:cs="Times New Roman"/>
          <w:sz w:val="28"/>
          <w:szCs w:val="28"/>
        </w:rPr>
        <w:t xml:space="preserve">SMLOUVA O DÍLO </w:t>
      </w:r>
    </w:p>
    <w:p w14:paraId="25A274CE" w14:textId="544B8EC0" w:rsidR="00EF1F53" w:rsidRPr="006B54E6" w:rsidRDefault="00EF1F53" w:rsidP="002E1E5C">
      <w:pPr>
        <w:pStyle w:val="HHTitle2"/>
        <w:spacing w:before="0" w:after="0"/>
        <w:rPr>
          <w:rFonts w:ascii="Times New Roman" w:hAnsi="Times New Roman" w:cs="Times New Roman"/>
          <w:sz w:val="28"/>
          <w:szCs w:val="28"/>
        </w:rPr>
      </w:pPr>
      <w:r>
        <w:rPr>
          <w:rFonts w:ascii="Times New Roman" w:hAnsi="Times New Roman" w:cs="Times New Roman"/>
          <w:sz w:val="28"/>
          <w:szCs w:val="28"/>
        </w:rPr>
        <w:t xml:space="preserve">NA </w:t>
      </w:r>
      <w:r w:rsidR="002E1E5C">
        <w:rPr>
          <w:rFonts w:ascii="Times New Roman" w:hAnsi="Times New Roman" w:cs="Times New Roman"/>
          <w:sz w:val="28"/>
          <w:szCs w:val="28"/>
        </w:rPr>
        <w:t xml:space="preserve">DODÁVKU A </w:t>
      </w:r>
      <w:r w:rsidR="002E1E5C" w:rsidRPr="00783106">
        <w:rPr>
          <w:rFonts w:ascii="Times New Roman" w:hAnsi="Times New Roman" w:cs="Times New Roman"/>
          <w:caps/>
          <w:sz w:val="28"/>
          <w:szCs w:val="28"/>
        </w:rPr>
        <w:t xml:space="preserve">IMPLEMENTACI </w:t>
      </w:r>
      <w:r w:rsidR="00783106" w:rsidRPr="00783106">
        <w:rPr>
          <w:rFonts w:ascii="Times New Roman" w:hAnsi="Times New Roman"/>
          <w:caps/>
          <w:sz w:val="28"/>
          <w:szCs w:val="28"/>
        </w:rPr>
        <w:t>Nástroj</w:t>
      </w:r>
      <w:r w:rsidR="00783106">
        <w:rPr>
          <w:rFonts w:ascii="Times New Roman" w:hAnsi="Times New Roman"/>
          <w:caps/>
          <w:sz w:val="28"/>
          <w:szCs w:val="28"/>
        </w:rPr>
        <w:t>E</w:t>
      </w:r>
      <w:r w:rsidR="00783106" w:rsidRPr="00783106">
        <w:rPr>
          <w:rFonts w:ascii="Times New Roman" w:hAnsi="Times New Roman"/>
          <w:caps/>
          <w:sz w:val="28"/>
          <w:szCs w:val="28"/>
        </w:rPr>
        <w:t xml:space="preserve"> pro detekci kybernetických bezpečnostních událostí</w:t>
      </w:r>
    </w:p>
    <w:bookmarkEnd w:id="0"/>
    <w:p w14:paraId="6467B722" w14:textId="67A69E2C" w:rsidR="00EF1F53" w:rsidRPr="00C05105" w:rsidRDefault="00EF1F53" w:rsidP="00EF1F53">
      <w:pPr>
        <w:spacing w:after="0"/>
        <w:jc w:val="center"/>
        <w:rPr>
          <w:rFonts w:ascii="Times New Roman" w:hAnsi="Times New Roman"/>
        </w:rPr>
      </w:pPr>
      <w:r w:rsidRPr="00C05105">
        <w:rPr>
          <w:rFonts w:ascii="Times New Roman" w:hAnsi="Times New Roman"/>
        </w:rPr>
        <w:t>uzavřená podle ustanovení § 2586 a násl.</w:t>
      </w:r>
      <w:r>
        <w:rPr>
          <w:rFonts w:ascii="Times New Roman" w:hAnsi="Times New Roman"/>
        </w:rPr>
        <w:t xml:space="preserve"> zákona č. 89/2012</w:t>
      </w:r>
      <w:r w:rsidR="00461C3B">
        <w:rPr>
          <w:rFonts w:ascii="Times New Roman" w:hAnsi="Times New Roman"/>
        </w:rPr>
        <w:t xml:space="preserve"> </w:t>
      </w:r>
      <w:r>
        <w:rPr>
          <w:rFonts w:ascii="Times New Roman" w:hAnsi="Times New Roman"/>
        </w:rPr>
        <w:t>Sb., občanský zákoník</w:t>
      </w:r>
      <w:r w:rsidR="002E1E5C">
        <w:rPr>
          <w:rFonts w:ascii="Times New Roman" w:hAnsi="Times New Roman"/>
        </w:rPr>
        <w:t xml:space="preserve"> (</w:t>
      </w:r>
      <w:r w:rsidR="002E1E5C" w:rsidRPr="002E1E5C">
        <w:rPr>
          <w:rFonts w:ascii="Times New Roman" w:hAnsi="Times New Roman"/>
        </w:rPr>
        <w:t xml:space="preserve">dále jen „občanský zákoník“) a podle zákona č. 121/2000 Sb., o právu autorském </w:t>
      </w:r>
      <w:r w:rsidR="002E1E5C">
        <w:rPr>
          <w:rFonts w:ascii="Times New Roman" w:hAnsi="Times New Roman"/>
        </w:rPr>
        <w:t>(dále jen „</w:t>
      </w:r>
      <w:r w:rsidR="002E1E5C" w:rsidRPr="002E1E5C">
        <w:rPr>
          <w:rFonts w:ascii="Times New Roman" w:hAnsi="Times New Roman"/>
        </w:rPr>
        <w:t>autorský zákon</w:t>
      </w:r>
      <w:r w:rsidR="002E1E5C">
        <w:rPr>
          <w:rFonts w:ascii="Times New Roman" w:hAnsi="Times New Roman"/>
        </w:rPr>
        <w:t>“</w:t>
      </w:r>
      <w:r w:rsidR="002E1E5C" w:rsidRPr="002E1E5C">
        <w:rPr>
          <w:rFonts w:ascii="Times New Roman" w:hAnsi="Times New Roman"/>
        </w:rPr>
        <w:t>)</w:t>
      </w:r>
      <w:r>
        <w:rPr>
          <w:rFonts w:ascii="Times New Roman" w:hAnsi="Times New Roman"/>
        </w:rPr>
        <w:t>, ve znění pozdějších předpisů</w:t>
      </w:r>
      <w:r w:rsidRPr="00C05105">
        <w:rPr>
          <w:rFonts w:ascii="Times New Roman" w:hAnsi="Times New Roman"/>
        </w:rPr>
        <w:t xml:space="preserve"> (</w:t>
      </w:r>
      <w:r w:rsidRPr="00C05105">
        <w:rPr>
          <w:rFonts w:ascii="Times New Roman" w:hAnsi="Times New Roman"/>
          <w:b/>
        </w:rPr>
        <w:t>„Smlouva“</w:t>
      </w:r>
      <w:r w:rsidRPr="00C05105">
        <w:rPr>
          <w:rFonts w:ascii="Times New Roman" w:hAnsi="Times New Roman"/>
        </w:rPr>
        <w:t>)</w:t>
      </w:r>
    </w:p>
    <w:p w14:paraId="79E98B4F" w14:textId="77777777" w:rsidR="00EF1F53" w:rsidRPr="006A4FE9" w:rsidRDefault="00EF1F53" w:rsidP="00EF1F53">
      <w:pPr>
        <w:pStyle w:val="Smluvnistranypreambule"/>
        <w:keepNext/>
        <w:rPr>
          <w:rFonts w:ascii="Times New Roman" w:hAnsi="Times New Roman"/>
        </w:rPr>
      </w:pPr>
      <w:r w:rsidRPr="006A4FE9">
        <w:rPr>
          <w:rFonts w:ascii="Times New Roman" w:hAnsi="Times New Roman"/>
        </w:rPr>
        <w:t>Smluvní strany</w:t>
      </w:r>
    </w:p>
    <w:p w14:paraId="0F924E7D" w14:textId="78C65337" w:rsidR="00EF1F53" w:rsidRPr="006A4FE9" w:rsidRDefault="00A42C25" w:rsidP="00EF1F53">
      <w:pPr>
        <w:numPr>
          <w:ilvl w:val="0"/>
          <w:numId w:val="1"/>
        </w:numPr>
        <w:spacing w:before="120" w:after="120" w:line="240" w:lineRule="auto"/>
        <w:jc w:val="both"/>
        <w:rPr>
          <w:rFonts w:ascii="Times New Roman" w:hAnsi="Times New Roman"/>
          <w:b/>
        </w:rPr>
      </w:pPr>
      <w:r w:rsidRPr="00A42C25">
        <w:rPr>
          <w:rFonts w:ascii="Times New Roman" w:hAnsi="Times New Roman"/>
          <w:b/>
          <w:bCs/>
        </w:rPr>
        <w:t xml:space="preserve">město </w:t>
      </w:r>
      <w:r w:rsidR="00783106">
        <w:rPr>
          <w:rFonts w:ascii="Times New Roman" w:hAnsi="Times New Roman"/>
          <w:b/>
          <w:bCs/>
        </w:rPr>
        <w:t>Dobříš</w:t>
      </w:r>
    </w:p>
    <w:p w14:paraId="7AD9BD64" w14:textId="0895C0ED" w:rsidR="00EF1F53" w:rsidRDefault="00EF1F53" w:rsidP="00EF1F53">
      <w:pPr>
        <w:pStyle w:val="Text11"/>
        <w:keepNext w:val="0"/>
        <w:spacing w:before="0" w:after="0"/>
        <w:rPr>
          <w:szCs w:val="22"/>
        </w:rPr>
      </w:pPr>
      <w:r w:rsidRPr="006A4FE9">
        <w:rPr>
          <w:szCs w:val="22"/>
        </w:rPr>
        <w:t xml:space="preserve">se sídlem na adrese </w:t>
      </w:r>
      <w:r w:rsidRPr="006A4FE9">
        <w:rPr>
          <w:szCs w:val="22"/>
        </w:rPr>
        <w:tab/>
      </w:r>
      <w:r w:rsidR="00783106">
        <w:rPr>
          <w:rFonts w:cstheme="minorHAnsi"/>
          <w:bCs/>
          <w:szCs w:val="22"/>
        </w:rPr>
        <w:t>Mírové náměstí 119, 263 01</w:t>
      </w:r>
      <w:r w:rsidR="00A42C25" w:rsidRPr="00A42C25">
        <w:rPr>
          <w:rFonts w:cstheme="minorHAnsi"/>
          <w:bCs/>
          <w:szCs w:val="22"/>
        </w:rPr>
        <w:t xml:space="preserve"> </w:t>
      </w:r>
      <w:r w:rsidR="00783106">
        <w:rPr>
          <w:rFonts w:cstheme="minorHAnsi"/>
          <w:bCs/>
          <w:szCs w:val="22"/>
        </w:rPr>
        <w:t>Dobříš</w:t>
      </w:r>
    </w:p>
    <w:p w14:paraId="0E439713" w14:textId="403A5690" w:rsidR="00EF1F53" w:rsidRPr="00C05105" w:rsidRDefault="00EF1F53" w:rsidP="00EF1F53">
      <w:pPr>
        <w:pStyle w:val="Text11"/>
        <w:keepNext w:val="0"/>
        <w:spacing w:before="0" w:after="0"/>
        <w:rPr>
          <w:szCs w:val="22"/>
        </w:rPr>
      </w:pPr>
      <w:r w:rsidRPr="00C05105">
        <w:rPr>
          <w:szCs w:val="22"/>
        </w:rPr>
        <w:t>IČO</w:t>
      </w:r>
      <w:r w:rsidR="00A42C25">
        <w:rPr>
          <w:szCs w:val="22"/>
        </w:rPr>
        <w:t>, DIČ</w:t>
      </w:r>
      <w:r w:rsidRPr="00C05105">
        <w:rPr>
          <w:szCs w:val="22"/>
        </w:rPr>
        <w:t>:</w:t>
      </w:r>
      <w:r w:rsidRPr="00C05105">
        <w:rPr>
          <w:szCs w:val="22"/>
        </w:rPr>
        <w:tab/>
      </w:r>
      <w:r w:rsidRPr="00C05105">
        <w:rPr>
          <w:szCs w:val="22"/>
        </w:rPr>
        <w:tab/>
      </w:r>
      <w:r w:rsidR="00783106">
        <w:rPr>
          <w:rFonts w:cstheme="minorHAnsi"/>
          <w:bCs/>
          <w:szCs w:val="22"/>
        </w:rPr>
        <w:t>00242098</w:t>
      </w:r>
      <w:r w:rsidR="00A42C25">
        <w:rPr>
          <w:rFonts w:cstheme="minorHAnsi"/>
          <w:bCs/>
          <w:szCs w:val="22"/>
        </w:rPr>
        <w:t>, CZ</w:t>
      </w:r>
      <w:r w:rsidR="00783106">
        <w:rPr>
          <w:rFonts w:cstheme="minorHAnsi"/>
          <w:bCs/>
          <w:szCs w:val="22"/>
        </w:rPr>
        <w:t>00242098</w:t>
      </w:r>
    </w:p>
    <w:p w14:paraId="52075D30" w14:textId="13222022" w:rsidR="00EF1F53" w:rsidRPr="00C05105" w:rsidRDefault="00EF1F53" w:rsidP="00EF1F53">
      <w:pPr>
        <w:pStyle w:val="Text11"/>
        <w:keepNext w:val="0"/>
        <w:spacing w:before="0" w:after="0"/>
        <w:rPr>
          <w:szCs w:val="22"/>
        </w:rPr>
      </w:pPr>
      <w:r w:rsidRPr="00C05105">
        <w:rPr>
          <w:szCs w:val="22"/>
        </w:rPr>
        <w:t xml:space="preserve">bankovní spojení: </w:t>
      </w:r>
      <w:r w:rsidRPr="00C05105">
        <w:rPr>
          <w:szCs w:val="22"/>
        </w:rPr>
        <w:tab/>
      </w:r>
      <w:r w:rsidR="007C249D" w:rsidRPr="007C249D">
        <w:rPr>
          <w:szCs w:val="22"/>
          <w:highlight w:val="yellow"/>
        </w:rPr>
        <w:t>…</w:t>
      </w:r>
    </w:p>
    <w:p w14:paraId="7F8ED77F" w14:textId="2FFAF775" w:rsidR="00EF1F53" w:rsidRPr="00C05105" w:rsidRDefault="00EF1F53" w:rsidP="00EF1F53">
      <w:pPr>
        <w:pStyle w:val="Text11"/>
        <w:keepNext w:val="0"/>
        <w:spacing w:before="0" w:after="0"/>
        <w:rPr>
          <w:szCs w:val="22"/>
        </w:rPr>
      </w:pPr>
      <w:r w:rsidRPr="00C05105">
        <w:rPr>
          <w:szCs w:val="22"/>
        </w:rPr>
        <w:t xml:space="preserve">číslo účtu: </w:t>
      </w:r>
      <w:r w:rsidRPr="00C05105">
        <w:rPr>
          <w:szCs w:val="22"/>
        </w:rPr>
        <w:tab/>
      </w:r>
      <w:r w:rsidRPr="00C05105">
        <w:rPr>
          <w:szCs w:val="22"/>
        </w:rPr>
        <w:tab/>
      </w:r>
      <w:r w:rsidR="007C249D" w:rsidRPr="007C249D">
        <w:rPr>
          <w:szCs w:val="22"/>
          <w:highlight w:val="yellow"/>
        </w:rPr>
        <w:t>…</w:t>
      </w:r>
    </w:p>
    <w:p w14:paraId="25EE13E8" w14:textId="5B628006" w:rsidR="00EF1F53" w:rsidRPr="00C05105" w:rsidRDefault="00EF1F53" w:rsidP="00EF1F53">
      <w:pPr>
        <w:pStyle w:val="Text11"/>
        <w:keepNext w:val="0"/>
        <w:spacing w:before="0" w:after="0"/>
        <w:rPr>
          <w:szCs w:val="22"/>
        </w:rPr>
      </w:pPr>
      <w:r w:rsidRPr="00C05105">
        <w:rPr>
          <w:szCs w:val="22"/>
        </w:rPr>
        <w:t>zastoupen</w:t>
      </w:r>
      <w:r w:rsidR="00D21E05">
        <w:rPr>
          <w:szCs w:val="22"/>
        </w:rPr>
        <w:t>é</w:t>
      </w:r>
      <w:r w:rsidRPr="00C05105">
        <w:rPr>
          <w:szCs w:val="22"/>
        </w:rPr>
        <w:t>:</w:t>
      </w:r>
      <w:r w:rsidRPr="00C05105">
        <w:t xml:space="preserve"> </w:t>
      </w:r>
      <w:r w:rsidRPr="00C05105">
        <w:tab/>
      </w:r>
      <w:r w:rsidRPr="00C05105">
        <w:tab/>
      </w:r>
      <w:r w:rsidR="00783106">
        <w:rPr>
          <w:rFonts w:cstheme="minorHAnsi"/>
          <w:bCs/>
          <w:szCs w:val="22"/>
        </w:rPr>
        <w:t>Ing. Pavlem Svobodou, starostou</w:t>
      </w:r>
    </w:p>
    <w:p w14:paraId="397E6CFE" w14:textId="77777777" w:rsidR="00EF1F53" w:rsidRPr="00C05105" w:rsidRDefault="00EF1F53" w:rsidP="00EF1F53">
      <w:pPr>
        <w:pStyle w:val="Text11"/>
        <w:keepNext w:val="0"/>
        <w:spacing w:before="0"/>
        <w:ind w:left="567"/>
        <w:rPr>
          <w:szCs w:val="22"/>
        </w:rPr>
      </w:pPr>
      <w:r w:rsidRPr="00C05105">
        <w:rPr>
          <w:szCs w:val="22"/>
        </w:rPr>
        <w:t>(„</w:t>
      </w:r>
      <w:r w:rsidRPr="00C05105">
        <w:rPr>
          <w:b/>
          <w:szCs w:val="22"/>
        </w:rPr>
        <w:t>Objednatel</w:t>
      </w:r>
      <w:r w:rsidRPr="00C05105">
        <w:rPr>
          <w:szCs w:val="22"/>
        </w:rPr>
        <w:t>“)</w:t>
      </w:r>
    </w:p>
    <w:p w14:paraId="42283194" w14:textId="77777777" w:rsidR="00EF1F53" w:rsidRPr="00C05105" w:rsidRDefault="00EF1F53" w:rsidP="00EF1F53">
      <w:pPr>
        <w:pStyle w:val="Text11"/>
        <w:keepNext w:val="0"/>
        <w:rPr>
          <w:szCs w:val="22"/>
        </w:rPr>
      </w:pPr>
    </w:p>
    <w:p w14:paraId="1B02C46C" w14:textId="77777777" w:rsidR="00EF1F53" w:rsidRPr="00C05105" w:rsidRDefault="00EF1F53" w:rsidP="00EF1F53">
      <w:pPr>
        <w:numPr>
          <w:ilvl w:val="0"/>
          <w:numId w:val="1"/>
        </w:numPr>
        <w:spacing w:before="120" w:after="120" w:line="240" w:lineRule="auto"/>
        <w:jc w:val="both"/>
        <w:rPr>
          <w:rFonts w:ascii="Times New Roman" w:hAnsi="Times New Roman"/>
          <w:smallCaps/>
        </w:rPr>
      </w:pPr>
      <w:r w:rsidRPr="00C05105">
        <w:rPr>
          <w:rFonts w:ascii="Times New Roman" w:hAnsi="Times New Roman"/>
        </w:rPr>
        <w:t>[</w:t>
      </w:r>
      <w:r w:rsidRPr="00C05105">
        <w:rPr>
          <w:rFonts w:ascii="Times New Roman" w:hAnsi="Times New Roman"/>
          <w:b/>
          <w:highlight w:val="green"/>
        </w:rPr>
        <w:t>DOPLNÍ DODAVATEL</w:t>
      </w:r>
      <w:r w:rsidRPr="00C05105">
        <w:rPr>
          <w:rFonts w:ascii="Times New Roman" w:hAnsi="Times New Roman"/>
        </w:rPr>
        <w:t>]</w:t>
      </w:r>
      <w:r w:rsidRPr="00C05105">
        <w:rPr>
          <w:rFonts w:ascii="Times New Roman" w:hAnsi="Times New Roman"/>
          <w:b/>
        </w:rPr>
        <w:t xml:space="preserve"> </w:t>
      </w:r>
    </w:p>
    <w:p w14:paraId="54362BEA" w14:textId="77777777" w:rsidR="00EF1F53" w:rsidRDefault="00EF1F53" w:rsidP="00EF1F53">
      <w:pPr>
        <w:spacing w:after="0"/>
        <w:ind w:left="567"/>
        <w:rPr>
          <w:rFonts w:ascii="Times New Roman" w:hAnsi="Times New Roman"/>
        </w:rPr>
      </w:pPr>
      <w:r w:rsidRPr="00C05105">
        <w:rPr>
          <w:rFonts w:ascii="Times New Roman" w:hAnsi="Times New Roman"/>
        </w:rPr>
        <w:t xml:space="preserve">se sídlem na adrese </w:t>
      </w:r>
      <w:r w:rsidRPr="00C05105">
        <w:rPr>
          <w:rFonts w:ascii="Times New Roman" w:hAnsi="Times New Roman"/>
        </w:rPr>
        <w:tab/>
        <w:t>[</w:t>
      </w:r>
      <w:r w:rsidRPr="00C05105">
        <w:rPr>
          <w:rFonts w:ascii="Times New Roman" w:hAnsi="Times New Roman"/>
          <w:highlight w:val="green"/>
        </w:rPr>
        <w:t>DOPLNÍ</w:t>
      </w:r>
      <w:r>
        <w:rPr>
          <w:rFonts w:ascii="Times New Roman" w:hAnsi="Times New Roman"/>
          <w:highlight w:val="green"/>
        </w:rPr>
        <w:t xml:space="preserve"> </w:t>
      </w:r>
      <w:r w:rsidRPr="00C05105">
        <w:rPr>
          <w:rFonts w:ascii="Times New Roman" w:hAnsi="Times New Roman"/>
          <w:highlight w:val="green"/>
        </w:rPr>
        <w:t>DODAVATEL</w:t>
      </w:r>
      <w:r w:rsidRPr="00C05105">
        <w:rPr>
          <w:rFonts w:ascii="Times New Roman" w:hAnsi="Times New Roman"/>
        </w:rPr>
        <w:t xml:space="preserve">], </w:t>
      </w:r>
    </w:p>
    <w:p w14:paraId="3D3F9131" w14:textId="77777777" w:rsidR="00EF1F53" w:rsidRPr="00C05105" w:rsidRDefault="00EF1F53" w:rsidP="00EF1F53">
      <w:pPr>
        <w:spacing w:after="0"/>
        <w:ind w:left="567"/>
        <w:rPr>
          <w:rFonts w:ascii="Times New Roman" w:hAnsi="Times New Roman"/>
        </w:rPr>
      </w:pPr>
      <w:r w:rsidRPr="00C05105">
        <w:rPr>
          <w:rFonts w:ascii="Times New Roman" w:hAnsi="Times New Roman"/>
        </w:rPr>
        <w:t>společnost zapsaná v obchodním rejstříku vedeném [</w:t>
      </w:r>
      <w:r w:rsidRPr="00C05105">
        <w:rPr>
          <w:rFonts w:ascii="Times New Roman" w:hAnsi="Times New Roman"/>
          <w:highlight w:val="green"/>
        </w:rPr>
        <w:t>DOPLNÍ</w:t>
      </w:r>
      <w:r>
        <w:rPr>
          <w:rFonts w:ascii="Times New Roman" w:hAnsi="Times New Roman"/>
          <w:highlight w:val="green"/>
        </w:rPr>
        <w:t xml:space="preserve"> </w:t>
      </w:r>
      <w:r w:rsidRPr="00C05105">
        <w:rPr>
          <w:rFonts w:ascii="Times New Roman" w:hAnsi="Times New Roman"/>
          <w:highlight w:val="green"/>
        </w:rPr>
        <w:t>DODAVATEL</w:t>
      </w:r>
      <w:r w:rsidRPr="00C05105">
        <w:rPr>
          <w:rFonts w:ascii="Times New Roman" w:hAnsi="Times New Roman"/>
        </w:rPr>
        <w:t>], vložka [</w:t>
      </w:r>
      <w:r w:rsidRPr="00C05105">
        <w:rPr>
          <w:rFonts w:ascii="Times New Roman" w:hAnsi="Times New Roman"/>
          <w:highlight w:val="green"/>
        </w:rPr>
        <w:t>DOPLNÍ</w:t>
      </w:r>
      <w:r>
        <w:rPr>
          <w:rFonts w:ascii="Times New Roman" w:hAnsi="Times New Roman"/>
          <w:highlight w:val="green"/>
        </w:rPr>
        <w:t xml:space="preserve"> </w:t>
      </w:r>
      <w:r w:rsidRPr="00C05105">
        <w:rPr>
          <w:rFonts w:ascii="Times New Roman" w:hAnsi="Times New Roman"/>
          <w:highlight w:val="green"/>
        </w:rPr>
        <w:t>DODAVATEL</w:t>
      </w:r>
      <w:r w:rsidRPr="00C05105">
        <w:rPr>
          <w:rFonts w:ascii="Times New Roman" w:hAnsi="Times New Roman"/>
        </w:rPr>
        <w:t>], oddíl [</w:t>
      </w:r>
      <w:r w:rsidRPr="00C05105">
        <w:rPr>
          <w:rFonts w:ascii="Times New Roman" w:hAnsi="Times New Roman"/>
          <w:highlight w:val="green"/>
        </w:rPr>
        <w:t>DOPLNÍ</w:t>
      </w:r>
      <w:r>
        <w:rPr>
          <w:rFonts w:ascii="Times New Roman" w:hAnsi="Times New Roman"/>
          <w:highlight w:val="green"/>
        </w:rPr>
        <w:t xml:space="preserve"> </w:t>
      </w:r>
      <w:r w:rsidRPr="00C05105">
        <w:rPr>
          <w:rFonts w:ascii="Times New Roman" w:hAnsi="Times New Roman"/>
          <w:highlight w:val="green"/>
        </w:rPr>
        <w:t>DODAVATEL</w:t>
      </w:r>
      <w:r w:rsidRPr="00C05105">
        <w:rPr>
          <w:rFonts w:ascii="Times New Roman" w:hAnsi="Times New Roman"/>
        </w:rPr>
        <w:t>]</w:t>
      </w:r>
    </w:p>
    <w:p w14:paraId="4AB1CED4" w14:textId="77777777" w:rsidR="00EF1F53" w:rsidRPr="00C05105" w:rsidRDefault="00EF1F53" w:rsidP="00EF1F53">
      <w:pPr>
        <w:spacing w:after="0"/>
        <w:ind w:left="567"/>
        <w:rPr>
          <w:rFonts w:ascii="Times New Roman" w:hAnsi="Times New Roman"/>
        </w:rPr>
      </w:pPr>
      <w:r w:rsidRPr="00C05105">
        <w:rPr>
          <w:rFonts w:ascii="Times New Roman" w:hAnsi="Times New Roman"/>
        </w:rPr>
        <w:t>IČO:</w:t>
      </w:r>
      <w:r w:rsidRPr="00C05105">
        <w:rPr>
          <w:rFonts w:ascii="Times New Roman" w:hAnsi="Times New Roman"/>
        </w:rPr>
        <w:tab/>
      </w:r>
      <w:r w:rsidRPr="00C05105">
        <w:rPr>
          <w:rFonts w:ascii="Times New Roman" w:hAnsi="Times New Roman"/>
        </w:rPr>
        <w:tab/>
      </w:r>
      <w:r w:rsidRPr="00C05105">
        <w:rPr>
          <w:rFonts w:ascii="Times New Roman" w:hAnsi="Times New Roman"/>
        </w:rPr>
        <w:tab/>
        <w:t>[</w:t>
      </w:r>
      <w:r w:rsidRPr="00C05105">
        <w:rPr>
          <w:rFonts w:ascii="Times New Roman" w:hAnsi="Times New Roman"/>
          <w:highlight w:val="green"/>
        </w:rPr>
        <w:t>DOPLNÍ</w:t>
      </w:r>
      <w:r>
        <w:rPr>
          <w:rFonts w:ascii="Times New Roman" w:hAnsi="Times New Roman"/>
          <w:highlight w:val="green"/>
        </w:rPr>
        <w:t xml:space="preserve"> </w:t>
      </w:r>
      <w:r w:rsidRPr="00C05105">
        <w:rPr>
          <w:rFonts w:ascii="Times New Roman" w:hAnsi="Times New Roman"/>
          <w:highlight w:val="green"/>
        </w:rPr>
        <w:t>DODAVATEL</w:t>
      </w:r>
      <w:r w:rsidRPr="00C05105">
        <w:rPr>
          <w:rFonts w:ascii="Times New Roman" w:hAnsi="Times New Roman"/>
        </w:rPr>
        <w:t>]</w:t>
      </w:r>
    </w:p>
    <w:p w14:paraId="2258868A" w14:textId="77777777" w:rsidR="00EF1F53" w:rsidRPr="00C05105" w:rsidRDefault="00EF1F53" w:rsidP="00EF1F53">
      <w:pPr>
        <w:spacing w:after="0"/>
        <w:ind w:left="567"/>
        <w:rPr>
          <w:rFonts w:ascii="Times New Roman" w:hAnsi="Times New Roman"/>
        </w:rPr>
      </w:pPr>
      <w:r w:rsidRPr="00C05105">
        <w:rPr>
          <w:rFonts w:ascii="Times New Roman" w:hAnsi="Times New Roman"/>
        </w:rPr>
        <w:t>DIČ:</w:t>
      </w:r>
      <w:r w:rsidRPr="00C05105">
        <w:rPr>
          <w:rFonts w:ascii="Times New Roman" w:hAnsi="Times New Roman"/>
        </w:rPr>
        <w:tab/>
      </w:r>
      <w:r w:rsidRPr="00C05105">
        <w:rPr>
          <w:rFonts w:ascii="Times New Roman" w:hAnsi="Times New Roman"/>
        </w:rPr>
        <w:tab/>
      </w:r>
      <w:r w:rsidRPr="00C05105">
        <w:rPr>
          <w:rFonts w:ascii="Times New Roman" w:hAnsi="Times New Roman"/>
        </w:rPr>
        <w:tab/>
        <w:t>[</w:t>
      </w:r>
      <w:r w:rsidRPr="00C05105">
        <w:rPr>
          <w:rFonts w:ascii="Times New Roman" w:hAnsi="Times New Roman"/>
          <w:highlight w:val="green"/>
        </w:rPr>
        <w:t>DOPLNÍ</w:t>
      </w:r>
      <w:r>
        <w:rPr>
          <w:rFonts w:ascii="Times New Roman" w:hAnsi="Times New Roman"/>
          <w:highlight w:val="green"/>
        </w:rPr>
        <w:t xml:space="preserve"> </w:t>
      </w:r>
      <w:r w:rsidRPr="00C05105">
        <w:rPr>
          <w:rFonts w:ascii="Times New Roman" w:hAnsi="Times New Roman"/>
          <w:highlight w:val="green"/>
        </w:rPr>
        <w:t>DODAVATEL</w:t>
      </w:r>
      <w:r w:rsidRPr="00C05105">
        <w:rPr>
          <w:rFonts w:ascii="Times New Roman" w:hAnsi="Times New Roman"/>
        </w:rPr>
        <w:t>]</w:t>
      </w:r>
    </w:p>
    <w:p w14:paraId="392E28B6" w14:textId="77777777" w:rsidR="00EF1F53" w:rsidRPr="00C05105" w:rsidRDefault="00EF1F53" w:rsidP="00EF1F53">
      <w:pPr>
        <w:spacing w:after="0"/>
        <w:ind w:left="567"/>
        <w:rPr>
          <w:rFonts w:ascii="Times New Roman" w:hAnsi="Times New Roman"/>
        </w:rPr>
      </w:pPr>
      <w:r w:rsidRPr="00C05105">
        <w:rPr>
          <w:rFonts w:ascii="Times New Roman" w:hAnsi="Times New Roman"/>
        </w:rPr>
        <w:t xml:space="preserve">bankovní spojení: </w:t>
      </w:r>
      <w:r w:rsidRPr="00C05105">
        <w:rPr>
          <w:rFonts w:ascii="Times New Roman" w:hAnsi="Times New Roman"/>
        </w:rPr>
        <w:tab/>
        <w:t>[</w:t>
      </w:r>
      <w:r w:rsidRPr="00C05105">
        <w:rPr>
          <w:rFonts w:ascii="Times New Roman" w:hAnsi="Times New Roman"/>
          <w:highlight w:val="green"/>
        </w:rPr>
        <w:t>DOPLNÍ</w:t>
      </w:r>
      <w:r>
        <w:rPr>
          <w:rFonts w:ascii="Times New Roman" w:hAnsi="Times New Roman"/>
          <w:highlight w:val="green"/>
        </w:rPr>
        <w:t xml:space="preserve"> </w:t>
      </w:r>
      <w:r w:rsidRPr="00C05105">
        <w:rPr>
          <w:rFonts w:ascii="Times New Roman" w:hAnsi="Times New Roman"/>
          <w:highlight w:val="green"/>
        </w:rPr>
        <w:t>DODAVATEL</w:t>
      </w:r>
      <w:r w:rsidRPr="00C05105">
        <w:rPr>
          <w:rFonts w:ascii="Times New Roman" w:hAnsi="Times New Roman"/>
        </w:rPr>
        <w:t>]</w:t>
      </w:r>
    </w:p>
    <w:p w14:paraId="3ADC9A05" w14:textId="77777777" w:rsidR="00EF1F53" w:rsidRPr="00C05105" w:rsidRDefault="00EF1F53" w:rsidP="00EF1F53">
      <w:pPr>
        <w:spacing w:after="0"/>
        <w:ind w:left="567"/>
        <w:rPr>
          <w:rFonts w:ascii="Times New Roman" w:hAnsi="Times New Roman"/>
        </w:rPr>
      </w:pPr>
      <w:r w:rsidRPr="00C05105">
        <w:rPr>
          <w:rFonts w:ascii="Times New Roman" w:hAnsi="Times New Roman"/>
        </w:rPr>
        <w:t>číslo účtu:</w:t>
      </w:r>
      <w:r w:rsidRPr="00C05105">
        <w:rPr>
          <w:rFonts w:ascii="Times New Roman" w:hAnsi="Times New Roman"/>
        </w:rPr>
        <w:tab/>
      </w:r>
      <w:r w:rsidRPr="00C05105">
        <w:rPr>
          <w:rFonts w:ascii="Times New Roman" w:hAnsi="Times New Roman"/>
        </w:rPr>
        <w:tab/>
        <w:t>[</w:t>
      </w:r>
      <w:r w:rsidRPr="00C05105">
        <w:rPr>
          <w:rFonts w:ascii="Times New Roman" w:hAnsi="Times New Roman"/>
          <w:highlight w:val="green"/>
        </w:rPr>
        <w:t>DOPLNÍ</w:t>
      </w:r>
      <w:r>
        <w:rPr>
          <w:rFonts w:ascii="Times New Roman" w:hAnsi="Times New Roman"/>
          <w:highlight w:val="green"/>
        </w:rPr>
        <w:t xml:space="preserve"> </w:t>
      </w:r>
      <w:r w:rsidRPr="00C05105">
        <w:rPr>
          <w:rFonts w:ascii="Times New Roman" w:hAnsi="Times New Roman"/>
          <w:highlight w:val="green"/>
        </w:rPr>
        <w:t>DODAVATEL</w:t>
      </w:r>
      <w:r w:rsidRPr="00C05105">
        <w:rPr>
          <w:rFonts w:ascii="Times New Roman" w:hAnsi="Times New Roman"/>
        </w:rPr>
        <w:t>]</w:t>
      </w:r>
    </w:p>
    <w:p w14:paraId="3C0D8BBB" w14:textId="71427D09" w:rsidR="00EF1F53" w:rsidRPr="00C05105" w:rsidRDefault="00EF1F53" w:rsidP="00EF1F53">
      <w:pPr>
        <w:spacing w:after="0"/>
        <w:ind w:left="567"/>
        <w:rPr>
          <w:rFonts w:ascii="Times New Roman" w:hAnsi="Times New Roman"/>
          <w:smallCaps/>
        </w:rPr>
      </w:pPr>
      <w:r w:rsidRPr="00C05105">
        <w:rPr>
          <w:rFonts w:ascii="Times New Roman" w:hAnsi="Times New Roman"/>
        </w:rPr>
        <w:t>zastoupen</w:t>
      </w:r>
      <w:r w:rsidR="000E0626">
        <w:rPr>
          <w:rFonts w:ascii="Times New Roman" w:hAnsi="Times New Roman"/>
        </w:rPr>
        <w:t>ý</w:t>
      </w:r>
      <w:r w:rsidRPr="00C05105">
        <w:rPr>
          <w:rFonts w:ascii="Times New Roman" w:hAnsi="Times New Roman"/>
        </w:rPr>
        <w:t>:</w:t>
      </w:r>
      <w:r w:rsidRPr="00C05105">
        <w:rPr>
          <w:rFonts w:ascii="Times New Roman" w:hAnsi="Times New Roman"/>
        </w:rPr>
        <w:tab/>
      </w:r>
      <w:r w:rsidRPr="00C05105">
        <w:rPr>
          <w:rFonts w:ascii="Times New Roman" w:hAnsi="Times New Roman"/>
        </w:rPr>
        <w:tab/>
        <w:t>[</w:t>
      </w:r>
      <w:r w:rsidRPr="00C05105">
        <w:rPr>
          <w:rFonts w:ascii="Times New Roman" w:hAnsi="Times New Roman"/>
          <w:highlight w:val="green"/>
        </w:rPr>
        <w:t>DOPLNÍ</w:t>
      </w:r>
      <w:r>
        <w:rPr>
          <w:rFonts w:ascii="Times New Roman" w:hAnsi="Times New Roman"/>
          <w:highlight w:val="green"/>
        </w:rPr>
        <w:t xml:space="preserve"> </w:t>
      </w:r>
      <w:r w:rsidRPr="00C05105">
        <w:rPr>
          <w:rFonts w:ascii="Times New Roman" w:hAnsi="Times New Roman"/>
          <w:highlight w:val="green"/>
        </w:rPr>
        <w:t>DODAVATEL</w:t>
      </w:r>
      <w:r w:rsidRPr="00C05105">
        <w:rPr>
          <w:rFonts w:ascii="Times New Roman" w:hAnsi="Times New Roman"/>
        </w:rPr>
        <w:t>]</w:t>
      </w:r>
    </w:p>
    <w:p w14:paraId="6EB65D92" w14:textId="77777777" w:rsidR="00EF1F53" w:rsidRPr="00C05105" w:rsidRDefault="00EF1F53" w:rsidP="00EF1F53">
      <w:pPr>
        <w:pStyle w:val="Text11"/>
        <w:keepNext w:val="0"/>
        <w:spacing w:before="0"/>
        <w:rPr>
          <w:szCs w:val="22"/>
        </w:rPr>
      </w:pPr>
      <w:r w:rsidRPr="00C05105">
        <w:rPr>
          <w:szCs w:val="22"/>
        </w:rPr>
        <w:t>(„</w:t>
      </w:r>
      <w:r w:rsidRPr="00C05105">
        <w:rPr>
          <w:b/>
          <w:szCs w:val="22"/>
        </w:rPr>
        <w:t>Zhotovitel</w:t>
      </w:r>
      <w:r w:rsidRPr="00C05105">
        <w:rPr>
          <w:szCs w:val="22"/>
        </w:rPr>
        <w:t>“)</w:t>
      </w:r>
    </w:p>
    <w:p w14:paraId="6530A5AB" w14:textId="77777777" w:rsidR="00EF1F53" w:rsidRPr="00C05105" w:rsidRDefault="00EF1F53" w:rsidP="00EF1F53">
      <w:pPr>
        <w:pStyle w:val="Text11"/>
        <w:keepNext w:val="0"/>
        <w:rPr>
          <w:szCs w:val="22"/>
        </w:rPr>
      </w:pPr>
      <w:r w:rsidRPr="00C05105">
        <w:rPr>
          <w:szCs w:val="22"/>
        </w:rPr>
        <w:t>(Objednatel a Zhotovitel společně jen „</w:t>
      </w:r>
      <w:r w:rsidRPr="00C05105">
        <w:rPr>
          <w:b/>
          <w:szCs w:val="22"/>
        </w:rPr>
        <w:t>Strany</w:t>
      </w:r>
      <w:r w:rsidRPr="00C05105">
        <w:rPr>
          <w:szCs w:val="22"/>
        </w:rPr>
        <w:t>“ a každý z nich samostatně „</w:t>
      </w:r>
      <w:r w:rsidRPr="00C05105">
        <w:rPr>
          <w:b/>
          <w:szCs w:val="22"/>
        </w:rPr>
        <w:t>Strana</w:t>
      </w:r>
      <w:r w:rsidRPr="00C05105">
        <w:rPr>
          <w:szCs w:val="22"/>
        </w:rPr>
        <w:t>“)</w:t>
      </w:r>
    </w:p>
    <w:p w14:paraId="1650863D" w14:textId="77777777" w:rsidR="00EF1F53" w:rsidRPr="00C05105" w:rsidRDefault="00EF1F53" w:rsidP="006838F9">
      <w:pPr>
        <w:pStyle w:val="Nadpis1"/>
        <w:numPr>
          <w:ilvl w:val="0"/>
          <w:numId w:val="0"/>
        </w:numPr>
        <w:ind w:hanging="6"/>
        <w:rPr>
          <w:rFonts w:cs="Times New Roman"/>
        </w:rPr>
      </w:pPr>
      <w:bookmarkStart w:id="1" w:name="_Toc519864540"/>
      <w:r w:rsidRPr="00C05105">
        <w:rPr>
          <w:rFonts w:cs="Times New Roman"/>
        </w:rPr>
        <w:t>Preambule</w:t>
      </w:r>
      <w:bookmarkEnd w:id="1"/>
    </w:p>
    <w:p w14:paraId="2A3A81F7" w14:textId="0D55CF4E" w:rsidR="00EF1F53" w:rsidRDefault="00EF1F53" w:rsidP="00DE620E">
      <w:pPr>
        <w:pStyle w:val="Preambule"/>
        <w:numPr>
          <w:ilvl w:val="0"/>
          <w:numId w:val="11"/>
        </w:numPr>
        <w:ind w:left="567" w:hanging="567"/>
      </w:pPr>
      <w:bookmarkStart w:id="2" w:name="_Ref469727722"/>
      <w:bookmarkStart w:id="3" w:name="_Ref471139709"/>
      <w:r w:rsidRPr="00C05105">
        <w:t>Objednatel oznámil v</w:t>
      </w:r>
      <w:r w:rsidR="00D329E9">
        <w:t xml:space="preserve"> otevřeném zadávacím </w:t>
      </w:r>
      <w:r>
        <w:t xml:space="preserve">řízení </w:t>
      </w:r>
      <w:r w:rsidRPr="00C05105">
        <w:t>ve smyslu</w:t>
      </w:r>
      <w:r>
        <w:t xml:space="preserve"> § 5</w:t>
      </w:r>
      <w:r w:rsidR="00D329E9">
        <w:t>6</w:t>
      </w:r>
      <w:r>
        <w:t xml:space="preserve"> a násl. zákona č. 134/2016 </w:t>
      </w:r>
      <w:r w:rsidRPr="00C05105">
        <w:t>Sb.</w:t>
      </w:r>
      <w:r w:rsidR="00461C3B">
        <w:t>,</w:t>
      </w:r>
      <w:r w:rsidRPr="00C05105">
        <w:t xml:space="preserve"> o zadávání veřejných zakázek</w:t>
      </w:r>
      <w:r w:rsidRPr="00BA6F3A">
        <w:t>, ve znění pozdějších předpisů („</w:t>
      </w:r>
      <w:r w:rsidRPr="00BA6F3A">
        <w:rPr>
          <w:b/>
        </w:rPr>
        <w:t>ZZVZ</w:t>
      </w:r>
      <w:r w:rsidRPr="00BA6F3A">
        <w:t xml:space="preserve">“), svůj úmysl zadat v tomto řízení veřejnou zakázku s názvem </w:t>
      </w:r>
      <w:r w:rsidR="00A42C25" w:rsidRPr="00A42C25">
        <w:rPr>
          <w:b/>
          <w:bCs/>
        </w:rPr>
        <w:t>„</w:t>
      </w:r>
      <w:r w:rsidR="00783106" w:rsidRPr="00783106">
        <w:rPr>
          <w:b/>
          <w:bCs/>
        </w:rPr>
        <w:t xml:space="preserve">V 00703 – </w:t>
      </w:r>
      <w:r w:rsidR="00783106">
        <w:rPr>
          <w:b/>
          <w:bCs/>
        </w:rPr>
        <w:t>Bezpečnost datového centra města Dobříš</w:t>
      </w:r>
      <w:ins w:id="4" w:author="Nikola Paříková" w:date="2024-05-21T12:46:00Z" w16du:dateUtc="2024-05-21T10:46:00Z">
        <w:r w:rsidR="00CE4952">
          <w:rPr>
            <w:b/>
            <w:bCs/>
          </w:rPr>
          <w:t xml:space="preserve"> – nové vyhlášení</w:t>
        </w:r>
      </w:ins>
      <w:r w:rsidR="00A42C25" w:rsidRPr="00A42C25">
        <w:rPr>
          <w:b/>
          <w:bCs/>
        </w:rPr>
        <w:t>“</w:t>
      </w:r>
      <w:r w:rsidR="00DD16A6">
        <w:rPr>
          <w:b/>
          <w:bCs/>
        </w:rPr>
        <w:t>, část</w:t>
      </w:r>
      <w:r w:rsidR="00AC2D7C">
        <w:rPr>
          <w:b/>
          <w:bCs/>
        </w:rPr>
        <w:t> </w:t>
      </w:r>
      <w:r w:rsidR="00DA22B9">
        <w:rPr>
          <w:b/>
          <w:bCs/>
        </w:rPr>
        <w:t>3</w:t>
      </w:r>
      <w:r w:rsidR="00DD16A6">
        <w:rPr>
          <w:b/>
          <w:bCs/>
        </w:rPr>
        <w:t xml:space="preserve">, </w:t>
      </w:r>
      <w:bookmarkStart w:id="5" w:name="_Hlk121216111"/>
      <w:r w:rsidRPr="00BA6F3A">
        <w:t>jejímž předmětem je provedení komplexního díla a zajištění poskytování služeb</w:t>
      </w:r>
      <w:r w:rsidR="000975AA">
        <w:t xml:space="preserve"> dodávky, implementace</w:t>
      </w:r>
      <w:r w:rsidRPr="00BA6F3A">
        <w:t xml:space="preserve"> </w:t>
      </w:r>
      <w:r>
        <w:t xml:space="preserve">údržby, </w:t>
      </w:r>
      <w:r w:rsidRPr="00BA6F3A">
        <w:t xml:space="preserve">podpory a rozvoje </w:t>
      </w:r>
      <w:bookmarkEnd w:id="2"/>
      <w:r w:rsidR="00C65690">
        <w:rPr>
          <w:b/>
          <w:bCs/>
        </w:rPr>
        <w:t xml:space="preserve">nástroje </w:t>
      </w:r>
      <w:r w:rsidR="00783106">
        <w:rPr>
          <w:b/>
          <w:bCs/>
        </w:rPr>
        <w:t>pro detekci</w:t>
      </w:r>
      <w:r w:rsidR="00C65690">
        <w:rPr>
          <w:b/>
          <w:bCs/>
        </w:rPr>
        <w:t xml:space="preserve"> kybernetických </w:t>
      </w:r>
      <w:r w:rsidR="00783106">
        <w:rPr>
          <w:b/>
          <w:bCs/>
        </w:rPr>
        <w:t xml:space="preserve">bezpečnostních </w:t>
      </w:r>
      <w:r w:rsidR="00C65690">
        <w:rPr>
          <w:b/>
          <w:bCs/>
        </w:rPr>
        <w:t>událostí</w:t>
      </w:r>
      <w:r>
        <w:t xml:space="preserve"> </w:t>
      </w:r>
      <w:bookmarkEnd w:id="5"/>
      <w:r w:rsidRPr="00BA6F3A">
        <w:t>(„</w:t>
      </w:r>
      <w:r w:rsidRPr="00BA6F3A">
        <w:rPr>
          <w:b/>
        </w:rPr>
        <w:t>Veřejná zakázka</w:t>
      </w:r>
      <w:r w:rsidRPr="00BA6F3A">
        <w:t>“).</w:t>
      </w:r>
      <w:bookmarkEnd w:id="3"/>
      <w:r w:rsidRPr="00BA6F3A">
        <w:t xml:space="preserve"> </w:t>
      </w:r>
    </w:p>
    <w:p w14:paraId="7A938C35" w14:textId="4B0FF30B" w:rsidR="00EF1F53" w:rsidRPr="00C05105" w:rsidRDefault="00EF1F53" w:rsidP="00DE620E">
      <w:pPr>
        <w:pStyle w:val="Preambule"/>
        <w:numPr>
          <w:ilvl w:val="0"/>
          <w:numId w:val="11"/>
        </w:numPr>
        <w:ind w:left="567" w:hanging="567"/>
      </w:pPr>
      <w:bookmarkStart w:id="6" w:name="_Ref312855916"/>
      <w:r w:rsidRPr="00BA6F3A">
        <w:t>Současně s uzavřením této</w:t>
      </w:r>
      <w:r>
        <w:t xml:space="preserve"> </w:t>
      </w:r>
      <w:r w:rsidRPr="00C05105">
        <w:t xml:space="preserve">Smlouvy je mezi Objednatelem a Zhotovitelem uzavírána </w:t>
      </w:r>
      <w:r w:rsidR="00085D77">
        <w:rPr>
          <w:rFonts w:ascii="Arial" w:hAnsi="Arial" w:cs="Arial"/>
        </w:rPr>
        <w:t>„</w:t>
      </w:r>
      <w:r w:rsidRPr="00C05105">
        <w:t xml:space="preserve">Servisní smlouva o údržbě, podpoře a rozvoji </w:t>
      </w:r>
      <w:r w:rsidR="00D329E9">
        <w:t>systému</w:t>
      </w:r>
      <w:r w:rsidR="00085D77">
        <w:t>“,</w:t>
      </w:r>
      <w:r w:rsidRPr="00C05105">
        <w:t xml:space="preserve"> na základě níž se Zhotovitel zavazuje poskytovat Objednateli v souladu se zadávací dokumentací na Veřejnou zakázku </w:t>
      </w:r>
      <w:r>
        <w:t>(„</w:t>
      </w:r>
      <w:r>
        <w:rPr>
          <w:b/>
        </w:rPr>
        <w:t>Zadávací dokumentace</w:t>
      </w:r>
      <w:r>
        <w:t xml:space="preserve">“) </w:t>
      </w:r>
      <w:r w:rsidRPr="00C05105">
        <w:t xml:space="preserve">servis, údržbu, podporu a </w:t>
      </w:r>
      <w:r>
        <w:t xml:space="preserve">rozvoj </w:t>
      </w:r>
      <w:r w:rsidR="00085D77">
        <w:t xml:space="preserve">systému </w:t>
      </w:r>
      <w:r>
        <w:t>(„</w:t>
      </w:r>
      <w:r w:rsidRPr="00773202">
        <w:rPr>
          <w:b/>
        </w:rPr>
        <w:t>Servisní smlouva</w:t>
      </w:r>
      <w:r>
        <w:t>“)</w:t>
      </w:r>
      <w:r w:rsidRPr="00C05105">
        <w:t>.</w:t>
      </w:r>
      <w:bookmarkEnd w:id="6"/>
      <w:r w:rsidRPr="00C05105">
        <w:t xml:space="preserve"> </w:t>
      </w:r>
    </w:p>
    <w:p w14:paraId="0976D5DA" w14:textId="7D4C5A87" w:rsidR="00EF1F53" w:rsidRDefault="00EF1F53" w:rsidP="00DE620E">
      <w:pPr>
        <w:pStyle w:val="Preambule"/>
        <w:numPr>
          <w:ilvl w:val="0"/>
          <w:numId w:val="11"/>
        </w:numPr>
        <w:ind w:left="567" w:hanging="567"/>
      </w:pPr>
      <w:r w:rsidRPr="00C05105">
        <w:t xml:space="preserve">Zhotovitel je v oboru informačních technologií odborníkem ve smyslu </w:t>
      </w:r>
      <w:r>
        <w:t xml:space="preserve">§ 5 </w:t>
      </w:r>
      <w:r w:rsidRPr="00C05105">
        <w:t>zák</w:t>
      </w:r>
      <w:r w:rsidR="00461C3B">
        <w:t>ona</w:t>
      </w:r>
      <w:r w:rsidRPr="00C05105">
        <w:t xml:space="preserve"> č. 89/2012 Sb., </w:t>
      </w:r>
      <w:r w:rsidR="00461C3B">
        <w:t>o</w:t>
      </w:r>
      <w:r w:rsidRPr="00C05105">
        <w:t xml:space="preserve">bčanský zákoník, </w:t>
      </w:r>
      <w:r>
        <w:t>ve znění pozdějších předpisů, („</w:t>
      </w:r>
      <w:r w:rsidRPr="0028595C">
        <w:rPr>
          <w:b/>
        </w:rPr>
        <w:t>Občanský zákoník</w:t>
      </w:r>
      <w:r>
        <w:t xml:space="preserve">“) </w:t>
      </w:r>
      <w:r w:rsidRPr="00C05105">
        <w:t xml:space="preserve">a prohlašuje, že má veškeré dostupné požadované znalosti a nejnovější relevantní zkušenosti v oblasti ICT </w:t>
      </w:r>
      <w:r w:rsidRPr="00C05105">
        <w:lastRenderedPageBreak/>
        <w:t>technologií pro oblast</w:t>
      </w:r>
      <w:r>
        <w:t xml:space="preserve"> </w:t>
      </w:r>
      <w:r w:rsidR="00787C92">
        <w:t xml:space="preserve">dodávek systému </w:t>
      </w:r>
      <w:r w:rsidR="00D703C2">
        <w:t xml:space="preserve">a technik </w:t>
      </w:r>
      <w:r w:rsidRPr="009427FD">
        <w:t>požadovaných pro provedení takových plnění</w:t>
      </w:r>
      <w:r w:rsidRPr="00C05105">
        <w:t>.</w:t>
      </w:r>
      <w:r>
        <w:t xml:space="preserve"> </w:t>
      </w:r>
      <w:r w:rsidRPr="00C05105">
        <w:t>Zhotovitel je proto připraven plnit své povinnosti vyplývající ze Smlouvy a realizovat předmět Veřejné zakázky v souladu s principy „</w:t>
      </w:r>
      <w:proofErr w:type="spellStart"/>
      <w:r w:rsidRPr="00C05105">
        <w:rPr>
          <w:i/>
        </w:rPr>
        <w:t>best</w:t>
      </w:r>
      <w:proofErr w:type="spellEnd"/>
      <w:r w:rsidRPr="00C05105">
        <w:rPr>
          <w:i/>
        </w:rPr>
        <w:t xml:space="preserve"> </w:t>
      </w:r>
      <w:proofErr w:type="spellStart"/>
      <w:r w:rsidRPr="00C05105">
        <w:rPr>
          <w:i/>
        </w:rPr>
        <w:t>practice</w:t>
      </w:r>
      <w:proofErr w:type="spellEnd"/>
      <w:r w:rsidRPr="00C05105">
        <w:t xml:space="preserve">“ dle svého nejlepšího vědomí, ve prospěch Objednatele a s ohledem na úsporu nákladů Objednatele. </w:t>
      </w:r>
    </w:p>
    <w:p w14:paraId="6D90C397" w14:textId="3085D49A" w:rsidR="00D703C2" w:rsidRPr="00BC202E" w:rsidRDefault="00D703C2" w:rsidP="00DE620E">
      <w:pPr>
        <w:pStyle w:val="Preambule"/>
        <w:numPr>
          <w:ilvl w:val="0"/>
          <w:numId w:val="11"/>
        </w:numPr>
        <w:ind w:left="567" w:hanging="567"/>
      </w:pPr>
      <w:r>
        <w:t xml:space="preserve">Zhotovitel je srozuměn s tím, že pro </w:t>
      </w:r>
      <w:r w:rsidR="007D4701">
        <w:t>dodávku</w:t>
      </w:r>
      <w:r>
        <w:t xml:space="preserve"> </w:t>
      </w:r>
      <w:r w:rsidR="007D4701">
        <w:t xml:space="preserve">a implementaci </w:t>
      </w:r>
      <w:r w:rsidR="00A42C25">
        <w:t>systému</w:t>
      </w:r>
      <w:r>
        <w:t xml:space="preserve"> musí vycházet ze stávajícího software Objednatele</w:t>
      </w:r>
      <w:r w:rsidR="00161B8F">
        <w:t xml:space="preserve"> a obecných požadavků Objednatele</w:t>
      </w:r>
      <w:r>
        <w:t xml:space="preserve"> </w:t>
      </w:r>
      <w:r w:rsidR="00161B8F">
        <w:t>uvedených v</w:t>
      </w:r>
      <w:r w:rsidR="00E700D6">
        <w:t xml:space="preserve"> </w:t>
      </w:r>
      <w:r w:rsidR="00161B8F">
        <w:rPr>
          <w:b/>
          <w:bCs/>
        </w:rPr>
        <w:t>zadávací dokumentaci</w:t>
      </w:r>
      <w:r w:rsidR="00161B8F" w:rsidRPr="00161B8F">
        <w:t xml:space="preserve">, která je </w:t>
      </w:r>
      <w:r w:rsidR="00161B8F">
        <w:rPr>
          <w:b/>
          <w:bCs/>
        </w:rPr>
        <w:t>Přílohou č. 8</w:t>
      </w:r>
      <w:r w:rsidR="00250174">
        <w:rPr>
          <w:b/>
          <w:bCs/>
        </w:rPr>
        <w:t xml:space="preserve"> této smlouvy</w:t>
      </w:r>
      <w:r>
        <w:rPr>
          <w:lang w:val="en-US"/>
        </w:rPr>
        <w:t>.</w:t>
      </w:r>
    </w:p>
    <w:p w14:paraId="1C436BBE" w14:textId="3F4D2070" w:rsidR="00BC202E" w:rsidRPr="000A3617" w:rsidRDefault="00BC202E" w:rsidP="00DE620E">
      <w:pPr>
        <w:pStyle w:val="Preambule"/>
        <w:numPr>
          <w:ilvl w:val="0"/>
          <w:numId w:val="11"/>
        </w:numPr>
        <w:ind w:left="567" w:hanging="567"/>
      </w:pPr>
      <w:r w:rsidRPr="000A3617">
        <w:t>Zhotovitel prohlašuje, že před podpisem Smlouvy obdržel od Objednatele veškeré podklady a informace potřebné k řá</w:t>
      </w:r>
      <w:r w:rsidR="000A3617">
        <w:t>d</w:t>
      </w:r>
      <w:r w:rsidRPr="000A3617">
        <w:t>nému provedení díla dle Článku 1.2 písm. a)</w:t>
      </w:r>
      <w:r w:rsidR="000A3617">
        <w:t xml:space="preserve"> Smlouvy</w:t>
      </w:r>
      <w:r w:rsidRPr="000A3617">
        <w:t>.</w:t>
      </w:r>
    </w:p>
    <w:p w14:paraId="2EF6C4C4" w14:textId="77777777" w:rsidR="00EF1F53" w:rsidRPr="00C05105" w:rsidRDefault="00EF1F53" w:rsidP="00EF1F53">
      <w:pPr>
        <w:pStyle w:val="Nadpis1"/>
        <w:rPr>
          <w:rFonts w:cs="Times New Roman"/>
        </w:rPr>
      </w:pPr>
      <w:bookmarkStart w:id="7" w:name="_Toc471137070"/>
      <w:bookmarkStart w:id="8" w:name="_Toc471144035"/>
      <w:bookmarkStart w:id="9" w:name="_Toc471158068"/>
      <w:bookmarkStart w:id="10" w:name="_Toc471999928"/>
      <w:bookmarkStart w:id="11" w:name="_Ref288759472"/>
      <w:bookmarkStart w:id="12" w:name="_Toc289800471"/>
      <w:bookmarkStart w:id="13" w:name="_Toc335227589"/>
      <w:bookmarkStart w:id="14" w:name="_Toc328584988"/>
      <w:bookmarkStart w:id="15" w:name="_Toc519864542"/>
      <w:bookmarkEnd w:id="7"/>
      <w:bookmarkEnd w:id="8"/>
      <w:bookmarkEnd w:id="9"/>
      <w:bookmarkEnd w:id="10"/>
      <w:r>
        <w:rPr>
          <w:rFonts w:cs="Times New Roman"/>
        </w:rPr>
        <w:t>Ú</w:t>
      </w:r>
      <w:r w:rsidRPr="00C05105">
        <w:rPr>
          <w:rFonts w:cs="Times New Roman"/>
        </w:rPr>
        <w:t>čel a Předmět Smlouvy</w:t>
      </w:r>
      <w:bookmarkEnd w:id="11"/>
      <w:bookmarkEnd w:id="12"/>
      <w:bookmarkEnd w:id="13"/>
      <w:bookmarkEnd w:id="14"/>
      <w:bookmarkEnd w:id="15"/>
    </w:p>
    <w:p w14:paraId="4BE7725D" w14:textId="5BBA796A" w:rsidR="00EF1F53" w:rsidRPr="008A4C75" w:rsidRDefault="00EF1F53" w:rsidP="00E0461D">
      <w:pPr>
        <w:pStyle w:val="Clanek11"/>
        <w:rPr>
          <w:lang w:eastAsia="cs-CZ"/>
        </w:rPr>
      </w:pPr>
      <w:bookmarkStart w:id="16" w:name="_Hlk135222881"/>
      <w:bookmarkStart w:id="17" w:name="_Ref471158197"/>
      <w:bookmarkStart w:id="18" w:name="_Ref288734954"/>
      <w:r w:rsidRPr="004204BF">
        <w:t xml:space="preserve">Účelem Smlouvy je </w:t>
      </w:r>
      <w:r w:rsidR="004F62AE" w:rsidRPr="004F62AE">
        <w:t xml:space="preserve">dodávka </w:t>
      </w:r>
      <w:r w:rsidR="00C65690" w:rsidRPr="00C65690">
        <w:rPr>
          <w:b/>
          <w:bCs w:val="0"/>
        </w:rPr>
        <w:t xml:space="preserve">elektronického </w:t>
      </w:r>
      <w:r w:rsidR="00783106">
        <w:rPr>
          <w:b/>
          <w:bCs w:val="0"/>
        </w:rPr>
        <w:t>nástroje pro detekci</w:t>
      </w:r>
      <w:r w:rsidR="00C65690" w:rsidRPr="00C65690">
        <w:rPr>
          <w:b/>
          <w:bCs w:val="0"/>
        </w:rPr>
        <w:t xml:space="preserve"> kybernetických</w:t>
      </w:r>
      <w:r w:rsidR="00783106">
        <w:rPr>
          <w:b/>
          <w:bCs w:val="0"/>
        </w:rPr>
        <w:t xml:space="preserve"> bezpečnostních</w:t>
      </w:r>
      <w:r w:rsidR="00C65690" w:rsidRPr="00C65690">
        <w:rPr>
          <w:b/>
          <w:bCs w:val="0"/>
        </w:rPr>
        <w:t xml:space="preserve"> událostí</w:t>
      </w:r>
      <w:r w:rsidR="00A42C25">
        <w:t xml:space="preserve"> </w:t>
      </w:r>
      <w:r>
        <w:t>(„</w:t>
      </w:r>
      <w:r w:rsidR="009B0F45">
        <w:rPr>
          <w:b/>
        </w:rPr>
        <w:t>Systém</w:t>
      </w:r>
      <w:r w:rsidRPr="004204BF">
        <w:t xml:space="preserve">“) </w:t>
      </w:r>
      <w:r w:rsidR="004F62AE" w:rsidRPr="004F62AE">
        <w:t xml:space="preserve">včetně </w:t>
      </w:r>
      <w:r w:rsidR="004F62AE">
        <w:t>je</w:t>
      </w:r>
      <w:r w:rsidR="00C65690">
        <w:t>jich</w:t>
      </w:r>
      <w:r w:rsidR="004F62AE">
        <w:t xml:space="preserve"> </w:t>
      </w:r>
      <w:r w:rsidR="004F62AE" w:rsidRPr="004F62AE">
        <w:t>implementace</w:t>
      </w:r>
      <w:r w:rsidR="00952423">
        <w:t xml:space="preserve"> </w:t>
      </w:r>
      <w:bookmarkStart w:id="19" w:name="_Hlk134548934"/>
      <w:r w:rsidR="00952423">
        <w:t>a napojení na ostatní infrastrukturu Objednatele (včetně současně budované infrastruktury)</w:t>
      </w:r>
      <w:bookmarkEnd w:id="19"/>
      <w:r w:rsidR="00D6240A">
        <w:t xml:space="preserve"> a následné předání funkčního kompletu Objednateli</w:t>
      </w:r>
      <w:r w:rsidR="004F62AE" w:rsidRPr="004F62AE">
        <w:t xml:space="preserve">, zaškolení </w:t>
      </w:r>
      <w:r w:rsidR="00707ADD">
        <w:t xml:space="preserve">administrátorů, </w:t>
      </w:r>
      <w:r w:rsidR="004F62AE" w:rsidRPr="004F62AE">
        <w:t>uživatelů, rozvoje a podpory</w:t>
      </w:r>
      <w:r w:rsidR="004F62AE">
        <w:t>. Systém je</w:t>
      </w:r>
      <w:r w:rsidR="004F62AE" w:rsidRPr="0042452D">
        <w:t xml:space="preserve"> </w:t>
      </w:r>
      <w:r w:rsidR="009B0F45" w:rsidRPr="0042452D">
        <w:t>určen</w:t>
      </w:r>
      <w:r w:rsidR="004F62AE">
        <w:t xml:space="preserve">ý pro Objednatele (město </w:t>
      </w:r>
      <w:r w:rsidR="00783106">
        <w:t>Dobříš</w:t>
      </w:r>
      <w:r w:rsidR="004F62AE">
        <w:t xml:space="preserve">) a </w:t>
      </w:r>
      <w:r w:rsidR="009B0F45" w:rsidRPr="0042452D">
        <w:t>pro</w:t>
      </w:r>
      <w:r w:rsidR="004F62AE">
        <w:t xml:space="preserve"> jeho organizace.</w:t>
      </w:r>
      <w:bookmarkEnd w:id="16"/>
    </w:p>
    <w:p w14:paraId="091B277D" w14:textId="70D85374" w:rsidR="00EF1F53" w:rsidRPr="004204BF" w:rsidRDefault="00EF1F53" w:rsidP="00E0461D">
      <w:pPr>
        <w:pStyle w:val="Clanek11"/>
      </w:pPr>
      <w:bookmarkStart w:id="20" w:name="_Ref29816045"/>
      <w:r w:rsidRPr="004204BF">
        <w:t>Předmětem této Smlouvy je zejména:</w:t>
      </w:r>
      <w:bookmarkEnd w:id="17"/>
      <w:bookmarkEnd w:id="20"/>
    </w:p>
    <w:p w14:paraId="71C6A7BF" w14:textId="4ED60280" w:rsidR="00EF1F53" w:rsidRPr="00C05105" w:rsidRDefault="00EF1F53" w:rsidP="00EF1F53">
      <w:pPr>
        <w:pStyle w:val="Claneka"/>
        <w:widowControl/>
      </w:pPr>
      <w:bookmarkStart w:id="21" w:name="_Ref471158198"/>
      <w:bookmarkStart w:id="22" w:name="_Ref470718877"/>
      <w:r w:rsidRPr="00C05105">
        <w:t xml:space="preserve">povinnost Zhotovitele provést dílo za podmínek stanovených touto Smlouvou, zejména uvedených v </w:t>
      </w:r>
      <w:r w:rsidRPr="00ED7BB2">
        <w:rPr>
          <w:b/>
          <w:bCs/>
        </w:rPr>
        <w:t>Příloze č. 1</w:t>
      </w:r>
      <w:r w:rsidRPr="000738AE">
        <w:t xml:space="preserve"> [</w:t>
      </w:r>
      <w:r w:rsidRPr="000738AE">
        <w:rPr>
          <w:i/>
        </w:rPr>
        <w:t>Technická</w:t>
      </w:r>
      <w:r w:rsidRPr="00C05105">
        <w:rPr>
          <w:i/>
        </w:rPr>
        <w:t xml:space="preserve"> a věcná specifikace</w:t>
      </w:r>
      <w:r w:rsidRPr="00C05105">
        <w:t>]</w:t>
      </w:r>
      <w:r w:rsidR="006D2A45">
        <w:t xml:space="preserve"> a</w:t>
      </w:r>
      <w:r w:rsidRPr="00C05105">
        <w:t xml:space="preserve"> v </w:t>
      </w:r>
      <w:r>
        <w:t xml:space="preserve">Zadávací </w:t>
      </w:r>
      <w:r w:rsidR="006D2A45">
        <w:t>dokumentaci,</w:t>
      </w:r>
      <w:r>
        <w:t xml:space="preserve"> včetně udělení veškerých souvisejících oprávnění Objednateli </w:t>
      </w:r>
      <w:r w:rsidRPr="00254A43">
        <w:t>(</w:t>
      </w:r>
      <w:r w:rsidRPr="00D668BA">
        <w:rPr>
          <w:b/>
        </w:rPr>
        <w:t>„Dílo“</w:t>
      </w:r>
      <w:r>
        <w:t>);</w:t>
      </w:r>
      <w:bookmarkEnd w:id="21"/>
    </w:p>
    <w:bookmarkEnd w:id="22"/>
    <w:p w14:paraId="6D1E3335" w14:textId="012F22F0" w:rsidR="00EF1F53" w:rsidRPr="00C05105" w:rsidRDefault="00EF1F53" w:rsidP="00EF1F53">
      <w:pPr>
        <w:pStyle w:val="Claneka"/>
        <w:widowControl/>
      </w:pPr>
      <w:r w:rsidRPr="00C05105">
        <w:t>povinnost Objednatele zaplatit Zhotoviteli za řádně provedené Dílo cenu sjednanou v Článku 3 (</w:t>
      </w:r>
      <w:r w:rsidRPr="00C05105">
        <w:rPr>
          <w:i/>
        </w:rPr>
        <w:t>Cena</w:t>
      </w:r>
      <w:r w:rsidRPr="00C05105">
        <w:t>).</w:t>
      </w:r>
      <w:bookmarkEnd w:id="18"/>
    </w:p>
    <w:p w14:paraId="3A9F7CF4" w14:textId="77777777" w:rsidR="00EF1F53" w:rsidRPr="00C05105" w:rsidRDefault="00EF1F53" w:rsidP="00EF1F53">
      <w:pPr>
        <w:pStyle w:val="Nadpis1"/>
        <w:rPr>
          <w:rFonts w:cs="Times New Roman"/>
        </w:rPr>
      </w:pPr>
      <w:bookmarkStart w:id="23" w:name="_Ref288736579"/>
      <w:bookmarkStart w:id="24" w:name="_Toc289800472"/>
      <w:bookmarkStart w:id="25" w:name="_Toc335227591"/>
      <w:bookmarkStart w:id="26" w:name="_Toc328584990"/>
      <w:bookmarkStart w:id="27" w:name="_Toc519864543"/>
      <w:r w:rsidRPr="00C05105">
        <w:rPr>
          <w:rFonts w:cs="Times New Roman"/>
        </w:rPr>
        <w:t xml:space="preserve">Doba </w:t>
      </w:r>
      <w:bookmarkEnd w:id="23"/>
      <w:bookmarkEnd w:id="24"/>
      <w:r w:rsidRPr="00C05105">
        <w:rPr>
          <w:rFonts w:cs="Times New Roman"/>
        </w:rPr>
        <w:t>a místo provedení Díla</w:t>
      </w:r>
      <w:bookmarkEnd w:id="25"/>
      <w:bookmarkEnd w:id="26"/>
      <w:bookmarkEnd w:id="27"/>
    </w:p>
    <w:p w14:paraId="13896A7F" w14:textId="52BFBA3D" w:rsidR="00EF1F53" w:rsidRPr="00EA16CB" w:rsidRDefault="00EF1F53" w:rsidP="00E0461D">
      <w:pPr>
        <w:pStyle w:val="Clanek11"/>
      </w:pPr>
      <w:bookmarkStart w:id="28" w:name="_Ref29885242"/>
      <w:r w:rsidRPr="00EA16CB" w:rsidDel="00A6712C">
        <w:t>Zhotovitel se zavazuje provést Dílo tak, aby došlo k řádnému provedení, předání a dokončení Díla</w:t>
      </w:r>
      <w:r w:rsidRPr="00EA16CB">
        <w:t xml:space="preserve"> </w:t>
      </w:r>
      <w:r w:rsidR="00BE07C0" w:rsidRPr="00EA16CB">
        <w:t xml:space="preserve">včas a </w:t>
      </w:r>
      <w:r w:rsidRPr="00EA16CB">
        <w:t xml:space="preserve">podle </w:t>
      </w:r>
      <w:r w:rsidR="004674C6" w:rsidRPr="00EA16CB">
        <w:t xml:space="preserve">níže uvedených </w:t>
      </w:r>
      <w:r w:rsidR="00BE07C0" w:rsidRPr="00EA16CB">
        <w:t>fází („</w:t>
      </w:r>
      <w:r w:rsidR="00BE07C0" w:rsidRPr="00EA16CB">
        <w:rPr>
          <w:b/>
        </w:rPr>
        <w:t>Fáze</w:t>
      </w:r>
      <w:r w:rsidR="00BE07C0" w:rsidRPr="00EA16CB">
        <w:t>“)</w:t>
      </w:r>
      <w:r w:rsidR="004674C6" w:rsidRPr="00EA16CB">
        <w:t xml:space="preserve">. </w:t>
      </w:r>
      <w:r w:rsidRPr="00EA16CB">
        <w:t xml:space="preserve">Dílo jako celek je provedeno řádným dokončením všech </w:t>
      </w:r>
      <w:r w:rsidR="00BE07C0" w:rsidRPr="00EA16CB">
        <w:t>F</w:t>
      </w:r>
      <w:r w:rsidRPr="00EA16CB">
        <w:t>ází</w:t>
      </w:r>
      <w:r w:rsidR="00537977" w:rsidRPr="00EA16CB">
        <w:t xml:space="preserve"> a odstraněním veškerých vad uvedených ve výhradách Objednatele v akceptačním protokolu dle Článku 6 (Akceptační řízení) a </w:t>
      </w:r>
      <w:r w:rsidR="00537977" w:rsidRPr="00EA16CB">
        <w:rPr>
          <w:b/>
        </w:rPr>
        <w:t xml:space="preserve">Přílohy č. </w:t>
      </w:r>
      <w:r w:rsidR="00C76681" w:rsidRPr="00EA16CB">
        <w:rPr>
          <w:b/>
        </w:rPr>
        <w:t>2</w:t>
      </w:r>
      <w:r w:rsidR="00537977" w:rsidRPr="00EA16CB">
        <w:t xml:space="preserve"> [</w:t>
      </w:r>
      <w:r w:rsidR="00537977" w:rsidRPr="00EA16CB">
        <w:rPr>
          <w:i/>
        </w:rPr>
        <w:t>Akceptační řízení</w:t>
      </w:r>
      <w:r w:rsidR="00537977" w:rsidRPr="00EA16CB">
        <w:t>]</w:t>
      </w:r>
      <w:r w:rsidRPr="00EA16CB">
        <w:t xml:space="preserve">. </w:t>
      </w:r>
      <w:bookmarkEnd w:id="28"/>
    </w:p>
    <w:p w14:paraId="0C245805" w14:textId="69CF65DF" w:rsidR="004674C6" w:rsidRDefault="004674C6" w:rsidP="00E0461D">
      <w:pPr>
        <w:pStyle w:val="Clanek11"/>
      </w:pPr>
      <w:r>
        <w:t>Harmonogram realizace díla („</w:t>
      </w:r>
      <w:r w:rsidRPr="00125E7D">
        <w:rPr>
          <w:b/>
        </w:rPr>
        <w:t>Harmonogram</w:t>
      </w:r>
      <w:r>
        <w:t>“) je následující:</w:t>
      </w:r>
    </w:p>
    <w:p w14:paraId="311C4DC4" w14:textId="00497925" w:rsidR="004674C6" w:rsidRPr="00A20FE6" w:rsidRDefault="004674C6" w:rsidP="00E0461D">
      <w:pPr>
        <w:pStyle w:val="Clanek11"/>
        <w:numPr>
          <w:ilvl w:val="0"/>
          <w:numId w:val="0"/>
        </w:numPr>
        <w:ind w:left="709"/>
      </w:pPr>
      <w:r w:rsidRPr="00A20FE6">
        <w:t xml:space="preserve">Fáze 1 </w:t>
      </w:r>
      <w:r w:rsidR="00F85964" w:rsidRPr="00A20FE6">
        <w:t>–</w:t>
      </w:r>
      <w:r w:rsidRPr="00A20FE6">
        <w:t xml:space="preserve"> I</w:t>
      </w:r>
      <w:r w:rsidR="005F6B6B" w:rsidRPr="00A20FE6">
        <w:t>nstalace a i</w:t>
      </w:r>
      <w:r w:rsidRPr="00A20FE6">
        <w:t>mplementace</w:t>
      </w:r>
    </w:p>
    <w:p w14:paraId="3C2845F3" w14:textId="77777777" w:rsidR="0053585C" w:rsidRDefault="0053585C" w:rsidP="0053585C">
      <w:pPr>
        <w:pStyle w:val="Clanek11"/>
        <w:numPr>
          <w:ilvl w:val="0"/>
          <w:numId w:val="0"/>
        </w:numPr>
        <w:ind w:left="709"/>
      </w:pPr>
      <w:bookmarkStart w:id="29" w:name="_Hlk134548994"/>
      <w:r>
        <w:t>Zahájení realizace Díla (tj. návrh, vytvoření, instalace a implementace Systému) proběhne neprodleně po nabytí účinnosti této Smlouvy.</w:t>
      </w:r>
    </w:p>
    <w:p w14:paraId="3A6DD64D" w14:textId="180AF9E3" w:rsidR="0053585C" w:rsidRDefault="0053585C" w:rsidP="0053585C">
      <w:pPr>
        <w:pStyle w:val="Clanek11"/>
        <w:numPr>
          <w:ilvl w:val="0"/>
          <w:numId w:val="0"/>
        </w:numPr>
        <w:ind w:left="709"/>
      </w:pPr>
      <w:r>
        <w:t xml:space="preserve">Dokončení </w:t>
      </w:r>
      <w:r w:rsidR="00783106">
        <w:t xml:space="preserve">instalace a </w:t>
      </w:r>
      <w:r>
        <w:t>implementace</w:t>
      </w:r>
      <w:r w:rsidR="00783106">
        <w:t xml:space="preserve"> Díla</w:t>
      </w:r>
      <w:r>
        <w:t xml:space="preserve"> – nejpozději do </w:t>
      </w:r>
      <w:r w:rsidR="00783106">
        <w:t>15</w:t>
      </w:r>
      <w:r>
        <w:t xml:space="preserve">0 dnů od </w:t>
      </w:r>
      <w:r w:rsidR="00783106">
        <w:t>nabytí účinnosti této Smlouvy</w:t>
      </w:r>
      <w:r>
        <w:t>.</w:t>
      </w:r>
      <w:bookmarkEnd w:id="29"/>
    </w:p>
    <w:p w14:paraId="2D865FF8" w14:textId="3384F9C5" w:rsidR="008813C0" w:rsidRPr="00A20FE6" w:rsidRDefault="008813C0" w:rsidP="00E0461D">
      <w:pPr>
        <w:pStyle w:val="Clanek11"/>
        <w:numPr>
          <w:ilvl w:val="0"/>
          <w:numId w:val="0"/>
        </w:numPr>
        <w:ind w:left="709"/>
      </w:pPr>
      <w:r w:rsidRPr="00A20FE6">
        <w:t xml:space="preserve">Fáze 2 – Penetrační testování </w:t>
      </w:r>
    </w:p>
    <w:p w14:paraId="171C6A17" w14:textId="616B4AEC" w:rsidR="008813C0" w:rsidRDefault="008813C0" w:rsidP="00E0461D">
      <w:pPr>
        <w:pStyle w:val="Clanek11"/>
        <w:numPr>
          <w:ilvl w:val="0"/>
          <w:numId w:val="0"/>
        </w:numPr>
        <w:ind w:left="709"/>
      </w:pPr>
      <w:bookmarkStart w:id="30" w:name="_Hlk135209734"/>
      <w:bookmarkStart w:id="31" w:name="_Hlk135209717"/>
      <w:r w:rsidRPr="00931A28">
        <w:t>Prověření funkčnost technických opatření a celkové bezpečnosti Systému pomocí penetračního testu („</w:t>
      </w:r>
      <w:r w:rsidRPr="00931A28">
        <w:rPr>
          <w:b/>
        </w:rPr>
        <w:t>Penetrační testování</w:t>
      </w:r>
      <w:r w:rsidRPr="00931A28">
        <w:t xml:space="preserve">“) provede 3. osoba, zvolená Objednatelem, a to nejpozději do 14 dní od </w:t>
      </w:r>
      <w:r w:rsidR="00783106" w:rsidRPr="00783106">
        <w:t>dokončení dodávky a implementace plnění částí Veřejné zakázky č. 2, 3, 4 a 5 (resp. po dokončení dodávky a implementace poslední z uvedených částí),</w:t>
      </w:r>
      <w:r w:rsidRPr="00931A28">
        <w:t xml:space="preserve"> přičemž toto bude trvat maximálně 30 dní.</w:t>
      </w:r>
      <w:bookmarkEnd w:id="30"/>
    </w:p>
    <w:p w14:paraId="5DB73674" w14:textId="5E86AF1D" w:rsidR="00F77981" w:rsidRPr="00931A28" w:rsidRDefault="00F77981" w:rsidP="00E0461D">
      <w:pPr>
        <w:pStyle w:val="Clanek11"/>
        <w:numPr>
          <w:ilvl w:val="0"/>
          <w:numId w:val="0"/>
        </w:numPr>
        <w:ind w:left="709"/>
      </w:pPr>
      <w:bookmarkStart w:id="32" w:name="_Hlk135209856"/>
      <w:r w:rsidRPr="00931A28">
        <w:t xml:space="preserve">V návaznosti na dokončení Penetračního testování Zhotovitel napraví nalezené chyby </w:t>
      </w:r>
      <w:r w:rsidR="00B164C4">
        <w:t>bránící užívání dle účelu smlouvy</w:t>
      </w:r>
      <w:r w:rsidRPr="00931A28">
        <w:t>, a to nejpozději do 14 dní od okamžiku, kdy obdrží výsledek Penetračního testování.</w:t>
      </w:r>
      <w:bookmarkEnd w:id="31"/>
      <w:bookmarkEnd w:id="32"/>
    </w:p>
    <w:p w14:paraId="0C94E557" w14:textId="0F6ECE57" w:rsidR="00F95A52" w:rsidRPr="00A20FE6" w:rsidRDefault="00F95A52" w:rsidP="00E0461D">
      <w:pPr>
        <w:pStyle w:val="Clanek11"/>
        <w:numPr>
          <w:ilvl w:val="0"/>
          <w:numId w:val="0"/>
        </w:numPr>
        <w:ind w:left="709"/>
      </w:pPr>
      <w:r w:rsidRPr="00A20FE6">
        <w:t xml:space="preserve">Fáze </w:t>
      </w:r>
      <w:r w:rsidR="008813C0" w:rsidRPr="00A20FE6">
        <w:t xml:space="preserve">3 </w:t>
      </w:r>
      <w:r w:rsidRPr="00A20FE6">
        <w:t>– Zkušební provoz</w:t>
      </w:r>
    </w:p>
    <w:p w14:paraId="472EF8DF" w14:textId="13D86C54" w:rsidR="00F95A52" w:rsidRPr="00931A28" w:rsidRDefault="00F95A52" w:rsidP="00E0461D">
      <w:pPr>
        <w:pStyle w:val="Clanek11"/>
        <w:numPr>
          <w:ilvl w:val="0"/>
          <w:numId w:val="0"/>
        </w:numPr>
        <w:ind w:left="709"/>
      </w:pPr>
      <w:r w:rsidRPr="00931A28">
        <w:lastRenderedPageBreak/>
        <w:t>Po provedení opravy chyb, zjištěných v rámci Penetračního testování bude Dílo předáno do zkušebního</w:t>
      </w:r>
      <w:r w:rsidR="00C20FD6">
        <w:t>/</w:t>
      </w:r>
      <w:r w:rsidRPr="00931A28">
        <w:t>testovacího provozu v délce trvání 30 dní.</w:t>
      </w:r>
      <w:r w:rsidR="0053585C">
        <w:t xml:space="preserve"> </w:t>
      </w:r>
      <w:bookmarkStart w:id="33" w:name="_Hlk135941634"/>
      <w:r w:rsidR="0053585C">
        <w:t>Objednatel si vyhrazuje možnost zkrátit zkušební provoz, pakliže to bude dle jeho potřeb vhodné.</w:t>
      </w:r>
      <w:bookmarkEnd w:id="33"/>
    </w:p>
    <w:p w14:paraId="49B0E241" w14:textId="2D138A86" w:rsidR="005F6B6B" w:rsidRPr="00A20FE6" w:rsidRDefault="005F6B6B" w:rsidP="00E0461D">
      <w:pPr>
        <w:pStyle w:val="Clanek11"/>
        <w:numPr>
          <w:ilvl w:val="0"/>
          <w:numId w:val="0"/>
        </w:numPr>
        <w:ind w:left="709"/>
      </w:pPr>
      <w:r w:rsidRPr="00A20FE6">
        <w:t>Fáze 4 – Plný provoz</w:t>
      </w:r>
    </w:p>
    <w:p w14:paraId="02961BFD" w14:textId="65F1488E" w:rsidR="005F6B6B" w:rsidRDefault="005F6B6B" w:rsidP="00E0461D">
      <w:pPr>
        <w:pStyle w:val="Clanek11"/>
        <w:numPr>
          <w:ilvl w:val="0"/>
          <w:numId w:val="0"/>
        </w:numPr>
        <w:ind w:left="709"/>
      </w:pPr>
      <w:r>
        <w:t xml:space="preserve">Spuštění plného provozu proběhne </w:t>
      </w:r>
      <w:r w:rsidR="00A42C25">
        <w:t xml:space="preserve">do 7 dnů </w:t>
      </w:r>
      <w:r>
        <w:t>po</w:t>
      </w:r>
      <w:r w:rsidR="007159B0">
        <w:t xml:space="preserve"> ukončení zkušebního provozu</w:t>
      </w:r>
      <w:r>
        <w:t xml:space="preserve"> akceptac</w:t>
      </w:r>
      <w:r w:rsidR="007159B0">
        <w:t>í</w:t>
      </w:r>
      <w:r>
        <w:t xml:space="preserve"> Díla</w:t>
      </w:r>
      <w:r w:rsidR="001071EE">
        <w:t xml:space="preserve"> ze strany Objednatele.</w:t>
      </w:r>
      <w:r>
        <w:t xml:space="preserve"> </w:t>
      </w:r>
    </w:p>
    <w:p w14:paraId="21B1D8FA" w14:textId="5FEA6053" w:rsidR="005F6B6B" w:rsidRDefault="00B164C4" w:rsidP="00E0461D">
      <w:pPr>
        <w:pStyle w:val="Clanek11"/>
      </w:pPr>
      <w:r>
        <w:t>P</w:t>
      </w:r>
      <w:r w:rsidR="005F6B6B" w:rsidRPr="005F6B6B">
        <w:t xml:space="preserve">o dobu 5 let od spuštění plného provozu se zavazuje </w:t>
      </w:r>
      <w:r w:rsidR="005F6B6B">
        <w:t>D</w:t>
      </w:r>
      <w:r w:rsidR="005F6B6B" w:rsidRPr="005F6B6B">
        <w:t xml:space="preserve">odavatel udržovat systém plně funkční, rozvíjet ho v souladu s potřebami </w:t>
      </w:r>
      <w:r w:rsidR="005F6B6B">
        <w:t>O</w:t>
      </w:r>
      <w:r w:rsidR="005F6B6B" w:rsidRPr="005F6B6B">
        <w:t>bjednatele a dle relevantních právních předpisů a jejich změn.</w:t>
      </w:r>
    </w:p>
    <w:p w14:paraId="19C7330D" w14:textId="3766B021" w:rsidR="00EF1F53" w:rsidRDefault="00EF1F53" w:rsidP="00E0461D">
      <w:pPr>
        <w:pStyle w:val="Clanek11"/>
      </w:pPr>
      <w:r w:rsidRPr="00C05105">
        <w:t>Zhotovitel se zavazuje provést Dílo v sídle Objednatele</w:t>
      </w:r>
      <w:r w:rsidR="00E4405D">
        <w:t xml:space="preserve">, </w:t>
      </w:r>
      <w:bookmarkStart w:id="34" w:name="_Toc335227592"/>
      <w:bookmarkStart w:id="35" w:name="_Toc328584991"/>
      <w:r>
        <w:t xml:space="preserve">případně na jiném místě určeném Objednatelem </w:t>
      </w:r>
      <w:r w:rsidR="00333136">
        <w:t xml:space="preserve">v České republice </w:t>
      </w:r>
      <w:r>
        <w:t>v souladu s touto Smlouvou, nebo vzdáleným přístupem.</w:t>
      </w:r>
    </w:p>
    <w:p w14:paraId="781B838F" w14:textId="77777777" w:rsidR="00EF1F53" w:rsidRPr="00C05105" w:rsidRDefault="00EF1F53" w:rsidP="00EF1F53">
      <w:pPr>
        <w:pStyle w:val="Nadpis1"/>
        <w:rPr>
          <w:rFonts w:cs="Times New Roman"/>
          <w:szCs w:val="22"/>
        </w:rPr>
      </w:pPr>
      <w:bookmarkStart w:id="36" w:name="_Toc519864544"/>
      <w:bookmarkStart w:id="37" w:name="_Ref471157669"/>
      <w:r w:rsidRPr="00C05105">
        <w:rPr>
          <w:rFonts w:cs="Times New Roman"/>
          <w:szCs w:val="22"/>
        </w:rPr>
        <w:t>Cena</w:t>
      </w:r>
      <w:bookmarkEnd w:id="36"/>
      <w:r w:rsidRPr="00C05105">
        <w:rPr>
          <w:rFonts w:cs="Times New Roman"/>
          <w:szCs w:val="22"/>
        </w:rPr>
        <w:t xml:space="preserve"> </w:t>
      </w:r>
      <w:bookmarkEnd w:id="37"/>
    </w:p>
    <w:p w14:paraId="0D2273B8" w14:textId="234FF6FB" w:rsidR="00BE07C0" w:rsidRPr="00C05105" w:rsidRDefault="00BE07C0" w:rsidP="00E0461D">
      <w:pPr>
        <w:pStyle w:val="Clanek11"/>
      </w:pPr>
      <w:r w:rsidRPr="00C05105">
        <w:t xml:space="preserve">Objednatel se zavazuje zaplatit Zhotoviteli za řádně provedené Dílo </w:t>
      </w:r>
      <w:r>
        <w:t>c</w:t>
      </w:r>
      <w:r w:rsidRPr="00C05105">
        <w:t xml:space="preserve">enu ve výši </w:t>
      </w:r>
      <w:r w:rsidRPr="008D0AC3">
        <w:rPr>
          <w:highlight w:val="green"/>
        </w:rPr>
        <w:t>[</w:t>
      </w:r>
      <w:r w:rsidR="00AC7228" w:rsidRPr="00C05105">
        <w:rPr>
          <w:highlight w:val="green"/>
        </w:rPr>
        <w:t>DOPLNÍ</w:t>
      </w:r>
      <w:r w:rsidR="00AC7228">
        <w:rPr>
          <w:highlight w:val="green"/>
        </w:rPr>
        <w:t xml:space="preserve"> </w:t>
      </w:r>
      <w:r w:rsidR="00AC7228" w:rsidRPr="00C05105">
        <w:rPr>
          <w:highlight w:val="green"/>
        </w:rPr>
        <w:t>DODAVATEL</w:t>
      </w:r>
      <w:r w:rsidRPr="0023164F">
        <w:rPr>
          <w:highlight w:val="green"/>
        </w:rPr>
        <w:t>]</w:t>
      </w:r>
      <w:r>
        <w:t xml:space="preserve"> </w:t>
      </w:r>
      <w:r w:rsidRPr="00C05105">
        <w:t xml:space="preserve">Kč (slovy: </w:t>
      </w:r>
      <w:r w:rsidRPr="00AC7228">
        <w:rPr>
          <w:highlight w:val="green"/>
        </w:rPr>
        <w:t>[</w:t>
      </w:r>
      <w:r w:rsidR="00AC7228" w:rsidRPr="00C05105">
        <w:rPr>
          <w:highlight w:val="green"/>
        </w:rPr>
        <w:t>DOPLNÍ</w:t>
      </w:r>
      <w:r w:rsidR="00AC7228">
        <w:rPr>
          <w:highlight w:val="green"/>
        </w:rPr>
        <w:t xml:space="preserve"> </w:t>
      </w:r>
      <w:r w:rsidR="00AC7228" w:rsidRPr="00C05105">
        <w:rPr>
          <w:highlight w:val="green"/>
        </w:rPr>
        <w:t>DODAVATEL</w:t>
      </w:r>
      <w:r w:rsidRPr="00AC7228">
        <w:rPr>
          <w:highlight w:val="green"/>
        </w:rPr>
        <w:t>]</w:t>
      </w:r>
      <w:r w:rsidRPr="00C05105">
        <w:t xml:space="preserve"> korun českých) bez DPH</w:t>
      </w:r>
      <w:r w:rsidR="00AC7228">
        <w:t>,</w:t>
      </w:r>
      <w:r w:rsidR="00AC7228" w:rsidRPr="00AC7228">
        <w:t xml:space="preserve"> </w:t>
      </w:r>
      <w:r w:rsidR="00AC7228" w:rsidRPr="00062E15">
        <w:t xml:space="preserve">DPH </w:t>
      </w:r>
      <w:r w:rsidR="00AC7228" w:rsidRPr="003627F8">
        <w:rPr>
          <w:highlight w:val="green"/>
        </w:rPr>
        <w:t>[</w:t>
      </w:r>
      <w:r w:rsidR="00AC7228" w:rsidRPr="00C05105">
        <w:rPr>
          <w:highlight w:val="green"/>
        </w:rPr>
        <w:t>DOPLNÍ</w:t>
      </w:r>
      <w:r w:rsidR="00AC7228">
        <w:rPr>
          <w:highlight w:val="green"/>
        </w:rPr>
        <w:t xml:space="preserve"> </w:t>
      </w:r>
      <w:r w:rsidR="00AC7228" w:rsidRPr="00C05105">
        <w:rPr>
          <w:highlight w:val="green"/>
        </w:rPr>
        <w:t>DODAVATEL</w:t>
      </w:r>
      <w:r w:rsidR="00AC7228" w:rsidRPr="003627F8">
        <w:rPr>
          <w:highlight w:val="green"/>
        </w:rPr>
        <w:t>]</w:t>
      </w:r>
      <w:r w:rsidR="00AC7228" w:rsidRPr="00062E15">
        <w:t xml:space="preserve"> % činí </w:t>
      </w:r>
      <w:r w:rsidR="00AC7228" w:rsidRPr="003627F8">
        <w:rPr>
          <w:highlight w:val="green"/>
        </w:rPr>
        <w:t>[</w:t>
      </w:r>
      <w:r w:rsidR="00AC7228" w:rsidRPr="00C05105">
        <w:rPr>
          <w:highlight w:val="green"/>
        </w:rPr>
        <w:t>DOPLNÍ</w:t>
      </w:r>
      <w:r w:rsidR="00AC7228">
        <w:rPr>
          <w:highlight w:val="green"/>
        </w:rPr>
        <w:t xml:space="preserve"> </w:t>
      </w:r>
      <w:r w:rsidR="00AC7228" w:rsidRPr="00C05105">
        <w:rPr>
          <w:highlight w:val="green"/>
        </w:rPr>
        <w:t>DODAVATEL</w:t>
      </w:r>
      <w:r w:rsidR="00AC7228" w:rsidRPr="003627F8">
        <w:rPr>
          <w:highlight w:val="green"/>
        </w:rPr>
        <w:t>]</w:t>
      </w:r>
      <w:r w:rsidR="002F2FF2">
        <w:t xml:space="preserve"> </w:t>
      </w:r>
      <w:r w:rsidR="00AC7228" w:rsidRPr="00062E15">
        <w:t xml:space="preserve">Kč; </w:t>
      </w:r>
      <w:r w:rsidR="00AC7228">
        <w:t xml:space="preserve">tj. </w:t>
      </w:r>
      <w:r w:rsidR="00AC7228" w:rsidRPr="003627F8">
        <w:rPr>
          <w:highlight w:val="green"/>
        </w:rPr>
        <w:t>[</w:t>
      </w:r>
      <w:r w:rsidR="00AC7228" w:rsidRPr="00C05105">
        <w:rPr>
          <w:highlight w:val="green"/>
        </w:rPr>
        <w:t>DOPLNÍ</w:t>
      </w:r>
      <w:r w:rsidR="00AC7228">
        <w:rPr>
          <w:highlight w:val="green"/>
        </w:rPr>
        <w:t xml:space="preserve"> </w:t>
      </w:r>
      <w:r w:rsidR="00AC7228" w:rsidRPr="00C05105">
        <w:rPr>
          <w:highlight w:val="green"/>
        </w:rPr>
        <w:t>DODAVATEL</w:t>
      </w:r>
      <w:r w:rsidR="00AC7228" w:rsidRPr="003627F8">
        <w:rPr>
          <w:highlight w:val="green"/>
        </w:rPr>
        <w:t>]</w:t>
      </w:r>
      <w:r w:rsidR="00AC7228">
        <w:t> </w:t>
      </w:r>
      <w:r w:rsidR="00AC7228" w:rsidRPr="00062E15">
        <w:t xml:space="preserve">Kč včetně DPH </w:t>
      </w:r>
      <w:r w:rsidR="00AC7228" w:rsidRPr="00AC7228">
        <w:t xml:space="preserve">(slovy </w:t>
      </w:r>
      <w:r w:rsidR="00AC7228" w:rsidRPr="00AC7228">
        <w:rPr>
          <w:highlight w:val="green"/>
        </w:rPr>
        <w:t>[</w:t>
      </w:r>
      <w:r w:rsidR="00AC7228" w:rsidRPr="00C05105">
        <w:rPr>
          <w:highlight w:val="green"/>
        </w:rPr>
        <w:t>DOPLNÍ</w:t>
      </w:r>
      <w:r w:rsidR="00AC7228">
        <w:rPr>
          <w:highlight w:val="green"/>
        </w:rPr>
        <w:t xml:space="preserve"> </w:t>
      </w:r>
      <w:r w:rsidR="00AC7228" w:rsidRPr="00C05105">
        <w:rPr>
          <w:highlight w:val="green"/>
        </w:rPr>
        <w:t>DODAVATEL</w:t>
      </w:r>
      <w:r w:rsidR="00AC7228" w:rsidRPr="00AC7228">
        <w:rPr>
          <w:highlight w:val="green"/>
        </w:rPr>
        <w:t>]</w:t>
      </w:r>
      <w:r w:rsidR="00AC7228" w:rsidRPr="00AC7228">
        <w:t xml:space="preserve"> korun českých)</w:t>
      </w:r>
      <w:r w:rsidRPr="00AC7228">
        <w:t xml:space="preserve"> </w:t>
      </w:r>
      <w:r>
        <w:t>(„</w:t>
      </w:r>
      <w:r w:rsidRPr="007D1A04">
        <w:rPr>
          <w:b/>
        </w:rPr>
        <w:t>Cena</w:t>
      </w:r>
      <w:r>
        <w:t>“)</w:t>
      </w:r>
      <w:r w:rsidRPr="00C05105">
        <w:t>.</w:t>
      </w:r>
      <w:r w:rsidRPr="00C05105" w:rsidDel="00FA6752">
        <w:t xml:space="preserve"> </w:t>
      </w:r>
      <w:r w:rsidRPr="00C05105" w:rsidDel="00255965">
        <w:t xml:space="preserve"> </w:t>
      </w:r>
    </w:p>
    <w:p w14:paraId="7DBE14CF" w14:textId="77777777" w:rsidR="00BE07C0" w:rsidRPr="00C05105" w:rsidRDefault="00BE07C0" w:rsidP="00E0461D">
      <w:pPr>
        <w:pStyle w:val="Clanek11"/>
      </w:pPr>
      <w:r w:rsidRPr="00C05105">
        <w:t>Cena je splat</w:t>
      </w:r>
      <w:r>
        <w:t>ná na základě daňového dokladu –</w:t>
      </w:r>
      <w:r w:rsidRPr="00C05105">
        <w:t xml:space="preserve"> faktury vystavené Zhotovitelem v souladu s tímto Článkem 3 (</w:t>
      </w:r>
      <w:r w:rsidRPr="00C05105">
        <w:rPr>
          <w:i/>
        </w:rPr>
        <w:t>Cena</w:t>
      </w:r>
      <w:r w:rsidRPr="00C05105">
        <w:t>) a s Článkem 4 (</w:t>
      </w:r>
      <w:r w:rsidRPr="00C05105">
        <w:rPr>
          <w:i/>
        </w:rPr>
        <w:t>Fakturace a platební podmínky</w:t>
      </w:r>
      <w:r w:rsidRPr="00C05105">
        <w:t>).</w:t>
      </w:r>
    </w:p>
    <w:p w14:paraId="00314788" w14:textId="542565F0" w:rsidR="00BE07C0" w:rsidRPr="00C05105" w:rsidRDefault="00BE07C0" w:rsidP="00E0461D">
      <w:pPr>
        <w:pStyle w:val="Clanek11"/>
      </w:pPr>
      <w:r w:rsidRPr="00C05105">
        <w:t>Cena</w:t>
      </w:r>
      <w:r w:rsidR="00250174">
        <w:t xml:space="preserve"> bez DPH </w:t>
      </w:r>
      <w:r w:rsidRPr="00C05105">
        <w:t xml:space="preserve">je mezi Stranami výslovně sjednávána jako nejvyšší možná a nepřekročitelná. </w:t>
      </w:r>
      <w:r>
        <w:t xml:space="preserve">Tímto není dotčeno ujednání Stran obsažené v Článku </w:t>
      </w:r>
      <w:r w:rsidR="0081331A">
        <w:t>5.1</w:t>
      </w:r>
      <w:r w:rsidR="00031A71">
        <w:t>1</w:t>
      </w:r>
      <w:r w:rsidR="0081331A">
        <w:t>.</w:t>
      </w:r>
      <w:r w:rsidRPr="0010467D">
        <w:t xml:space="preserve"> D</w:t>
      </w:r>
      <w:r w:rsidRPr="00C05105">
        <w:t>PH bude stanovena ve výši dle právních předpisů platných a účinných ke dni uskutečnění zdanitelného plnění.</w:t>
      </w:r>
    </w:p>
    <w:p w14:paraId="7D91E978" w14:textId="7F0CEDA9" w:rsidR="00BE07C0" w:rsidRPr="00C05105" w:rsidRDefault="00BE07C0" w:rsidP="00E0461D">
      <w:pPr>
        <w:pStyle w:val="Clanek11"/>
      </w:pPr>
      <w:r w:rsidRPr="00C05105">
        <w:rPr>
          <w:szCs w:val="22"/>
        </w:rPr>
        <w:t xml:space="preserve">Cena zahrnuje odměnu za veškeré dodávky, </w:t>
      </w:r>
      <w:proofErr w:type="gramStart"/>
      <w:r w:rsidRPr="00C05105">
        <w:rPr>
          <w:szCs w:val="22"/>
        </w:rPr>
        <w:t>činnosti</w:t>
      </w:r>
      <w:r w:rsidR="00250174">
        <w:rPr>
          <w:szCs w:val="22"/>
        </w:rPr>
        <w:t xml:space="preserve"> - služby</w:t>
      </w:r>
      <w:proofErr w:type="gramEnd"/>
      <w:r w:rsidRPr="00C05105">
        <w:rPr>
          <w:szCs w:val="22"/>
        </w:rPr>
        <w:t xml:space="preserve"> prováděné na základě této Smlouvy</w:t>
      </w:r>
      <w:r w:rsidRPr="00C05105">
        <w:t xml:space="preserve">, veškeré náklady Zhotovitele spojené s plněním Smlouvy, odměnu za udělení Oprávnění dle Článku </w:t>
      </w:r>
      <w:r>
        <w:fldChar w:fldCharType="begin"/>
      </w:r>
      <w:r>
        <w:instrText xml:space="preserve"> REF _Ref196725366 \r \h </w:instrText>
      </w:r>
      <w:r>
        <w:fldChar w:fldCharType="separate"/>
      </w:r>
      <w:r w:rsidR="0055706F">
        <w:t>8</w:t>
      </w:r>
      <w:r>
        <w:fldChar w:fldCharType="end"/>
      </w:r>
      <w:r w:rsidRPr="00C05105">
        <w:t xml:space="preserve"> (</w:t>
      </w:r>
      <w:r w:rsidRPr="00C05105">
        <w:rPr>
          <w:i/>
        </w:rPr>
        <w:t>Práva duševního vlastnictví</w:t>
      </w:r>
      <w:r w:rsidRPr="00C05105">
        <w:t>), jakož i výdaje a náklady, které Zhotoviteli vzniknou či mohou vzniknout</w:t>
      </w:r>
      <w:r>
        <w:t>, včetně výdajů a nákladů na využití Poddodavatele</w:t>
      </w:r>
      <w:r w:rsidRPr="00C05105">
        <w:t xml:space="preserve">. </w:t>
      </w:r>
      <w:r>
        <w:t>A</w:t>
      </w:r>
      <w:r w:rsidRPr="00C05105">
        <w:t>plikace ustanovení §</w:t>
      </w:r>
      <w:r w:rsidR="002830AA">
        <w:t> </w:t>
      </w:r>
      <w:r w:rsidRPr="00C05105">
        <w:t>2436 Občanského zákoníku upravujícího úhradu hotových výdajů a povinnost poskytnout odpovídající zálohu</w:t>
      </w:r>
      <w:r>
        <w:t xml:space="preserve"> se vylučuje</w:t>
      </w:r>
      <w:r w:rsidRPr="00C05105">
        <w:t>.</w:t>
      </w:r>
    </w:p>
    <w:p w14:paraId="30E9D596" w14:textId="77777777" w:rsidR="00EF1F53" w:rsidRPr="00C05105" w:rsidRDefault="00EF1F53" w:rsidP="00EF1F53">
      <w:pPr>
        <w:pStyle w:val="Nadpis1"/>
        <w:rPr>
          <w:rFonts w:cs="Times New Roman"/>
        </w:rPr>
      </w:pPr>
      <w:bookmarkStart w:id="38" w:name="_Ref517269608"/>
      <w:bookmarkStart w:id="39" w:name="_Toc519864545"/>
      <w:r w:rsidRPr="00C05105">
        <w:rPr>
          <w:rFonts w:cs="Times New Roman"/>
        </w:rPr>
        <w:t>Fakturace a Platební podmínky</w:t>
      </w:r>
      <w:bookmarkEnd w:id="38"/>
      <w:bookmarkEnd w:id="39"/>
    </w:p>
    <w:p w14:paraId="15B3A3BA" w14:textId="13A8CDC7" w:rsidR="00EF1F53" w:rsidRPr="00C05105" w:rsidRDefault="00EF1F53" w:rsidP="00E0461D">
      <w:pPr>
        <w:pStyle w:val="Clanek11"/>
      </w:pPr>
      <w:bookmarkStart w:id="40" w:name="_Ref471239345"/>
      <w:r w:rsidRPr="00C05105">
        <w:t xml:space="preserve">Cena </w:t>
      </w:r>
      <w:r>
        <w:t>dle Článku 3 (</w:t>
      </w:r>
      <w:r w:rsidRPr="00C64428">
        <w:rPr>
          <w:i/>
        </w:rPr>
        <w:t>Cena</w:t>
      </w:r>
      <w:r>
        <w:t xml:space="preserve">) </w:t>
      </w:r>
      <w:r w:rsidRPr="00C05105">
        <w:t>bude hrazena na základě</w:t>
      </w:r>
      <w:r>
        <w:t xml:space="preserve"> daňov</w:t>
      </w:r>
      <w:r w:rsidR="00BB58BF">
        <w:t>ého</w:t>
      </w:r>
      <w:r w:rsidRPr="00C05105">
        <w:t xml:space="preserve"> doklad</w:t>
      </w:r>
      <w:r w:rsidR="00BB58BF">
        <w:t>u</w:t>
      </w:r>
      <w:r w:rsidRPr="00C05105">
        <w:t xml:space="preserve"> </w:t>
      </w:r>
      <w:r>
        <w:t>–</w:t>
      </w:r>
      <w:r w:rsidRPr="00C05105">
        <w:t xml:space="preserve"> </w:t>
      </w:r>
      <w:r>
        <w:t>Faktur</w:t>
      </w:r>
      <w:r w:rsidR="00936DA3">
        <w:t>y</w:t>
      </w:r>
      <w:r>
        <w:t>. Faktura</w:t>
      </w:r>
      <w:r w:rsidRPr="00C05105">
        <w:t xml:space="preserve"> musí</w:t>
      </w:r>
      <w:r>
        <w:t xml:space="preserve"> vždy</w:t>
      </w:r>
      <w:r w:rsidRPr="00C05105">
        <w:t xml:space="preserve"> obsahovat:</w:t>
      </w:r>
    </w:p>
    <w:p w14:paraId="279CCDF2" w14:textId="53743396" w:rsidR="00EF1F53" w:rsidRPr="00C05105" w:rsidRDefault="00EF1F53" w:rsidP="00EF1F53">
      <w:pPr>
        <w:pStyle w:val="Claneka"/>
        <w:widowControl/>
        <w:tabs>
          <w:tab w:val="clear" w:pos="992"/>
          <w:tab w:val="num" w:pos="1418"/>
        </w:tabs>
        <w:ind w:left="1418" w:hanging="424"/>
      </w:pPr>
      <w:r w:rsidRPr="00C05105">
        <w:t>údaje v souladu s § 29 zák. č.</w:t>
      </w:r>
      <w:r w:rsidR="00936DA3">
        <w:t xml:space="preserve"> </w:t>
      </w:r>
      <w:r w:rsidRPr="00C05105">
        <w:t>235/2004 Sb., o dani z přidané hodnoty, ve znění pozdějších předpisů</w:t>
      </w:r>
      <w:r>
        <w:t xml:space="preserve"> („</w:t>
      </w:r>
      <w:r w:rsidRPr="00CE3E49">
        <w:rPr>
          <w:b/>
        </w:rPr>
        <w:t>Zákon o DPH</w:t>
      </w:r>
      <w:r>
        <w:t>“)</w:t>
      </w:r>
      <w:r w:rsidRPr="00C05105">
        <w:t>;</w:t>
      </w:r>
    </w:p>
    <w:p w14:paraId="4595794E" w14:textId="77777777" w:rsidR="00EF1F53" w:rsidRPr="00C05105" w:rsidRDefault="00EF1F53" w:rsidP="00EF1F53">
      <w:pPr>
        <w:pStyle w:val="Claneka"/>
        <w:widowControl/>
        <w:tabs>
          <w:tab w:val="clear" w:pos="992"/>
          <w:tab w:val="num" w:pos="1418"/>
        </w:tabs>
        <w:ind w:left="1418" w:hanging="424"/>
      </w:pPr>
      <w:r w:rsidRPr="00C05105">
        <w:t>údaje v souladu s § 435 Občanského zákoníku;</w:t>
      </w:r>
    </w:p>
    <w:p w14:paraId="125B8E9D" w14:textId="17041167" w:rsidR="00EF1F53" w:rsidRDefault="00EF1F53" w:rsidP="00EF1F53">
      <w:pPr>
        <w:pStyle w:val="Claneka"/>
        <w:widowControl/>
        <w:tabs>
          <w:tab w:val="clear" w:pos="992"/>
          <w:tab w:val="num" w:pos="1418"/>
        </w:tabs>
        <w:ind w:left="1418" w:hanging="424"/>
      </w:pPr>
      <w:r w:rsidRPr="00C05105">
        <w:t>označení</w:t>
      </w:r>
      <w:r w:rsidR="005D749F">
        <w:t xml:space="preserve"> a </w:t>
      </w:r>
      <w:r>
        <w:t xml:space="preserve">číslo této </w:t>
      </w:r>
      <w:r w:rsidRPr="00C05105">
        <w:t>Smlouvy;</w:t>
      </w:r>
    </w:p>
    <w:p w14:paraId="448D6E56" w14:textId="44DA33D7" w:rsidR="00800F2B" w:rsidRDefault="00800F2B" w:rsidP="00800F2B">
      <w:pPr>
        <w:pStyle w:val="Claneka"/>
        <w:widowControl/>
        <w:tabs>
          <w:tab w:val="clear" w:pos="992"/>
          <w:tab w:val="num" w:pos="1418"/>
        </w:tabs>
        <w:ind w:left="1418" w:hanging="424"/>
      </w:pPr>
      <w:r w:rsidRPr="00800F2B">
        <w:t xml:space="preserve">název projektu, registrační číslo projektu a informaci, že se jedná o projekt podpořený z Integrovaného regionálního operačního programu, následujícím způsobem: </w:t>
      </w:r>
      <w:r w:rsidRPr="00800F2B">
        <w:rPr>
          <w:i/>
          <w:iCs/>
        </w:rPr>
        <w:t xml:space="preserve">Projekt </w:t>
      </w:r>
      <w:r w:rsidR="00A42C25" w:rsidRPr="00513B69">
        <w:rPr>
          <w:b/>
          <w:bCs/>
          <w:i/>
          <w:iCs/>
        </w:rPr>
        <w:t>„</w:t>
      </w:r>
      <w:r w:rsidR="00783106">
        <w:rPr>
          <w:b/>
          <w:bCs/>
          <w:i/>
          <w:iCs/>
        </w:rPr>
        <w:t>Bezpečnost datového centra města Dobříš</w:t>
      </w:r>
      <w:r w:rsidR="00A42C25" w:rsidRPr="00513B69">
        <w:rPr>
          <w:b/>
          <w:bCs/>
          <w:i/>
          <w:iCs/>
        </w:rPr>
        <w:t>“</w:t>
      </w:r>
      <w:r w:rsidRPr="00800F2B">
        <w:rPr>
          <w:i/>
          <w:iCs/>
        </w:rPr>
        <w:t xml:space="preserve">, registrační číslo projektu: </w:t>
      </w:r>
      <w:r w:rsidR="00783106">
        <w:rPr>
          <w:b/>
          <w:bCs/>
          <w:i/>
          <w:iCs/>
        </w:rPr>
        <w:t>CZ.06.01.01/00/22_004/0000230</w:t>
      </w:r>
      <w:r w:rsidRPr="00800F2B">
        <w:rPr>
          <w:i/>
          <w:iCs/>
        </w:rPr>
        <w:t>, je spolufinancován z Integrovaného regionálního operačního programu</w:t>
      </w:r>
      <w:r w:rsidRPr="00800F2B">
        <w:t>.</w:t>
      </w:r>
    </w:p>
    <w:p w14:paraId="42D16940" w14:textId="178273F8" w:rsidR="00EF1F53" w:rsidRDefault="00EF1F53" w:rsidP="00EF1F53">
      <w:pPr>
        <w:pStyle w:val="Claneka"/>
        <w:widowControl/>
        <w:tabs>
          <w:tab w:val="clear" w:pos="992"/>
          <w:tab w:val="num" w:pos="1418"/>
        </w:tabs>
        <w:ind w:left="1418" w:hanging="424"/>
      </w:pPr>
      <w:r>
        <w:t>kopi</w:t>
      </w:r>
      <w:r w:rsidR="00BB58BF">
        <w:t>e</w:t>
      </w:r>
      <w:r>
        <w:t xml:space="preserve"> </w:t>
      </w:r>
      <w:r w:rsidR="00244741">
        <w:t>Závěrečného a</w:t>
      </w:r>
      <w:r>
        <w:t>kceptační</w:t>
      </w:r>
      <w:r w:rsidR="00BB58BF">
        <w:t>h</w:t>
      </w:r>
      <w:r w:rsidR="00244741">
        <w:t>o</w:t>
      </w:r>
      <w:r>
        <w:t xml:space="preserve"> protokol</w:t>
      </w:r>
      <w:r w:rsidR="00244741">
        <w:t>u</w:t>
      </w:r>
      <w:r>
        <w:t xml:space="preserve"> dle Článku 4.4;</w:t>
      </w:r>
    </w:p>
    <w:p w14:paraId="76BF8B72" w14:textId="77777777" w:rsidR="00EF1F53" w:rsidRDefault="00EF1F53" w:rsidP="00EF1F53">
      <w:pPr>
        <w:pStyle w:val="Claneka"/>
        <w:widowControl/>
        <w:tabs>
          <w:tab w:val="clear" w:pos="992"/>
          <w:tab w:val="num" w:pos="1418"/>
        </w:tabs>
        <w:ind w:left="1418" w:hanging="424"/>
      </w:pPr>
      <w:r w:rsidRPr="00C05105">
        <w:t>případně další náleži</w:t>
      </w:r>
      <w:r>
        <w:t>tosti stanovené Smlouvou</w:t>
      </w:r>
    </w:p>
    <w:p w14:paraId="2D559465" w14:textId="77777777" w:rsidR="00EF1F53" w:rsidRPr="00C73614" w:rsidRDefault="00EF1F53" w:rsidP="00EF1F53">
      <w:pPr>
        <w:pStyle w:val="Claneka"/>
        <w:widowControl/>
        <w:numPr>
          <w:ilvl w:val="0"/>
          <w:numId w:val="0"/>
        </w:numPr>
        <w:ind w:left="994"/>
      </w:pPr>
      <w:r>
        <w:t>(„</w:t>
      </w:r>
      <w:r w:rsidRPr="003F1956">
        <w:rPr>
          <w:b/>
        </w:rPr>
        <w:t>Faktura</w:t>
      </w:r>
      <w:r>
        <w:t>“)</w:t>
      </w:r>
      <w:r w:rsidRPr="00C73614">
        <w:t>.</w:t>
      </w:r>
    </w:p>
    <w:p w14:paraId="472AA375" w14:textId="394500A1" w:rsidR="00EF1F53" w:rsidRPr="00C05105" w:rsidRDefault="00EF1F53" w:rsidP="00E0461D">
      <w:pPr>
        <w:pStyle w:val="Clanek11"/>
      </w:pPr>
      <w:r w:rsidRPr="00C05105">
        <w:t>Cena bude hrazena přímo na bankovní účet Zhotovitele specifikovaný v záhlaví této Smlouvy, nebo na jiný bankovní účet Zhotovitele zveřejněný správcem daně, který bude později písemně oznámený Objednateli a uvedený ve Faktuře.</w:t>
      </w:r>
      <w:bookmarkEnd w:id="40"/>
    </w:p>
    <w:p w14:paraId="49CDA542" w14:textId="5C3FA8CF" w:rsidR="00EF1F53" w:rsidRPr="00C05105" w:rsidRDefault="00EF1F53" w:rsidP="00E0461D">
      <w:pPr>
        <w:pStyle w:val="Clanek11"/>
      </w:pPr>
      <w:r w:rsidRPr="00C05105">
        <w:t xml:space="preserve">Lhůta splatnosti Faktury je </w:t>
      </w:r>
      <w:r>
        <w:t>30</w:t>
      </w:r>
      <w:r w:rsidRPr="00C05105">
        <w:t xml:space="preserve"> dnů ode dne doručení Faktury Zhotovitele Objednateli. Fakturu lze zaslat </w:t>
      </w:r>
      <w:r>
        <w:t xml:space="preserve">formou e-faktury, </w:t>
      </w:r>
      <w:r w:rsidRPr="00C05105">
        <w:t>poštou, prostřednictvím informačního systému datových schránek</w:t>
      </w:r>
      <w:r>
        <w:t xml:space="preserve"> </w:t>
      </w:r>
      <w:r w:rsidRPr="00C05105">
        <w:t>do datové schránky Objednatele, nebo elektronicky (ve formátu PDF) se zaručeným elektronickým podpisem na emailovou adresu Objednatele</w:t>
      </w:r>
      <w:r w:rsidR="00F838AE">
        <w:t>:</w:t>
      </w:r>
      <w:r w:rsidR="00783106">
        <w:t xml:space="preserve"> </w:t>
      </w:r>
      <w:r w:rsidR="00783106" w:rsidRPr="00783106">
        <w:rPr>
          <w:highlight w:val="yellow"/>
        </w:rPr>
        <w:t>…</w:t>
      </w:r>
      <w:r w:rsidRPr="00C05105">
        <w:t>. Připadne-li termín splatnosti na den, který není pracovním dnem, posouvá se termín splatnosti na nejbližší následující pracovní den. Faktura se považuje za uhrazenou odepsáním příslušné částky z účtu Objednatele.</w:t>
      </w:r>
    </w:p>
    <w:p w14:paraId="7149A213" w14:textId="02ACE9C0" w:rsidR="00EF1F53" w:rsidRPr="005D4114" w:rsidRDefault="00EF1F53" w:rsidP="00E0461D">
      <w:pPr>
        <w:pStyle w:val="Clanek11"/>
      </w:pPr>
      <w:bookmarkStart w:id="41" w:name="_Ref471157881"/>
      <w:bookmarkStart w:id="42" w:name="_Ref29812366"/>
      <w:r w:rsidRPr="005D4114">
        <w:t>Faktur</w:t>
      </w:r>
      <w:r w:rsidR="00244741" w:rsidRPr="005D4114">
        <w:t>a</w:t>
      </w:r>
      <w:r w:rsidRPr="005D4114">
        <w:t xml:space="preserve"> </w:t>
      </w:r>
      <w:r w:rsidR="00BB58BF" w:rsidRPr="005D4114">
        <w:t xml:space="preserve">bude </w:t>
      </w:r>
      <w:r w:rsidRPr="005D4114">
        <w:t>vystav</w:t>
      </w:r>
      <w:r w:rsidR="00BB58BF" w:rsidRPr="005D4114">
        <w:t>ena</w:t>
      </w:r>
      <w:r w:rsidRPr="005D4114">
        <w:t xml:space="preserve"> po </w:t>
      </w:r>
      <w:r w:rsidR="00530A69" w:rsidRPr="005D4114">
        <w:t xml:space="preserve">provedení </w:t>
      </w:r>
      <w:r w:rsidR="00244741" w:rsidRPr="005D4114">
        <w:t>Díla, tzn</w:t>
      </w:r>
      <w:r w:rsidR="00936DA3" w:rsidRPr="005D4114">
        <w:t>.</w:t>
      </w:r>
      <w:r w:rsidR="00244741" w:rsidRPr="005D4114">
        <w:t xml:space="preserve"> </w:t>
      </w:r>
      <w:r w:rsidRPr="005D4114">
        <w:t xml:space="preserve">po podpisu </w:t>
      </w:r>
      <w:r w:rsidR="00244741" w:rsidRPr="005D4114">
        <w:t>Závěrečného a</w:t>
      </w:r>
      <w:r w:rsidRPr="005D4114">
        <w:t xml:space="preserve">kceptačního protokolu pro </w:t>
      </w:r>
      <w:r w:rsidR="00244741" w:rsidRPr="005D4114">
        <w:t>Dílo</w:t>
      </w:r>
      <w:r w:rsidR="00BB58BF" w:rsidRPr="005D4114">
        <w:rPr>
          <w:lang w:val="en-US"/>
        </w:rPr>
        <w:t xml:space="preserve"> </w:t>
      </w:r>
      <w:r w:rsidRPr="005D4114">
        <w:t>Objednatelem s výrokem „Akceptováno“ dle Článku 6 (</w:t>
      </w:r>
      <w:r w:rsidRPr="005D4114">
        <w:rPr>
          <w:i/>
        </w:rPr>
        <w:t>Akceptační řízení</w:t>
      </w:r>
      <w:r w:rsidRPr="005D4114">
        <w:t xml:space="preserve">) a dle bodu </w:t>
      </w:r>
      <w:r w:rsidR="00113B3A" w:rsidRPr="005D4114">
        <w:t>1.8</w:t>
      </w:r>
      <w:r w:rsidRPr="005D4114">
        <w:t xml:space="preserve"> </w:t>
      </w:r>
      <w:r w:rsidRPr="005D4114">
        <w:rPr>
          <w:b/>
        </w:rPr>
        <w:t xml:space="preserve">Přílohy č. </w:t>
      </w:r>
      <w:r w:rsidR="00C76681" w:rsidRPr="005D4114">
        <w:rPr>
          <w:b/>
        </w:rPr>
        <w:t>2</w:t>
      </w:r>
      <w:r w:rsidRPr="005D4114">
        <w:t xml:space="preserve"> [</w:t>
      </w:r>
      <w:r w:rsidRPr="005D4114">
        <w:rPr>
          <w:i/>
        </w:rPr>
        <w:t>Akceptační řízení</w:t>
      </w:r>
      <w:r w:rsidRPr="005D4114">
        <w:t>]</w:t>
      </w:r>
      <w:r w:rsidR="00244741" w:rsidRPr="005D4114">
        <w:t xml:space="preserve">, jehož kopie musí tvořit přílohu </w:t>
      </w:r>
      <w:r w:rsidR="00BB58BF" w:rsidRPr="005D4114">
        <w:t xml:space="preserve">originálu </w:t>
      </w:r>
      <w:r w:rsidRPr="005D4114">
        <w:t>Faktury</w:t>
      </w:r>
      <w:bookmarkEnd w:id="41"/>
      <w:r w:rsidR="00244741" w:rsidRPr="005D4114">
        <w:t>.</w:t>
      </w:r>
      <w:r w:rsidRPr="005D4114">
        <w:t xml:space="preserve"> </w:t>
      </w:r>
      <w:bookmarkEnd w:id="42"/>
    </w:p>
    <w:p w14:paraId="30DBAF96" w14:textId="404293EF" w:rsidR="00EF1F53" w:rsidRPr="00C05105" w:rsidRDefault="00EF1F53" w:rsidP="00E0461D">
      <w:pPr>
        <w:pStyle w:val="Clanek11"/>
      </w:pPr>
      <w:r w:rsidRPr="00C05105">
        <w:t xml:space="preserve">Objednatel má po obdržení Faktury </w:t>
      </w:r>
      <w:r>
        <w:t>30</w:t>
      </w:r>
      <w:r w:rsidRPr="00C05105">
        <w:t xml:space="preserve"> dnů na posouzení toho, zda je bezchybně vystavena (splňuje podmínky této Smlouvy) a splňuje všechny náležitosti daňového dokladu ve smyslu právních předpisů</w:t>
      </w:r>
      <w:r>
        <w:t>,</w:t>
      </w:r>
      <w:r w:rsidRPr="00C05105">
        <w:t xml:space="preserve"> a na její vrácení, a to i opakovaně, pokud není bezchybně vystavena nebo nesplňuje všechny náležitosti daňového dokladu nebo k ní nebyl přiložen podklad dle Článku </w:t>
      </w:r>
      <w:r w:rsidRPr="00C05105">
        <w:fldChar w:fldCharType="begin"/>
      </w:r>
      <w:r w:rsidRPr="00C05105">
        <w:instrText xml:space="preserve"> REF _Ref471157881 \r \h  \* MERGEFORMAT </w:instrText>
      </w:r>
      <w:r w:rsidRPr="00C05105">
        <w:fldChar w:fldCharType="separate"/>
      </w:r>
      <w:r w:rsidR="0055706F">
        <w:t>4.4</w:t>
      </w:r>
      <w:r w:rsidRPr="00C05105">
        <w:fldChar w:fldCharType="end"/>
      </w:r>
      <w:r w:rsidRPr="00C05105">
        <w:t xml:space="preserve">. Vrácením takové Faktury se lhůta splatnosti a lhůta pro posouzení bezchybnosti Faktury přerušuje a po dodání opravené Faktury začíná běžet lhůta nová. </w:t>
      </w:r>
    </w:p>
    <w:p w14:paraId="76EBCA8E" w14:textId="0B4800AE" w:rsidR="00EF1F53" w:rsidRPr="00C05105" w:rsidRDefault="00EF1F53" w:rsidP="00E0461D">
      <w:pPr>
        <w:pStyle w:val="Clanek11"/>
      </w:pPr>
      <w:r w:rsidRPr="00C05105">
        <w:t>V peněžních částkách poukazovaných mezi Zhotovitelem a Objednatelem na základě této Smlouvy nejsou zahrnuty bankovní poplatky ani jiné náklady spojené s převody peněžních částek. Strana poukazující hradí bankovní poplatky spojené s odepsáním peněžní částky z</w:t>
      </w:r>
      <w:r>
        <w:t> </w:t>
      </w:r>
      <w:r w:rsidRPr="00C05105">
        <w:t>účtu poukazující Strany a Strana poukázaná hradí bankovní poplatky spojené s připsáním peněžní částky na účet poukázané Strany.</w:t>
      </w:r>
    </w:p>
    <w:p w14:paraId="4EC6AB36" w14:textId="30209C2E" w:rsidR="00EF1F53" w:rsidRPr="00C05105" w:rsidRDefault="00EF1F53" w:rsidP="00E0461D">
      <w:pPr>
        <w:pStyle w:val="Clanek11"/>
      </w:pPr>
      <w:r w:rsidRPr="00C05105">
        <w:t>V případě, že Zhotovitel získá v průběhu trvání smluvního vztahu založeného touto Smlouvou rozhodnutím správce daně status nespolehlivého plátce v souladu s § 106a </w:t>
      </w:r>
      <w:r>
        <w:t>Z</w:t>
      </w:r>
      <w:r w:rsidRPr="00C05105">
        <w:t>ákona</w:t>
      </w:r>
      <w:r>
        <w:t xml:space="preserve"> o DPH</w:t>
      </w:r>
      <w:r w:rsidRPr="00C05105">
        <w:t xml:space="preserve">, uhradí Objednatel daň z přidané hodnoty z poskytnutého plnění – dle § 109a </w:t>
      </w:r>
      <w:r>
        <w:t>Z</w:t>
      </w:r>
      <w:r w:rsidRPr="00C05105">
        <w:t xml:space="preserve">ákona o </w:t>
      </w:r>
      <w:r>
        <w:t>DPH</w:t>
      </w:r>
      <w:r w:rsidRPr="00C05105" w:rsidDel="00F35A5B">
        <w:t xml:space="preserve"> </w:t>
      </w:r>
      <w:r w:rsidRPr="00C05105">
        <w:t xml:space="preserve">– přímo příslušnému správci daně namísto Zhotovitele a následně uhradí Zhotoviteli </w:t>
      </w:r>
      <w:r>
        <w:t>c</w:t>
      </w:r>
      <w:r w:rsidRPr="00C05105">
        <w:t xml:space="preserve">enu poníženou o takto zaplacenou daň. Zhotovitel se zavazuje na Faktuře uvést účet zveřejněný správcem daně. </w:t>
      </w:r>
    </w:p>
    <w:p w14:paraId="36A319C0" w14:textId="77777777" w:rsidR="00EF1F53" w:rsidRDefault="00EF1F53" w:rsidP="00E0461D">
      <w:pPr>
        <w:pStyle w:val="Clanek11"/>
      </w:pPr>
      <w:r w:rsidRPr="00C05105">
        <w:t xml:space="preserve">Objednatel neposkytuje na žádné plnění dle této Smlouvy žádné zálohy ani závdavek. </w:t>
      </w:r>
    </w:p>
    <w:p w14:paraId="327F15F5" w14:textId="67B4714D" w:rsidR="00250174" w:rsidRPr="00C05105" w:rsidRDefault="00EF1F53" w:rsidP="00E0461D">
      <w:pPr>
        <w:pStyle w:val="Clanek11"/>
      </w:pPr>
      <w:r w:rsidRPr="00CE3E49">
        <w:t xml:space="preserve">V případě prodlení </w:t>
      </w:r>
      <w:r>
        <w:t>O</w:t>
      </w:r>
      <w:r w:rsidRPr="00CE3E49">
        <w:t>bjednatele s</w:t>
      </w:r>
      <w:r>
        <w:t> platbou F</w:t>
      </w:r>
      <w:r w:rsidRPr="00CE3E49">
        <w:t xml:space="preserve">aktury má </w:t>
      </w:r>
      <w:r>
        <w:t>Zhotovitel</w:t>
      </w:r>
      <w:r w:rsidRPr="00CE3E49">
        <w:t xml:space="preserve"> právo požadovat úhradu úroku z prodlení dle zvláštního právního předpisu v platném znění (nařízení vlády č. 351/2013 Sb.).</w:t>
      </w:r>
    </w:p>
    <w:p w14:paraId="1969242F" w14:textId="77777777" w:rsidR="00EF1F53" w:rsidRPr="00C05105" w:rsidRDefault="00EF1F53" w:rsidP="00EF1F53">
      <w:pPr>
        <w:pStyle w:val="Nadpis1"/>
        <w:rPr>
          <w:rFonts w:cs="Times New Roman"/>
        </w:rPr>
      </w:pPr>
      <w:bookmarkStart w:id="43" w:name="_Toc511774985"/>
      <w:bookmarkStart w:id="44" w:name="_Toc516157008"/>
      <w:bookmarkStart w:id="45" w:name="_Toc516166229"/>
      <w:bookmarkStart w:id="46" w:name="_Toc516241706"/>
      <w:bookmarkStart w:id="47" w:name="_Toc516257249"/>
      <w:bookmarkStart w:id="48" w:name="_Ref471817352"/>
      <w:bookmarkStart w:id="49" w:name="_Ref511192645"/>
      <w:bookmarkStart w:id="50" w:name="_Toc519864546"/>
      <w:bookmarkEnd w:id="43"/>
      <w:bookmarkEnd w:id="44"/>
      <w:bookmarkEnd w:id="45"/>
      <w:bookmarkEnd w:id="46"/>
      <w:bookmarkEnd w:id="47"/>
      <w:r w:rsidRPr="00C05105">
        <w:rPr>
          <w:rFonts w:cs="Times New Roman"/>
        </w:rPr>
        <w:t>Způsob provedení Díla</w:t>
      </w:r>
      <w:bookmarkEnd w:id="48"/>
      <w:bookmarkEnd w:id="49"/>
      <w:bookmarkEnd w:id="50"/>
    </w:p>
    <w:p w14:paraId="719DCF07" w14:textId="13D1BC3D" w:rsidR="00EF1F53" w:rsidRPr="00684C65" w:rsidRDefault="00EF1F53" w:rsidP="00E0461D">
      <w:pPr>
        <w:pStyle w:val="Clanek11"/>
      </w:pPr>
      <w:bookmarkStart w:id="51" w:name="_Ref471160590"/>
      <w:bookmarkStart w:id="52" w:name="_Ref511242998"/>
      <w:bookmarkStart w:id="53" w:name="_Ref519852168"/>
      <w:r w:rsidRPr="00684C65">
        <w:t xml:space="preserve">Dílo je rozděleno do </w:t>
      </w:r>
      <w:r w:rsidR="001C49F0" w:rsidRPr="00684C65">
        <w:t xml:space="preserve">čtyř </w:t>
      </w:r>
      <w:r w:rsidR="00244741" w:rsidRPr="00684C65">
        <w:t>(</w:t>
      </w:r>
      <w:r w:rsidR="001C49F0" w:rsidRPr="00684C65">
        <w:t>4</w:t>
      </w:r>
      <w:r w:rsidR="00244741" w:rsidRPr="00684C65">
        <w:t>)</w:t>
      </w:r>
      <w:r w:rsidRPr="00684C65">
        <w:t xml:space="preserve"> Fází. Jednotlivé Fáze jsou detailně specifikované v</w:t>
      </w:r>
      <w:r w:rsidR="00684C65" w:rsidRPr="00684C65">
        <w:t xml:space="preserve"> Článku 2 (Doba a místo provedení díla), </w:t>
      </w:r>
      <w:r w:rsidRPr="00684C65">
        <w:t>včetně plnění, které je jejich součástí.</w:t>
      </w:r>
    </w:p>
    <w:p w14:paraId="4E1C22F9" w14:textId="71625EBE" w:rsidR="00EF1F53" w:rsidRPr="005D4114" w:rsidRDefault="00EF1F53" w:rsidP="00E0461D">
      <w:pPr>
        <w:pStyle w:val="Clanek11"/>
      </w:pPr>
      <w:r w:rsidRPr="005D4114">
        <w:t xml:space="preserve">Zhotovitel se zavazuje provést </w:t>
      </w:r>
      <w:r w:rsidR="00563501" w:rsidRPr="005D4114">
        <w:t xml:space="preserve">všechny čtyři </w:t>
      </w:r>
      <w:r w:rsidRPr="005D4114">
        <w:t>Fáze. Výstupy Fází</w:t>
      </w:r>
      <w:r w:rsidR="004F11AC" w:rsidRPr="005D4114">
        <w:t xml:space="preserve"> 1-</w:t>
      </w:r>
      <w:r w:rsidR="00E0461D">
        <w:t>3</w:t>
      </w:r>
      <w:r w:rsidRPr="005D4114">
        <w:t xml:space="preserve"> budou předmětem Akceptačního řízení dle Článku 6 (</w:t>
      </w:r>
      <w:r w:rsidRPr="005D4114">
        <w:rPr>
          <w:i/>
        </w:rPr>
        <w:t>Akceptační řízení</w:t>
      </w:r>
      <w:r w:rsidRPr="005D4114">
        <w:t xml:space="preserve">) a dle </w:t>
      </w:r>
      <w:r w:rsidRPr="005D4114">
        <w:rPr>
          <w:b/>
        </w:rPr>
        <w:t xml:space="preserve">Přílohy č. </w:t>
      </w:r>
      <w:r w:rsidR="00C76681" w:rsidRPr="005D4114">
        <w:rPr>
          <w:b/>
        </w:rPr>
        <w:t>2</w:t>
      </w:r>
      <w:r w:rsidRPr="005D4114">
        <w:t xml:space="preserve"> [</w:t>
      </w:r>
      <w:r w:rsidRPr="005D4114">
        <w:rPr>
          <w:i/>
        </w:rPr>
        <w:t>Akceptační řízení</w:t>
      </w:r>
      <w:r w:rsidRPr="005D4114">
        <w:t>].</w:t>
      </w:r>
      <w:bookmarkEnd w:id="51"/>
      <w:r w:rsidRPr="005D4114">
        <w:t xml:space="preserve"> </w:t>
      </w:r>
    </w:p>
    <w:p w14:paraId="287685CC" w14:textId="77777777" w:rsidR="00EF1F53" w:rsidRPr="005D1BC6" w:rsidRDefault="00EF1F53" w:rsidP="00E0461D">
      <w:pPr>
        <w:pStyle w:val="Clanek11"/>
      </w:pPr>
      <w:r w:rsidRPr="005D1BC6">
        <w:t xml:space="preserve">Fáze je dokončena akceptací všech jejích výstupů. </w:t>
      </w:r>
    </w:p>
    <w:p w14:paraId="65F7A6B1" w14:textId="2FDAB67F" w:rsidR="00EF1F53" w:rsidRPr="005D1BC6" w:rsidRDefault="00EF1F53" w:rsidP="00E0461D">
      <w:pPr>
        <w:pStyle w:val="Clanek11"/>
      </w:pPr>
      <w:r w:rsidRPr="005D1BC6">
        <w:t>Výstupy Fáze</w:t>
      </w:r>
      <w:r w:rsidR="008F3765" w:rsidRPr="005D1BC6">
        <w:t xml:space="preserve"> 1 - </w:t>
      </w:r>
      <w:r w:rsidR="00E0461D">
        <w:t>3</w:t>
      </w:r>
      <w:r w:rsidR="00376F58" w:rsidRPr="005D1BC6">
        <w:t xml:space="preserve"> </w:t>
      </w:r>
      <w:r w:rsidRPr="005D1BC6">
        <w:t>budou předány Zhotovitelem Objednateli na základě podpisu příslušného předávacího protokolu vyplněného Zhotovitelem a upraveného Objednatelem („</w:t>
      </w:r>
      <w:r w:rsidRPr="005D1BC6">
        <w:rPr>
          <w:b/>
        </w:rPr>
        <w:t>Předávací protokol</w:t>
      </w:r>
      <w:r w:rsidRPr="005D1BC6">
        <w:t xml:space="preserve">“). </w:t>
      </w:r>
      <w:bookmarkEnd w:id="52"/>
    </w:p>
    <w:p w14:paraId="68C2CE5B" w14:textId="1A45BA16" w:rsidR="00EF1F53" w:rsidRPr="001241F1" w:rsidRDefault="00EF1F53" w:rsidP="00E0461D">
      <w:pPr>
        <w:pStyle w:val="Clanek11"/>
      </w:pPr>
      <w:r w:rsidRPr="001241F1">
        <w:t xml:space="preserve">Zhotovitel </w:t>
      </w:r>
      <w:r>
        <w:t xml:space="preserve">musí </w:t>
      </w:r>
      <w:r w:rsidRPr="001241F1">
        <w:t xml:space="preserve">písemně informovat Objednatele nejméně </w:t>
      </w:r>
      <w:r>
        <w:t>3</w:t>
      </w:r>
      <w:r w:rsidRPr="001241F1">
        <w:t xml:space="preserve"> dn</w:t>
      </w:r>
      <w:r>
        <w:t>y</w:t>
      </w:r>
      <w:r w:rsidRPr="001241F1">
        <w:t xml:space="preserve"> předem o termínu předání </w:t>
      </w:r>
      <w:r>
        <w:t xml:space="preserve">každého </w:t>
      </w:r>
      <w:r w:rsidRPr="001241F1">
        <w:t xml:space="preserve">výstupu </w:t>
      </w:r>
      <w:r>
        <w:t>Fáze</w:t>
      </w:r>
      <w:r w:rsidR="00083D62">
        <w:t xml:space="preserve"> 1- </w:t>
      </w:r>
      <w:r w:rsidR="00E0461D">
        <w:t>3</w:t>
      </w:r>
      <w:r w:rsidRPr="001241F1">
        <w:t>.</w:t>
      </w:r>
    </w:p>
    <w:p w14:paraId="14737525" w14:textId="3917B059" w:rsidR="00EF1F53" w:rsidRDefault="00EF1F53" w:rsidP="00E0461D">
      <w:pPr>
        <w:pStyle w:val="Clanek11"/>
      </w:pPr>
      <w:bookmarkStart w:id="54" w:name="_Ref471163895"/>
      <w:r w:rsidRPr="00AD24D3">
        <w:t xml:space="preserve">Do </w:t>
      </w:r>
      <w:r>
        <w:t>7</w:t>
      </w:r>
      <w:r w:rsidRPr="00AD24D3">
        <w:t xml:space="preserve"> pracovních dnů od účinnosti Smlouvy proběhne úvodní schůzka členů realizačního týmu dle Článku </w:t>
      </w:r>
      <w:r>
        <w:fldChar w:fldCharType="begin"/>
      </w:r>
      <w:r>
        <w:instrText xml:space="preserve"> REF _Ref32308080 \r \h </w:instrText>
      </w:r>
      <w:r>
        <w:fldChar w:fldCharType="separate"/>
      </w:r>
      <w:r w:rsidR="0055706F">
        <w:t>12</w:t>
      </w:r>
      <w:r>
        <w:fldChar w:fldCharType="end"/>
      </w:r>
      <w:r w:rsidRPr="00AD24D3">
        <w:t xml:space="preserve"> (</w:t>
      </w:r>
      <w:r w:rsidRPr="00AD24D3">
        <w:rPr>
          <w:i/>
        </w:rPr>
        <w:t>Realizační tým</w:t>
      </w:r>
      <w:r>
        <w:rPr>
          <w:i/>
        </w:rPr>
        <w:t xml:space="preserve"> a Kontaktní osoby</w:t>
      </w:r>
      <w:r w:rsidRPr="00AD24D3">
        <w:t>) („</w:t>
      </w:r>
      <w:r w:rsidRPr="00AD24D3">
        <w:rPr>
          <w:b/>
        </w:rPr>
        <w:t>Realizační tým</w:t>
      </w:r>
      <w:r w:rsidRPr="00AD24D3">
        <w:t>“) a zástupců Objednatele.</w:t>
      </w:r>
      <w:r>
        <w:t xml:space="preserve"> </w:t>
      </w:r>
    </w:p>
    <w:bookmarkEnd w:id="53"/>
    <w:bookmarkEnd w:id="54"/>
    <w:p w14:paraId="2C61B820" w14:textId="7138F643" w:rsidR="00EF1F53" w:rsidRDefault="00EF1F53" w:rsidP="00E0461D">
      <w:pPr>
        <w:pStyle w:val="Clanek11"/>
      </w:pPr>
      <w:r w:rsidRPr="00C05105">
        <w:t xml:space="preserve">V rámci provedení Díla se Zhotovitel zavazuje řídit pokyny Objednatele a rovněž provést dodatečné finální úpravy předmětu Díla, které nelze specifikovat předem a které budou definovány až při provádění Díla jako součást optimalizace předmětu Díla. Tyto dodatečné finální úpravy slouží pouze k naplnění účelu, pro který je Dílo prováděno, a zajištění řádného fungování Díla jako celku, tj. </w:t>
      </w:r>
      <w:r w:rsidRPr="0001744A">
        <w:t xml:space="preserve">zejména k odstranění nepřesností, které vzniknou při provádění Díla a k řádnému uvedení Díla do rutinního provozu, když rutinním provozem se rozumí běžný provoz </w:t>
      </w:r>
      <w:r w:rsidR="002B6E43" w:rsidRPr="0001744A">
        <w:t>Systému</w:t>
      </w:r>
      <w:r w:rsidRPr="0001744A">
        <w:t xml:space="preserve"> v</w:t>
      </w:r>
      <w:r w:rsidR="0001744A" w:rsidRPr="0001744A">
        <w:t> </w:t>
      </w:r>
      <w:r w:rsidRPr="0001744A">
        <w:t>prostředí</w:t>
      </w:r>
      <w:r w:rsidR="0001744A" w:rsidRPr="0001744A">
        <w:t xml:space="preserve"> Objednatele</w:t>
      </w:r>
      <w:r w:rsidRPr="0001744A">
        <w:t xml:space="preserve"> („</w:t>
      </w:r>
      <w:r w:rsidRPr="0001744A">
        <w:rPr>
          <w:b/>
        </w:rPr>
        <w:t>Rutinní provoz</w:t>
      </w:r>
      <w:r w:rsidRPr="0001744A">
        <w:t>“).</w:t>
      </w:r>
      <w:r w:rsidR="0001744A">
        <w:t xml:space="preserve"> </w:t>
      </w:r>
      <w:r w:rsidRPr="00C05105">
        <w:t>Uvedené dodatečné finální úpravy nezahrnují dodatečné změny Díla, které nebyly předmětem Veřejné zakázky a jejichž prove</w:t>
      </w:r>
      <w:r>
        <w:t xml:space="preserve">dení by představovalo vícepráce či méněpráce a na které se uplatní </w:t>
      </w:r>
      <w:r w:rsidRPr="00AB0900">
        <w:t>postup podle Článku 5.</w:t>
      </w:r>
      <w:r w:rsidR="00B164C4" w:rsidRPr="00AB0900">
        <w:t>1</w:t>
      </w:r>
      <w:r w:rsidR="00B164C4">
        <w:t>2</w:t>
      </w:r>
      <w:r w:rsidRPr="00AB0900">
        <w:t>.</w:t>
      </w:r>
    </w:p>
    <w:p w14:paraId="3BE1797E" w14:textId="77777777" w:rsidR="00EF1F53" w:rsidRPr="00AD43A2" w:rsidRDefault="00EF1F53" w:rsidP="00E0461D">
      <w:pPr>
        <w:pStyle w:val="Clanek11"/>
      </w:pPr>
      <w:bookmarkStart w:id="55" w:name="_Ref531941398"/>
      <w:r w:rsidRPr="00C05105">
        <w:t xml:space="preserve">Objednatel </w:t>
      </w:r>
      <w:r>
        <w:t>se může</w:t>
      </w:r>
      <w:r w:rsidRPr="00C05105">
        <w:t xml:space="preserve"> dožadovat toho, aby Zhotovitel odstranil vady vzniklé postupem</w:t>
      </w:r>
      <w:r>
        <w:t xml:space="preserve"> v rozporu s touto Smlouvou</w:t>
      </w:r>
      <w:r w:rsidRPr="00C05105">
        <w:t xml:space="preserve"> do 5 dní od doručení výzvy a dále tuto Smlouvu plnil řádným způsobem. Jestliže tak Zhotovitel neučiní do 15 pracovních dnů od </w:t>
      </w:r>
      <w:r>
        <w:t>doručení výzvy</w:t>
      </w:r>
      <w:r w:rsidRPr="00C05105">
        <w:t xml:space="preserve">, jeho postup bude chápán jako podstatné porušení této </w:t>
      </w:r>
      <w:r w:rsidRPr="00AD43A2">
        <w:t>Smlouvy.</w:t>
      </w:r>
      <w:bookmarkEnd w:id="55"/>
    </w:p>
    <w:p w14:paraId="53FEB6C1" w14:textId="065A8367" w:rsidR="00EF1F53" w:rsidRPr="003E0425" w:rsidRDefault="00EF1F53" w:rsidP="00E0461D">
      <w:pPr>
        <w:pStyle w:val="Clanek11"/>
      </w:pPr>
      <w:r w:rsidRPr="003E0425">
        <w:t xml:space="preserve">Zhotovitel musí pro </w:t>
      </w:r>
      <w:r w:rsidR="00A26A4F" w:rsidRPr="003E0425">
        <w:t>implementaci</w:t>
      </w:r>
      <w:r w:rsidRPr="003E0425">
        <w:t xml:space="preserve"> a provoz </w:t>
      </w:r>
      <w:r w:rsidR="00A26A4F" w:rsidRPr="003E0425">
        <w:t>Systému</w:t>
      </w:r>
      <w:r w:rsidRPr="003E0425">
        <w:t xml:space="preserve"> využít pouze Objednatelem přidělené prostředky – IT prostředí. Popis IT prostředí ke dni uzavření této Smlouvy je uveden v </w:t>
      </w:r>
      <w:r w:rsidRPr="003E0425">
        <w:rPr>
          <w:b/>
        </w:rPr>
        <w:t>Přílo</w:t>
      </w:r>
      <w:r w:rsidR="003E0425" w:rsidRPr="003E0425">
        <w:rPr>
          <w:b/>
        </w:rPr>
        <w:t>ze</w:t>
      </w:r>
      <w:r w:rsidRPr="003E0425">
        <w:rPr>
          <w:b/>
        </w:rPr>
        <w:t xml:space="preserve"> č. </w:t>
      </w:r>
      <w:r w:rsidR="00264C15" w:rsidRPr="003E0425">
        <w:rPr>
          <w:b/>
        </w:rPr>
        <w:t>1</w:t>
      </w:r>
      <w:r w:rsidR="00264C15" w:rsidRPr="003E0425">
        <w:t xml:space="preserve"> [</w:t>
      </w:r>
      <w:r w:rsidR="00264C15" w:rsidRPr="003E0425">
        <w:rPr>
          <w:i/>
        </w:rPr>
        <w:t>Technická a věcná specifikace</w:t>
      </w:r>
      <w:r w:rsidR="00264C15" w:rsidRPr="003E0425">
        <w:t>]</w:t>
      </w:r>
      <w:r w:rsidRPr="003E0425">
        <w:t xml:space="preserve">. </w:t>
      </w:r>
    </w:p>
    <w:p w14:paraId="79E20C2D" w14:textId="75AC1FA1" w:rsidR="00EF1F53" w:rsidRDefault="00EF1F53" w:rsidP="00E0461D">
      <w:pPr>
        <w:pStyle w:val="Clanek11"/>
      </w:pPr>
      <w:r>
        <w:t>Zhotovitel musí</w:t>
      </w:r>
      <w:r w:rsidRPr="00C05105">
        <w:t xml:space="preserve"> v průběhu provádění Díla postupovat v souladu s</w:t>
      </w:r>
      <w:r>
        <w:t xml:space="preserve"> platnou</w:t>
      </w:r>
      <w:r w:rsidRPr="00C05105">
        <w:t> interní</w:t>
      </w:r>
      <w:r>
        <w:t xml:space="preserve"> bezpečnostní politikou</w:t>
      </w:r>
      <w:r w:rsidR="00770DB8">
        <w:t xml:space="preserve"> </w:t>
      </w:r>
      <w:r>
        <w:t xml:space="preserve">a platnými bezpečnostními předpisy </w:t>
      </w:r>
      <w:r w:rsidRPr="00C05105">
        <w:t>Objednatele.</w:t>
      </w:r>
    </w:p>
    <w:p w14:paraId="5E122A37" w14:textId="4E72E8C9" w:rsidR="006F3E19" w:rsidRDefault="006F3E19" w:rsidP="00E0461D">
      <w:pPr>
        <w:pStyle w:val="Clanek11"/>
      </w:pPr>
      <w:bookmarkStart w:id="56" w:name="_Hlk134549179"/>
      <w:r>
        <w:t xml:space="preserve">Zhotovitel </w:t>
      </w:r>
      <w:r w:rsidR="00952423">
        <w:t>se zavazuje</w:t>
      </w:r>
      <w:r>
        <w:t xml:space="preserve"> při provádění Díla postupovat ve vzájemné součinnosti s dodavateli dalších částí veřejné zakázky tak, aby bylo </w:t>
      </w:r>
      <w:r w:rsidR="00952423">
        <w:t>dosaženo</w:t>
      </w:r>
      <w:r>
        <w:t xml:space="preserve"> účelu této smlouvy</w:t>
      </w:r>
      <w:r w:rsidR="00952423">
        <w:t>.</w:t>
      </w:r>
    </w:p>
    <w:p w14:paraId="65F98613" w14:textId="330F5FC7" w:rsidR="00EF1F53" w:rsidRDefault="00EF1F53" w:rsidP="00E0461D">
      <w:pPr>
        <w:pStyle w:val="Clanek11"/>
      </w:pPr>
      <w:bookmarkStart w:id="57" w:name="_Ref30953644"/>
      <w:bookmarkEnd w:id="56"/>
      <w:r w:rsidRPr="008710CF">
        <w:t xml:space="preserve">Podle tohoto </w:t>
      </w:r>
      <w:r>
        <w:t>Č</w:t>
      </w:r>
      <w:r w:rsidRPr="008710CF">
        <w:t xml:space="preserve">lánku </w:t>
      </w:r>
      <w:r>
        <w:t>5.</w:t>
      </w:r>
      <w:r w:rsidR="00B164C4">
        <w:t xml:space="preserve">12 </w:t>
      </w:r>
      <w:r w:rsidRPr="008710CF">
        <w:t>bude postupováno při zadání a schvalování změnových požadavků týkajících se Díla a předmětu Díla</w:t>
      </w:r>
      <w:r>
        <w:t xml:space="preserve"> spočívajících v méněpracích (zúžení rozsahu Díla) nebo vícepracích (rozšíření rozsahu Díla), případně v dalších změnách Díla („</w:t>
      </w:r>
      <w:r w:rsidRPr="002529AD">
        <w:rPr>
          <w:b/>
        </w:rPr>
        <w:t>Změnové řízení</w:t>
      </w:r>
      <w:r>
        <w:t>“).</w:t>
      </w:r>
      <w:bookmarkEnd w:id="57"/>
    </w:p>
    <w:p w14:paraId="30997A85" w14:textId="77777777" w:rsidR="00EF1F53" w:rsidRDefault="00EF1F53" w:rsidP="00EF1F53">
      <w:pPr>
        <w:pStyle w:val="Claneka"/>
        <w:widowControl/>
        <w:tabs>
          <w:tab w:val="clear" w:pos="992"/>
          <w:tab w:val="num" w:pos="1418"/>
        </w:tabs>
        <w:ind w:left="1418" w:hanging="424"/>
      </w:pPr>
      <w:r>
        <w:t>Změny Díla smí být provedeny pouze písemným dodatkem ke Smlouvě.</w:t>
      </w:r>
    </w:p>
    <w:p w14:paraId="0AFDFE36" w14:textId="77777777" w:rsidR="00EF1F53" w:rsidRDefault="00EF1F53" w:rsidP="00EF1F53">
      <w:pPr>
        <w:pStyle w:val="Claneka"/>
        <w:widowControl/>
        <w:tabs>
          <w:tab w:val="clear" w:pos="992"/>
          <w:tab w:val="num" w:pos="1418"/>
        </w:tabs>
        <w:ind w:left="1418" w:hanging="424"/>
      </w:pPr>
      <w:r>
        <w:t>Požadavek na změnu Díla může zaslat Objednatel, resp. Kontaktní osoba Objednatele Zhotoviteli.</w:t>
      </w:r>
    </w:p>
    <w:p w14:paraId="4D0E1271" w14:textId="40583B75" w:rsidR="00EF1F53" w:rsidRDefault="00EF1F53" w:rsidP="00EF1F53">
      <w:pPr>
        <w:pStyle w:val="Claneka"/>
        <w:widowControl/>
        <w:tabs>
          <w:tab w:val="clear" w:pos="992"/>
          <w:tab w:val="num" w:pos="1418"/>
        </w:tabs>
        <w:ind w:left="1418" w:hanging="424"/>
      </w:pPr>
      <w:r>
        <w:t xml:space="preserve">Zhotovitel </w:t>
      </w:r>
      <w:r w:rsidRPr="00E76EA5">
        <w:t xml:space="preserve">vypracuje do </w:t>
      </w:r>
      <w:r w:rsidR="00E76EA5" w:rsidRPr="00E76EA5">
        <w:t>5</w:t>
      </w:r>
      <w:r w:rsidRPr="00E76EA5">
        <w:t xml:space="preserve"> pracovních dnů ode</w:t>
      </w:r>
      <w:r>
        <w:t xml:space="preserve"> dne doručení požadavku Objednatele na změnu Díla shrnutí, které musí obsahovat:</w:t>
      </w:r>
    </w:p>
    <w:p w14:paraId="2FE65510" w14:textId="77777777" w:rsidR="00EF1F53" w:rsidRDefault="00EF1F53" w:rsidP="00DE620E">
      <w:pPr>
        <w:pStyle w:val="Claneka"/>
        <w:widowControl/>
        <w:numPr>
          <w:ilvl w:val="0"/>
          <w:numId w:val="10"/>
        </w:numPr>
        <w:spacing w:before="0" w:after="0"/>
      </w:pPr>
      <w:r>
        <w:t>odkaz na tuto Smlouvu;</w:t>
      </w:r>
    </w:p>
    <w:p w14:paraId="325A22C0" w14:textId="77777777" w:rsidR="00EF1F53" w:rsidRDefault="00EF1F53" w:rsidP="00DE620E">
      <w:pPr>
        <w:pStyle w:val="Claneka"/>
        <w:widowControl/>
        <w:numPr>
          <w:ilvl w:val="0"/>
          <w:numId w:val="10"/>
        </w:numPr>
        <w:spacing w:before="0" w:after="0"/>
      </w:pPr>
      <w:r>
        <w:t>označení Stran;</w:t>
      </w:r>
    </w:p>
    <w:p w14:paraId="46F3F4B8" w14:textId="77777777" w:rsidR="00EF1F53" w:rsidRDefault="00EF1F53" w:rsidP="00DE620E">
      <w:pPr>
        <w:pStyle w:val="Claneka"/>
        <w:widowControl/>
        <w:numPr>
          <w:ilvl w:val="0"/>
          <w:numId w:val="10"/>
        </w:numPr>
        <w:spacing w:before="0" w:after="0"/>
      </w:pPr>
      <w:r>
        <w:t>předmět změny;</w:t>
      </w:r>
    </w:p>
    <w:p w14:paraId="18000FF0" w14:textId="77777777" w:rsidR="00EF1F53" w:rsidRDefault="00EF1F53" w:rsidP="00DE620E">
      <w:pPr>
        <w:pStyle w:val="Claneka"/>
        <w:widowControl/>
        <w:numPr>
          <w:ilvl w:val="0"/>
          <w:numId w:val="10"/>
        </w:numPr>
        <w:spacing w:before="0" w:after="0"/>
      </w:pPr>
      <w:r>
        <w:t>dopad na Dílo;</w:t>
      </w:r>
    </w:p>
    <w:p w14:paraId="55701C8A" w14:textId="77777777" w:rsidR="00EF1F53" w:rsidRDefault="00EF1F53" w:rsidP="00DE620E">
      <w:pPr>
        <w:pStyle w:val="Claneka"/>
        <w:widowControl/>
        <w:numPr>
          <w:ilvl w:val="0"/>
          <w:numId w:val="10"/>
        </w:numPr>
        <w:spacing w:before="0" w:after="0"/>
      </w:pPr>
      <w:r>
        <w:t>návrh konceptu technického řešení včetně plánu činností,</w:t>
      </w:r>
    </w:p>
    <w:p w14:paraId="4903B65F" w14:textId="77777777" w:rsidR="00EF1F53" w:rsidRDefault="00EF1F53" w:rsidP="00DE620E">
      <w:pPr>
        <w:pStyle w:val="Claneka"/>
        <w:widowControl/>
        <w:numPr>
          <w:ilvl w:val="0"/>
          <w:numId w:val="10"/>
        </w:numPr>
        <w:spacing w:before="0" w:after="0"/>
      </w:pPr>
      <w:r>
        <w:t>dopad na Harmonogram;</w:t>
      </w:r>
    </w:p>
    <w:p w14:paraId="2E7824FE" w14:textId="77777777" w:rsidR="00EF1F53" w:rsidRDefault="00EF1F53" w:rsidP="00DE620E">
      <w:pPr>
        <w:pStyle w:val="Claneka"/>
        <w:widowControl/>
        <w:numPr>
          <w:ilvl w:val="0"/>
          <w:numId w:val="10"/>
        </w:numPr>
        <w:spacing w:before="0" w:after="0"/>
      </w:pPr>
      <w:r>
        <w:t>termín nasazení změny;</w:t>
      </w:r>
    </w:p>
    <w:p w14:paraId="522FECE1" w14:textId="76BB1262" w:rsidR="00EF1F53" w:rsidRDefault="00EF1F53" w:rsidP="00DE620E">
      <w:pPr>
        <w:pStyle w:val="Claneka"/>
        <w:widowControl/>
        <w:numPr>
          <w:ilvl w:val="0"/>
          <w:numId w:val="10"/>
        </w:numPr>
        <w:spacing w:before="0" w:after="0"/>
      </w:pPr>
      <w:r>
        <w:t xml:space="preserve">testovací scénáře, když testovacím scénářem se pro účely Smlouvy rozumí </w:t>
      </w:r>
      <w:r w:rsidRPr="004160AD">
        <w:t>scénář průběhu a provedení konkrétního procesu, přičemž tento scénář zpravidla určuje jednotlivé kroky, které mají být provedeny, počet uživatelů k</w:t>
      </w:r>
      <w:r w:rsidR="00343BD8">
        <w:t> </w:t>
      </w:r>
      <w:r w:rsidRPr="004160AD">
        <w:t xml:space="preserve">jejich provedení, množství dat k jejich provedení a další atributy tak, aby došlo k dostatečnému otestování příslušné funkčnosti </w:t>
      </w:r>
      <w:r w:rsidR="00A26A4F">
        <w:t>Systému</w:t>
      </w:r>
      <w:r>
        <w:t xml:space="preserve"> („</w:t>
      </w:r>
      <w:r w:rsidRPr="00C91BDC">
        <w:rPr>
          <w:b/>
        </w:rPr>
        <w:t>Testovací scénář</w:t>
      </w:r>
      <w:r>
        <w:t>“);</w:t>
      </w:r>
    </w:p>
    <w:p w14:paraId="139F4DF4" w14:textId="77777777" w:rsidR="00EF1F53" w:rsidRDefault="00EF1F53" w:rsidP="00DE620E">
      <w:pPr>
        <w:pStyle w:val="Claneka"/>
        <w:widowControl/>
        <w:numPr>
          <w:ilvl w:val="0"/>
          <w:numId w:val="10"/>
        </w:numPr>
        <w:spacing w:before="0" w:after="0"/>
      </w:pPr>
      <w:r>
        <w:t>požadavky na součinnost Objednatele a třetích osob;</w:t>
      </w:r>
    </w:p>
    <w:p w14:paraId="617E57CA" w14:textId="77777777" w:rsidR="00EF1F53" w:rsidRDefault="00EF1F53" w:rsidP="00DE620E">
      <w:pPr>
        <w:pStyle w:val="Claneka"/>
        <w:widowControl/>
        <w:numPr>
          <w:ilvl w:val="0"/>
          <w:numId w:val="10"/>
        </w:numPr>
        <w:spacing w:before="0" w:after="0"/>
      </w:pPr>
      <w:r>
        <w:t>posouzení dopadů a rizik;</w:t>
      </w:r>
    </w:p>
    <w:p w14:paraId="46FACB88" w14:textId="77777777" w:rsidR="00EF1F53" w:rsidRDefault="00EF1F53" w:rsidP="00DE620E">
      <w:pPr>
        <w:pStyle w:val="Claneka"/>
        <w:widowControl/>
        <w:numPr>
          <w:ilvl w:val="0"/>
          <w:numId w:val="10"/>
        </w:numPr>
        <w:spacing w:before="0" w:after="0"/>
      </w:pPr>
      <w:r>
        <w:t xml:space="preserve">akceptační kritéria, která vycházejí z požadavku na změnu; </w:t>
      </w:r>
    </w:p>
    <w:p w14:paraId="1E5EF082" w14:textId="77777777" w:rsidR="00EF1F53" w:rsidRPr="00D668BA" w:rsidRDefault="00EF1F53" w:rsidP="00DE620E">
      <w:pPr>
        <w:pStyle w:val="Claneka"/>
        <w:widowControl/>
        <w:numPr>
          <w:ilvl w:val="0"/>
          <w:numId w:val="10"/>
        </w:numPr>
        <w:spacing w:before="0" w:after="0"/>
      </w:pPr>
      <w:r w:rsidRPr="00D668BA">
        <w:t>pracnost a cenu změny Díla na základě plánovaných činností;</w:t>
      </w:r>
    </w:p>
    <w:p w14:paraId="3B3D655F" w14:textId="77777777" w:rsidR="00EF1F53" w:rsidRDefault="00EF1F53" w:rsidP="00EF1F53">
      <w:pPr>
        <w:pStyle w:val="Claneka"/>
        <w:widowControl/>
        <w:numPr>
          <w:ilvl w:val="0"/>
          <w:numId w:val="0"/>
        </w:numPr>
        <w:ind w:left="1778"/>
      </w:pPr>
      <w:r>
        <w:t>(„</w:t>
      </w:r>
      <w:r w:rsidRPr="00907F77">
        <w:rPr>
          <w:b/>
        </w:rPr>
        <w:t>Shrnutí</w:t>
      </w:r>
      <w:r>
        <w:t>“).</w:t>
      </w:r>
    </w:p>
    <w:p w14:paraId="3D66C58E" w14:textId="77777777" w:rsidR="00EF1F53" w:rsidRDefault="00EF1F53" w:rsidP="00EF1F53">
      <w:pPr>
        <w:pStyle w:val="Claneka"/>
        <w:widowControl/>
        <w:numPr>
          <w:ilvl w:val="0"/>
          <w:numId w:val="0"/>
        </w:numPr>
        <w:ind w:left="1418"/>
      </w:pPr>
      <w:r>
        <w:t>Shrnutí předloží Zhotovitel v uvedené lhůtě Objednateli ke schválení.</w:t>
      </w:r>
    </w:p>
    <w:p w14:paraId="2AB59C79" w14:textId="77777777" w:rsidR="00EF1F53" w:rsidRDefault="00EF1F53" w:rsidP="00EF1F53">
      <w:pPr>
        <w:pStyle w:val="Claneka"/>
        <w:widowControl/>
        <w:tabs>
          <w:tab w:val="clear" w:pos="992"/>
          <w:tab w:val="num" w:pos="1418"/>
        </w:tabs>
        <w:ind w:left="1418" w:hanging="424"/>
      </w:pPr>
      <w:r>
        <w:t>Po schválení Shrnutí Objednatelem přistoupí Strany k uzavření dodatku ke Smlouvě v písemné podobě s obsahem dle schváleného Shrnutí.</w:t>
      </w:r>
    </w:p>
    <w:p w14:paraId="1440972A" w14:textId="77777777" w:rsidR="00EF1F53" w:rsidRPr="007701C8" w:rsidRDefault="00EF1F53" w:rsidP="00E0461D">
      <w:pPr>
        <w:pStyle w:val="Clanek11"/>
      </w:pPr>
      <w:r>
        <w:t>Dojde-li k neshodě Stran ohledně požadavku na změnu Díla nebo nedojde-li ke schválení Shrnutí Objednatelem do 5 pracovních dnů od jeho doručení Objednateli, přistoupí Strany k postupu dle Eskalačního procesu dle Článku 22.3.</w:t>
      </w:r>
    </w:p>
    <w:p w14:paraId="0CF3EB7F" w14:textId="66126108" w:rsidR="00EF1F53" w:rsidRPr="00E60F6C" w:rsidRDefault="00EF1F53" w:rsidP="00EF1F53">
      <w:pPr>
        <w:pStyle w:val="Nadpis1"/>
        <w:rPr>
          <w:rFonts w:cs="Times New Roman"/>
        </w:rPr>
      </w:pPr>
      <w:bookmarkStart w:id="58" w:name="_Toc511239724"/>
      <w:bookmarkStart w:id="59" w:name="_Toc511774987"/>
      <w:bookmarkStart w:id="60" w:name="_Toc516157010"/>
      <w:bookmarkStart w:id="61" w:name="_Toc516166231"/>
      <w:bookmarkStart w:id="62" w:name="_Toc516241708"/>
      <w:bookmarkStart w:id="63" w:name="_Toc516257251"/>
      <w:bookmarkStart w:id="64" w:name="_Toc472581528"/>
      <w:bookmarkStart w:id="65" w:name="_Toc472609384"/>
      <w:bookmarkStart w:id="66" w:name="_Ref288818562"/>
      <w:bookmarkStart w:id="67" w:name="_Toc335227594"/>
      <w:bookmarkStart w:id="68" w:name="_Toc328584993"/>
      <w:bookmarkStart w:id="69" w:name="_Ref511244457"/>
      <w:bookmarkStart w:id="70" w:name="_Toc519864547"/>
      <w:bookmarkEnd w:id="34"/>
      <w:bookmarkEnd w:id="35"/>
      <w:bookmarkEnd w:id="58"/>
      <w:bookmarkEnd w:id="59"/>
      <w:bookmarkEnd w:id="60"/>
      <w:bookmarkEnd w:id="61"/>
      <w:bookmarkEnd w:id="62"/>
      <w:bookmarkEnd w:id="63"/>
      <w:bookmarkEnd w:id="64"/>
      <w:bookmarkEnd w:id="65"/>
      <w:r w:rsidRPr="00E60F6C">
        <w:rPr>
          <w:rFonts w:cs="Times New Roman"/>
        </w:rPr>
        <w:t>Akceptační řízení</w:t>
      </w:r>
      <w:bookmarkEnd w:id="66"/>
      <w:bookmarkEnd w:id="67"/>
      <w:bookmarkEnd w:id="68"/>
      <w:bookmarkEnd w:id="69"/>
      <w:bookmarkEnd w:id="70"/>
      <w:r w:rsidRPr="00E60F6C">
        <w:rPr>
          <w:rFonts w:cs="Times New Roman"/>
        </w:rPr>
        <w:t xml:space="preserve"> </w:t>
      </w:r>
    </w:p>
    <w:p w14:paraId="049E1453" w14:textId="23A40DFE" w:rsidR="00EF1F53" w:rsidRDefault="00EF1F53" w:rsidP="00E0461D">
      <w:pPr>
        <w:pStyle w:val="Clanek11"/>
      </w:pPr>
      <w:bookmarkStart w:id="71" w:name="_Ref290850427"/>
      <w:bookmarkStart w:id="72" w:name="_Ref29812495"/>
      <w:r w:rsidRPr="00415CB6">
        <w:t>Proces akceptace výstupů Fází probíhá v souladu</w:t>
      </w:r>
      <w:r w:rsidR="00F82B00" w:rsidRPr="00415CB6">
        <w:t xml:space="preserve"> s Harmonogramem</w:t>
      </w:r>
      <w:r w:rsidR="00F34B52" w:rsidRPr="00415CB6">
        <w:t xml:space="preserve"> </w:t>
      </w:r>
      <w:r w:rsidRPr="00415CB6">
        <w:t>na základě</w:t>
      </w:r>
      <w:r w:rsidRPr="00C05105">
        <w:t xml:space="preserve"> </w:t>
      </w:r>
      <w:r>
        <w:t>A</w:t>
      </w:r>
      <w:r w:rsidRPr="00C05105">
        <w:t>kceptačního řízení, tj. postupným provedením akceptačních testů</w:t>
      </w:r>
      <w:r>
        <w:t xml:space="preserve"> a jiných procesů a podepsáním </w:t>
      </w:r>
      <w:r w:rsidRPr="00C05105">
        <w:t>Akceptačních protokolů pro výstupy jednotlivých Fází</w:t>
      </w:r>
      <w:r>
        <w:t>.</w:t>
      </w:r>
      <w:r w:rsidRPr="00C05105">
        <w:t xml:space="preserve"> </w:t>
      </w:r>
      <w:r>
        <w:t>P</w:t>
      </w:r>
      <w:r w:rsidRPr="00C05105">
        <w:t xml:space="preserve">odrobný popis </w:t>
      </w:r>
      <w:r>
        <w:t>Akceptačního řízení, včetně kategorizace vad a kritérií pro akceptaci výstup</w:t>
      </w:r>
      <w:r w:rsidR="000F0815">
        <w:t xml:space="preserve">ů </w:t>
      </w:r>
      <w:r>
        <w:t>Fáz</w:t>
      </w:r>
      <w:r w:rsidR="000F0815">
        <w:t>í</w:t>
      </w:r>
      <w:r>
        <w:t xml:space="preserve"> </w:t>
      </w:r>
      <w:r w:rsidRPr="00C05105">
        <w:t xml:space="preserve">je </w:t>
      </w:r>
      <w:r>
        <w:t>uveden</w:t>
      </w:r>
      <w:r w:rsidRPr="00C05105">
        <w:t xml:space="preserve"> v</w:t>
      </w:r>
      <w:r>
        <w:t> </w:t>
      </w:r>
      <w:r w:rsidRPr="00ED7BB2">
        <w:rPr>
          <w:b/>
        </w:rPr>
        <w:t xml:space="preserve">Příloze č. </w:t>
      </w:r>
      <w:r w:rsidR="00C76681">
        <w:rPr>
          <w:b/>
        </w:rPr>
        <w:t>2</w:t>
      </w:r>
      <w:r w:rsidRPr="000738AE">
        <w:t xml:space="preserve"> </w:t>
      </w:r>
      <w:r w:rsidRPr="00B649D0">
        <w:t>[</w:t>
      </w:r>
      <w:r w:rsidRPr="00B649D0">
        <w:rPr>
          <w:i/>
        </w:rPr>
        <w:t>Akceptační</w:t>
      </w:r>
      <w:r w:rsidRPr="00C05105">
        <w:rPr>
          <w:i/>
        </w:rPr>
        <w:t xml:space="preserve"> řízení</w:t>
      </w:r>
      <w:r w:rsidRPr="00AD43A2">
        <w:t>]</w:t>
      </w:r>
      <w:r w:rsidRPr="00C05105">
        <w:t>.</w:t>
      </w:r>
      <w:bookmarkEnd w:id="71"/>
      <w:bookmarkEnd w:id="72"/>
      <w:r w:rsidRPr="00C05105">
        <w:t xml:space="preserve"> </w:t>
      </w:r>
    </w:p>
    <w:p w14:paraId="3F7E5592" w14:textId="77777777" w:rsidR="00EF1F53" w:rsidRPr="00C05105" w:rsidRDefault="00EF1F53" w:rsidP="00E0461D">
      <w:pPr>
        <w:pStyle w:val="Clanek11"/>
      </w:pPr>
      <w:r w:rsidRPr="001241F1">
        <w:t xml:space="preserve">Po provedení všech nezbytných činností v rámci Akceptačního řízení se Objednatel i Zhotovitel zavazují podepsat příslušný protokol potvrzující výsledek Akceptačního řízení </w:t>
      </w:r>
      <w:r>
        <w:t xml:space="preserve">příslušné Fáze </w:t>
      </w:r>
      <w:r w:rsidRPr="001241F1">
        <w:t xml:space="preserve">Díla </w:t>
      </w:r>
      <w:r>
        <w:t>vyplněný</w:t>
      </w:r>
      <w:r w:rsidRPr="001241F1">
        <w:t xml:space="preserve"> Zhotovitelem a upravený Objednatelem („</w:t>
      </w:r>
      <w:r w:rsidRPr="001241F1">
        <w:rPr>
          <w:b/>
        </w:rPr>
        <w:t>Akceptační protokol</w:t>
      </w:r>
      <w:r w:rsidRPr="001241F1">
        <w:t>“).</w:t>
      </w:r>
    </w:p>
    <w:p w14:paraId="6CA59C53" w14:textId="4F0343D1" w:rsidR="00EF1F53" w:rsidRPr="009A7DDB" w:rsidRDefault="00EF1F53" w:rsidP="00E0461D">
      <w:pPr>
        <w:pStyle w:val="Clanek11"/>
      </w:pPr>
      <w:bookmarkStart w:id="73" w:name="_Ref312851169"/>
      <w:bookmarkStart w:id="74" w:name="_Ref288816686"/>
      <w:bookmarkStart w:id="75" w:name="_Ref339011179"/>
      <w:bookmarkStart w:id="76" w:name="_Ref471203667"/>
      <w:r w:rsidRPr="009A7DDB">
        <w:t xml:space="preserve">V případě, že Zhotovitel předá Objednateli výstup Fáze potvrzený podpisem </w:t>
      </w:r>
      <w:r w:rsidR="00867BE1">
        <w:t>Akceptačního</w:t>
      </w:r>
      <w:r w:rsidRPr="009A7DDB">
        <w:t xml:space="preserve"> protokolu, přestože tento výstup nesplňuje Akceptační kritéria a Objednatel daný výstup neschválí uvedením „</w:t>
      </w:r>
      <w:r w:rsidRPr="009A7DDB">
        <w:rPr>
          <w:b/>
        </w:rPr>
        <w:t>Neakceptováno</w:t>
      </w:r>
      <w:r w:rsidRPr="009A7DDB">
        <w:t>“ v Akceptačním protokolu, může Objednatel požadovat sankci</w:t>
      </w:r>
      <w:r>
        <w:t xml:space="preserve"> (dle Článku </w:t>
      </w:r>
      <w:r>
        <w:fldChar w:fldCharType="begin"/>
      </w:r>
      <w:r>
        <w:instrText xml:space="preserve"> REF _Ref99444290 \r \h </w:instrText>
      </w:r>
      <w:r>
        <w:fldChar w:fldCharType="separate"/>
      </w:r>
      <w:r w:rsidR="0055706F">
        <w:t>16.1(b)</w:t>
      </w:r>
      <w:r>
        <w:fldChar w:fldCharType="end"/>
      </w:r>
      <w:r w:rsidRPr="009A7DDB">
        <w:t xml:space="preserve">, a to i opakovaně v rámci jednoho Akceptačního řízení (týkajícího se stejného výstupu), i mimo tento rámec (tzn. v Akceptačním řízení pro jiné výstupy nebo jiné Fáze), a to i v případě, že bude současně uplatněna sankce dle Článku </w:t>
      </w:r>
      <w:r w:rsidRPr="009A7DDB">
        <w:fldChar w:fldCharType="begin"/>
      </w:r>
      <w:r w:rsidRPr="009A7DDB">
        <w:instrText xml:space="preserve"> REF _Ref32307858 \r \h  \* MERGEFORMAT </w:instrText>
      </w:r>
      <w:r w:rsidRPr="009A7DDB">
        <w:fldChar w:fldCharType="separate"/>
      </w:r>
      <w:r w:rsidR="0055706F">
        <w:t>16.1(a)</w:t>
      </w:r>
      <w:r w:rsidRPr="009A7DDB">
        <w:fldChar w:fldCharType="end"/>
      </w:r>
      <w:r w:rsidR="005D3041">
        <w:t>)</w:t>
      </w:r>
      <w:r w:rsidRPr="009A7DDB">
        <w:t>.</w:t>
      </w:r>
      <w:r>
        <w:t xml:space="preserve"> </w:t>
      </w:r>
    </w:p>
    <w:p w14:paraId="286B17A3" w14:textId="77777777" w:rsidR="00EF1F53" w:rsidRPr="00C05105" w:rsidRDefault="00EF1F53" w:rsidP="00E0461D">
      <w:pPr>
        <w:pStyle w:val="Clanek11"/>
        <w:rPr>
          <w:szCs w:val="32"/>
        </w:rPr>
      </w:pPr>
      <w:bookmarkStart w:id="77" w:name="_Ref472359658"/>
      <w:bookmarkStart w:id="78" w:name="_Ref502604982"/>
      <w:bookmarkEnd w:id="73"/>
      <w:bookmarkEnd w:id="74"/>
      <w:bookmarkEnd w:id="75"/>
      <w:bookmarkEnd w:id="76"/>
      <w:r w:rsidRPr="00C05105">
        <w:t xml:space="preserve">Lhůta k vytčení vad, resp. výhrad nemá žádný vliv na dobu trvání </w:t>
      </w:r>
      <w:r>
        <w:t>Z</w:t>
      </w:r>
      <w:r w:rsidRPr="00C05105">
        <w:t xml:space="preserve">áruční doby a podmínky pro uplatnění vad dle Článku </w:t>
      </w:r>
      <w:r>
        <w:t>14</w:t>
      </w:r>
      <w:r w:rsidRPr="00C05105">
        <w:t xml:space="preserve"> (</w:t>
      </w:r>
      <w:r w:rsidRPr="00C05105">
        <w:rPr>
          <w:i/>
        </w:rPr>
        <w:t>Záruka a práva z vadného plnění</w:t>
      </w:r>
      <w:r w:rsidRPr="00C05105">
        <w:t>)</w:t>
      </w:r>
      <w:bookmarkStart w:id="79" w:name="_Toc511774989"/>
      <w:bookmarkStart w:id="80" w:name="_Toc516157012"/>
      <w:bookmarkStart w:id="81" w:name="_Toc516166233"/>
      <w:bookmarkStart w:id="82" w:name="_Toc516241710"/>
      <w:bookmarkStart w:id="83" w:name="_Toc516257253"/>
      <w:bookmarkStart w:id="84" w:name="_Toc511774990"/>
      <w:bookmarkStart w:id="85" w:name="_Toc516157013"/>
      <w:bookmarkStart w:id="86" w:name="_Toc516166234"/>
      <w:bookmarkStart w:id="87" w:name="_Toc516241711"/>
      <w:bookmarkStart w:id="88" w:name="_Toc516257254"/>
      <w:bookmarkStart w:id="89" w:name="_Toc511774991"/>
      <w:bookmarkStart w:id="90" w:name="_Toc516157014"/>
      <w:bookmarkStart w:id="91" w:name="_Toc516166235"/>
      <w:bookmarkStart w:id="92" w:name="_Toc516241712"/>
      <w:bookmarkStart w:id="93" w:name="_Toc516257255"/>
      <w:bookmarkStart w:id="94" w:name="_Toc511774992"/>
      <w:bookmarkStart w:id="95" w:name="_Toc516157015"/>
      <w:bookmarkStart w:id="96" w:name="_Toc516166236"/>
      <w:bookmarkStart w:id="97" w:name="_Toc516241713"/>
      <w:bookmarkStart w:id="98" w:name="_Toc516257256"/>
      <w:bookmarkStart w:id="99" w:name="_Toc472581530"/>
      <w:bookmarkStart w:id="100" w:name="_Toc472609386"/>
      <w:bookmarkStart w:id="101" w:name="_Toc471144051"/>
      <w:bookmarkStart w:id="102" w:name="_Toc471158083"/>
      <w:bookmarkStart w:id="103" w:name="_Toc471144053"/>
      <w:bookmarkStart w:id="104" w:name="_Toc471158085"/>
      <w:bookmarkStart w:id="105" w:name="_Ref327815163"/>
      <w:bookmarkStart w:id="106" w:name="_Ref312914638"/>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r w:rsidRPr="00C05105">
        <w:t>.</w:t>
      </w:r>
    </w:p>
    <w:p w14:paraId="2F7688E1" w14:textId="79884075" w:rsidR="00EF1F53" w:rsidRPr="00F91A76" w:rsidRDefault="00EF1F53" w:rsidP="00EF1F53">
      <w:pPr>
        <w:pStyle w:val="Nadpis1"/>
        <w:rPr>
          <w:rFonts w:cs="Times New Roman"/>
        </w:rPr>
      </w:pPr>
      <w:bookmarkStart w:id="107" w:name="_Toc471144088"/>
      <w:bookmarkStart w:id="108" w:name="_Toc471158120"/>
      <w:bookmarkStart w:id="109" w:name="_Toc471144090"/>
      <w:bookmarkStart w:id="110" w:name="_Toc471158122"/>
      <w:bookmarkStart w:id="111" w:name="_Toc471144091"/>
      <w:bookmarkStart w:id="112" w:name="_Toc471158123"/>
      <w:bookmarkStart w:id="113" w:name="_Toc471144096"/>
      <w:bookmarkStart w:id="114" w:name="_Toc471158128"/>
      <w:bookmarkStart w:id="115" w:name="_Toc471144100"/>
      <w:bookmarkStart w:id="116" w:name="_Toc471158132"/>
      <w:bookmarkStart w:id="117" w:name="_Toc471144101"/>
      <w:bookmarkStart w:id="118" w:name="_Toc471158133"/>
      <w:bookmarkStart w:id="119" w:name="_Toc471144106"/>
      <w:bookmarkStart w:id="120" w:name="_Toc471158138"/>
      <w:bookmarkStart w:id="121" w:name="_Toc471144111"/>
      <w:bookmarkStart w:id="122" w:name="_Toc471158143"/>
      <w:bookmarkStart w:id="123" w:name="_Toc471144112"/>
      <w:bookmarkStart w:id="124" w:name="_Toc471158144"/>
      <w:bookmarkStart w:id="125" w:name="_Toc335202570"/>
      <w:bookmarkStart w:id="126" w:name="_Toc335227602"/>
      <w:bookmarkStart w:id="127" w:name="_Toc335202571"/>
      <w:bookmarkStart w:id="128" w:name="_Toc335227603"/>
      <w:bookmarkStart w:id="129" w:name="_Toc471144118"/>
      <w:bookmarkStart w:id="130" w:name="_Toc471158150"/>
      <w:bookmarkStart w:id="131" w:name="_Toc327381995"/>
      <w:bookmarkStart w:id="132" w:name="_Toc327381996"/>
      <w:bookmarkStart w:id="133" w:name="_Toc327381997"/>
      <w:bookmarkStart w:id="134" w:name="_Toc327381998"/>
      <w:bookmarkStart w:id="135" w:name="_Toc306635370"/>
      <w:bookmarkStart w:id="136" w:name="_Toc306635371"/>
      <w:bookmarkStart w:id="137" w:name="_Toc291173152"/>
      <w:bookmarkStart w:id="138" w:name="_Toc291176170"/>
      <w:bookmarkStart w:id="139" w:name="_Toc291173153"/>
      <w:bookmarkStart w:id="140" w:name="_Toc291176171"/>
      <w:bookmarkStart w:id="141" w:name="_Toc291173154"/>
      <w:bookmarkStart w:id="142" w:name="_Toc291176172"/>
      <w:bookmarkStart w:id="143" w:name="_Ref289271682"/>
      <w:bookmarkStart w:id="144" w:name="_Toc289800485"/>
      <w:bookmarkStart w:id="145" w:name="_Toc335227605"/>
      <w:bookmarkStart w:id="146" w:name="_Toc328585002"/>
      <w:bookmarkStart w:id="147" w:name="_Toc519864549"/>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r w:rsidRPr="00F91A76">
        <w:rPr>
          <w:rFonts w:cs="Times New Roman"/>
        </w:rPr>
        <w:t xml:space="preserve">Součinnost </w:t>
      </w:r>
      <w:bookmarkEnd w:id="143"/>
      <w:bookmarkEnd w:id="144"/>
      <w:bookmarkEnd w:id="145"/>
      <w:bookmarkEnd w:id="146"/>
      <w:bookmarkEnd w:id="147"/>
    </w:p>
    <w:p w14:paraId="716DF035" w14:textId="77777777" w:rsidR="00EF1F53" w:rsidRDefault="00EF1F53" w:rsidP="00E0461D">
      <w:pPr>
        <w:pStyle w:val="Clanek11"/>
      </w:pPr>
      <w:bookmarkStart w:id="148" w:name="_Ref334098956"/>
      <w:bookmarkStart w:id="149" w:name="_Ref471761841"/>
      <w:r>
        <w:t>Strany si poskytnou</w:t>
      </w:r>
      <w:r w:rsidRPr="00C05105">
        <w:t xml:space="preserve"> součinnost nezbytně nutnou pro řádné plnění této Smlouvy.</w:t>
      </w:r>
      <w:bookmarkEnd w:id="148"/>
    </w:p>
    <w:p w14:paraId="21A5249B" w14:textId="01FE121C" w:rsidR="00EF1F53" w:rsidRDefault="00EF1F53" w:rsidP="00E0461D">
      <w:pPr>
        <w:pStyle w:val="Clanek11"/>
      </w:pPr>
      <w:r w:rsidRPr="00C05105">
        <w:t xml:space="preserve">V rámci poskytování součinnosti </w:t>
      </w:r>
      <w:r>
        <w:t xml:space="preserve">musí </w:t>
      </w:r>
      <w:r w:rsidRPr="00C05105">
        <w:t xml:space="preserve">Objednatel předávat Zhotoviteli dokumenty v držení Objednatele nezbytně nutné pro řádné plnění této Smlouvy Zhotovitelem. Objednatel však </w:t>
      </w:r>
      <w:r>
        <w:t xml:space="preserve">nemusí </w:t>
      </w:r>
      <w:r w:rsidRPr="00C05105">
        <w:t>v rámci poskytování součinnosti vytvářet žádné nové dokumenty.</w:t>
      </w:r>
      <w:bookmarkEnd w:id="149"/>
    </w:p>
    <w:p w14:paraId="010A7205" w14:textId="77777777" w:rsidR="00EF1F53" w:rsidRDefault="00EF1F53" w:rsidP="00E0461D">
      <w:pPr>
        <w:pStyle w:val="Clanek11"/>
      </w:pPr>
      <w:r w:rsidRPr="00C05105">
        <w:t xml:space="preserve">V případě, že Zhotovitel zjistí, nebo při vynaložení odborné péče mohl zjistit, že informace nebo pokyny poskytnuté Objednatelem nebo specifikace Díla </w:t>
      </w:r>
      <w:r>
        <w:t xml:space="preserve">nezbytné pro provedení Díla </w:t>
      </w:r>
      <w:r w:rsidRPr="00C05105">
        <w:t xml:space="preserve">jsou </w:t>
      </w:r>
      <w:r>
        <w:t xml:space="preserve">neúplné, </w:t>
      </w:r>
      <w:r w:rsidRPr="00C05105">
        <w:t xml:space="preserve">chybné nebo nevhodné, </w:t>
      </w:r>
      <w:r>
        <w:t>musí</w:t>
      </w:r>
      <w:r w:rsidRPr="00C05105">
        <w:t xml:space="preserve"> Zhotovitel na tuto skutečnost Objednatele bez zbytečného odkladu písemně upozornit</w:t>
      </w:r>
      <w:r>
        <w:t xml:space="preserve"> a vyžádat si doplnění nebo úpravu informací nebo pokynů</w:t>
      </w:r>
      <w:r w:rsidRPr="00C05105">
        <w:t>. V případě, že tak Zhotovitel neučiní, odpovídá za případně vzniklou újmu, přičemž újmou se pro účely této Smlouvy rozumí vždy újma na jmění (škoda) ve smyslu</w:t>
      </w:r>
      <w:r>
        <w:t xml:space="preserve"> </w:t>
      </w:r>
      <w:r w:rsidRPr="00C05105">
        <w:t>§</w:t>
      </w:r>
      <w:r>
        <w:t> </w:t>
      </w:r>
      <w:r w:rsidRPr="00C05105">
        <w:t>2894 odst. 1 Občanského zákoníku a dále vždy i nemajetková újma ve smyslu § 2894 odst.</w:t>
      </w:r>
      <w:r>
        <w:t> </w:t>
      </w:r>
      <w:r w:rsidRPr="00C05105">
        <w:t>2 Občanského zákoníku</w:t>
      </w:r>
      <w:r>
        <w:t>.</w:t>
      </w:r>
    </w:p>
    <w:p w14:paraId="6E6047A1" w14:textId="20D86EC8" w:rsidR="00343BD8" w:rsidRPr="00343BD8" w:rsidRDefault="00343BD8" w:rsidP="00E0461D">
      <w:pPr>
        <w:pStyle w:val="Clanek11"/>
      </w:pPr>
      <w:r w:rsidRPr="00343BD8">
        <w:t xml:space="preserve">Zhotovitel se zavazuje umožnit osobám oprávněným k výkonu kontroly projektu, z něhož je </w:t>
      </w:r>
      <w:r>
        <w:t xml:space="preserve">Veřejná </w:t>
      </w:r>
      <w:r w:rsidRPr="00343BD8">
        <w:t xml:space="preserve">zakázka hrazena, provést kontrolu dokladů souvisejících s plněním zakázky, a to po dobu nejméně 10 let od ukončení financování díla způsobem, který je v souladu s platnými právními předpisy České republiky a Evropských společenství. </w:t>
      </w:r>
    </w:p>
    <w:p w14:paraId="7EA8EA1D" w14:textId="0AC3E107" w:rsidR="00343BD8" w:rsidRPr="00343BD8" w:rsidRDefault="00343BD8" w:rsidP="00E0461D">
      <w:pPr>
        <w:pStyle w:val="Clanek11"/>
      </w:pPr>
      <w:r w:rsidRPr="00343BD8">
        <w:t>Zhotovitel je povinen minimálně do konce roku 20</w:t>
      </w:r>
      <w:r w:rsidR="00A42C25">
        <w:t>35</w:t>
      </w:r>
      <w:r w:rsidRPr="00343BD8">
        <w:t xml:space="preserve"> poskytovat požadované informace a dokumentaci související s realizací projektu</w:t>
      </w:r>
      <w:r>
        <w:t>, z něhož je Veřejná zakázka hrazena,</w:t>
      </w:r>
      <w:r w:rsidRPr="00343BD8">
        <w:t xml:space="preserve">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 </w:t>
      </w:r>
    </w:p>
    <w:p w14:paraId="312A59D7" w14:textId="250FD134" w:rsidR="00343BD8" w:rsidRPr="00343BD8" w:rsidRDefault="00343BD8" w:rsidP="00E0461D">
      <w:pPr>
        <w:pStyle w:val="Clanek11"/>
      </w:pPr>
      <w:r w:rsidRPr="00343BD8">
        <w:t>Zhotovitel je podle ustanovení §2 písm. e) Zákona č. 320/2001 Sb., o finanční kontrole ve</w:t>
      </w:r>
      <w:r>
        <w:t> </w:t>
      </w:r>
      <w:r w:rsidRPr="00343BD8">
        <w:t>veřejné správě a o změně některých zákonů, ve znění pozdějších předpisů, osobou povinou spolupůsobit při výkonu finanční kontroly prováděné v souvislosti s úhradou zboží nebo služeb z veřejných výdajů.</w:t>
      </w:r>
    </w:p>
    <w:p w14:paraId="036A57EC" w14:textId="6104AA7D" w:rsidR="00EF1F53" w:rsidRDefault="00EF1F53" w:rsidP="00E0461D">
      <w:pPr>
        <w:pStyle w:val="Clanek11"/>
      </w:pPr>
      <w:r>
        <w:t xml:space="preserve">Zhotovitel i Objednatel </w:t>
      </w:r>
      <w:r w:rsidRPr="00C05105">
        <w:t>poskyt</w:t>
      </w:r>
      <w:r>
        <w:t>nou veškerou součinnost potřebnou</w:t>
      </w:r>
      <w:r w:rsidRPr="00C05105">
        <w:t xml:space="preserve"> pro zajištění komunikace a vzájemné interoperability </w:t>
      </w:r>
      <w:r w:rsidR="0010467D">
        <w:t>Systému</w:t>
      </w:r>
      <w:r>
        <w:t xml:space="preserve"> </w:t>
      </w:r>
      <w:r w:rsidRPr="00C05105">
        <w:t>s dalšími informačními systémy určenými Objednatelem</w:t>
      </w:r>
      <w:r>
        <w:t>.</w:t>
      </w:r>
      <w:r w:rsidRPr="00C05105">
        <w:t xml:space="preserve"> </w:t>
      </w:r>
    </w:p>
    <w:p w14:paraId="21BBB744" w14:textId="77777777" w:rsidR="00EF1F53" w:rsidRPr="00CE3E49" w:rsidRDefault="00EF1F53" w:rsidP="00E0461D">
      <w:pPr>
        <w:pStyle w:val="Clanek11"/>
      </w:pPr>
      <w:r w:rsidRPr="00C05105">
        <w:t xml:space="preserve">Objednatel </w:t>
      </w:r>
      <w:r>
        <w:t xml:space="preserve">musí </w:t>
      </w:r>
      <w:r w:rsidRPr="00C05105">
        <w:t xml:space="preserve">poskytovat součinnost pouze v rozsahu a způsoby stanovenými v Článku </w:t>
      </w:r>
      <w:r>
        <w:t>7</w:t>
      </w:r>
      <w:r w:rsidRPr="00C05105">
        <w:t>.2</w:t>
      </w:r>
      <w:r>
        <w:t>, 7.3 a 7.4 Smlouvy</w:t>
      </w:r>
      <w:r w:rsidRPr="00CE3E49">
        <w:t xml:space="preserve">. </w:t>
      </w:r>
    </w:p>
    <w:p w14:paraId="39726237" w14:textId="5C1B6F3E" w:rsidR="00EF1F53" w:rsidRPr="00DD6EAB" w:rsidRDefault="00EF1F53" w:rsidP="00EF1F53">
      <w:pPr>
        <w:pStyle w:val="Nadpis1"/>
        <w:rPr>
          <w:rFonts w:cs="Times New Roman"/>
        </w:rPr>
      </w:pPr>
      <w:bookmarkStart w:id="150" w:name="_Toc472581533"/>
      <w:bookmarkStart w:id="151" w:name="_Toc472609389"/>
      <w:bookmarkStart w:id="152" w:name="_Ref196725366"/>
      <w:bookmarkStart w:id="153" w:name="_Ref196764571"/>
      <w:bookmarkStart w:id="154" w:name="_Toc335227607"/>
      <w:bookmarkStart w:id="155" w:name="_Toc328585004"/>
      <w:bookmarkStart w:id="156" w:name="_Toc519864550"/>
      <w:bookmarkEnd w:id="150"/>
      <w:bookmarkEnd w:id="151"/>
      <w:r w:rsidRPr="00DD6EAB">
        <w:rPr>
          <w:rFonts w:cs="Times New Roman"/>
        </w:rPr>
        <w:t>Práva duševního vlastnictví</w:t>
      </w:r>
      <w:bookmarkEnd w:id="152"/>
      <w:bookmarkEnd w:id="153"/>
      <w:bookmarkEnd w:id="154"/>
      <w:bookmarkEnd w:id="155"/>
      <w:bookmarkEnd w:id="156"/>
    </w:p>
    <w:p w14:paraId="742EA424" w14:textId="1C34B655" w:rsidR="00EF1F53" w:rsidRPr="00C05105" w:rsidRDefault="00EF1F53" w:rsidP="00E0461D">
      <w:pPr>
        <w:pStyle w:val="Clanek11"/>
      </w:pPr>
      <w:r w:rsidRPr="00C05105">
        <w:t>Vyjma případů, kdy je užit běžně dostupný software, který Zhotovitel považuje za vhodné in</w:t>
      </w:r>
      <w:r>
        <w:t xml:space="preserve">stalovat a integrovat do </w:t>
      </w:r>
      <w:r w:rsidR="002B6E43">
        <w:t>Systému</w:t>
      </w:r>
      <w:r w:rsidRPr="00C05105">
        <w:t xml:space="preserve">, a který slouží k řádnému provozu </w:t>
      </w:r>
      <w:r w:rsidR="002B6E43">
        <w:t>Systému</w:t>
      </w:r>
      <w:r w:rsidRPr="00C05105">
        <w:t>, a zároveň byl vytvořen a je distribuován pod standardními licenčními podmínkami více třetím osobám („</w:t>
      </w:r>
      <w:r w:rsidRPr="00C05105">
        <w:rPr>
          <w:b/>
        </w:rPr>
        <w:t>Standardní software</w:t>
      </w:r>
      <w:r w:rsidRPr="00C05105">
        <w:t>“), je Zhotovitel za všech okolností povinen užít k</w:t>
      </w:r>
      <w:r>
        <w:t xml:space="preserve"> provedení Díla </w:t>
      </w:r>
      <w:r w:rsidRPr="003C161F">
        <w:t>autorská díla, k nimž je oprávněn poskytnout Objednateli oprávnění taková autorská díla</w:t>
      </w:r>
      <w:r w:rsidR="003C161F">
        <w:t xml:space="preserve"> užít</w:t>
      </w:r>
      <w:r w:rsidRPr="003C161F">
        <w:t xml:space="preserve"> </w:t>
      </w:r>
      <w:r w:rsidRPr="00C05105">
        <w:t>za podmínek stanovených v to</w:t>
      </w:r>
      <w:r>
        <w:t>mto Článku 8</w:t>
      </w:r>
      <w:r w:rsidRPr="00C05105">
        <w:t xml:space="preserve"> (</w:t>
      </w:r>
      <w:r w:rsidRPr="00C05105">
        <w:rPr>
          <w:i/>
        </w:rPr>
        <w:t>Práva duševního vlastnictví</w:t>
      </w:r>
      <w:r w:rsidRPr="00C05105">
        <w:t xml:space="preserve">). </w:t>
      </w:r>
      <w:r>
        <w:t xml:space="preserve">Autorským dílem se pro účely Smlouvy rozumí dílo ve smyslu § 2 </w:t>
      </w:r>
      <w:r w:rsidRPr="00C05105">
        <w:t>zák</w:t>
      </w:r>
      <w:r>
        <w:t xml:space="preserve">ona </w:t>
      </w:r>
      <w:r w:rsidRPr="00C05105">
        <w:t>č. 120/2000 Sb., autorský zákon v platném znění</w:t>
      </w:r>
      <w:r>
        <w:t xml:space="preserve"> („</w:t>
      </w:r>
      <w:r w:rsidRPr="00C036CE">
        <w:rPr>
          <w:b/>
        </w:rPr>
        <w:t>Autorské dílo</w:t>
      </w:r>
      <w:r>
        <w:t>“ a „</w:t>
      </w:r>
      <w:r w:rsidRPr="00C036CE">
        <w:rPr>
          <w:b/>
        </w:rPr>
        <w:t>Autorský zákon</w:t>
      </w:r>
      <w:r>
        <w:t>“).</w:t>
      </w:r>
    </w:p>
    <w:p w14:paraId="3C5BFE9A" w14:textId="1FC9D3B5" w:rsidR="00EF1F53" w:rsidRPr="00C05105" w:rsidRDefault="00EF1F53" w:rsidP="00E0461D">
      <w:pPr>
        <w:pStyle w:val="Clanek11"/>
      </w:pPr>
      <w:bookmarkStart w:id="157" w:name="_Ref516240902"/>
      <w:r w:rsidRPr="00C05105">
        <w:t xml:space="preserve">S účinností ke dni předání jednotlivých výstupů </w:t>
      </w:r>
      <w:r>
        <w:t xml:space="preserve">Fází </w:t>
      </w:r>
      <w:r w:rsidRPr="00C05105">
        <w:t xml:space="preserve">Zhotovitel uděluje Objednateli oprávnění užívat Autorská díla a </w:t>
      </w:r>
      <w:r>
        <w:t>d</w:t>
      </w:r>
      <w:r w:rsidRPr="00C05105">
        <w:t xml:space="preserve">atabáze </w:t>
      </w:r>
      <w:r>
        <w:t xml:space="preserve">ve smyslu § 88 Autorského zákona (či jinou nechráněnou databázi) </w:t>
      </w:r>
      <w:r w:rsidRPr="00C05105">
        <w:t>(„</w:t>
      </w:r>
      <w:r w:rsidRPr="00C05105">
        <w:rPr>
          <w:b/>
        </w:rPr>
        <w:t>Databáze</w:t>
      </w:r>
      <w:r w:rsidRPr="00C05105">
        <w:t xml:space="preserve">“) obsažené v předmětu Díla či v jeho části, a to v rozsahu dle tohoto Článku </w:t>
      </w:r>
      <w:r>
        <w:t>8</w:t>
      </w:r>
      <w:r w:rsidRPr="00C05105">
        <w:t>.2,</w:t>
      </w:r>
      <w:r w:rsidR="00BA5AAE">
        <w:t xml:space="preserve"> není-li v tomto Článku 8 sjednáno jinak,</w:t>
      </w:r>
      <w:r w:rsidRPr="00C05105">
        <w:t xml:space="preserve"> přičemž:</w:t>
      </w:r>
      <w:bookmarkEnd w:id="157"/>
    </w:p>
    <w:p w14:paraId="304327CC" w14:textId="77777777" w:rsidR="00EF1F53" w:rsidRPr="00B01C81" w:rsidRDefault="00EF1F53" w:rsidP="00EF1F53">
      <w:pPr>
        <w:pStyle w:val="Claneka"/>
        <w:widowControl/>
      </w:pPr>
      <w:bookmarkStart w:id="158" w:name="_Ref516240906"/>
      <w:bookmarkStart w:id="159" w:name="_Ref502607358"/>
      <w:bookmarkStart w:id="160" w:name="_Ref327805280"/>
      <w:bookmarkStart w:id="161" w:name="_Ref334101701"/>
      <w:r w:rsidRPr="00B01C81">
        <w:t xml:space="preserve">pokud se jedná o Autorské dílo nebo Databázi, k nimž je </w:t>
      </w:r>
      <w:r w:rsidRPr="00B01C81">
        <w:rPr>
          <w:u w:val="single"/>
        </w:rPr>
        <w:t>vykonavatelem anebo nositelem majetkových autorských práv Zhotovitel</w:t>
      </w:r>
      <w:r w:rsidRPr="00B01C81">
        <w:t>, uděluje Zhotovitel Objednateli:</w:t>
      </w:r>
      <w:bookmarkEnd w:id="158"/>
    </w:p>
    <w:p w14:paraId="1B5A8C63" w14:textId="07919E8F" w:rsidR="00EF1F53" w:rsidRPr="00B01C81" w:rsidRDefault="00120C02" w:rsidP="00EF1F53">
      <w:pPr>
        <w:pStyle w:val="Claneki"/>
      </w:pPr>
      <w:r>
        <w:t>Nev</w:t>
      </w:r>
      <w:r w:rsidR="00EF1F53" w:rsidRPr="00B01C81">
        <w:t>ýhradní licenci (jak je definována níže), pokud se jedná o Autorské dílo nebo Databázi, ve vztahu k nimž je Zhotovitel oprávněn sám udělit Objednateli oprávnění k jejich užití a nejedná se o Standardní software nebo software šířený či distribuovaný pod některou z </w:t>
      </w:r>
      <w:r w:rsidR="00EF1F53" w:rsidRPr="00A42C25">
        <w:t xml:space="preserve">veřejných licencí (například </w:t>
      </w:r>
      <w:proofErr w:type="spellStart"/>
      <w:r w:rsidR="00EF1F53" w:rsidRPr="00A42C25">
        <w:t>opensource</w:t>
      </w:r>
      <w:proofErr w:type="spellEnd"/>
      <w:r w:rsidR="00EF1F53" w:rsidRPr="00A42C25">
        <w:t xml:space="preserve"> anebo free software licence), který je veřejnosti poskytován zdarma, včetně detailně komentovaných Zdrojových kódů, úplné uživatelské, provozní a administrátorské dokumentace a práva Software měnit, který Zhotovitel považuje za vhodné použít, instalovat a integrovat do IT prostředí v souladu s touto Smlouvou</w:t>
      </w:r>
      <w:r w:rsidR="00EF1F53" w:rsidRPr="00B01C81">
        <w:t xml:space="preserve">, a který slouží k řádnému provozu </w:t>
      </w:r>
      <w:r w:rsidR="002B0F7B">
        <w:t>Systému</w:t>
      </w:r>
      <w:r w:rsidR="00EF1F53" w:rsidRPr="00B01C81">
        <w:t xml:space="preserve"> („</w:t>
      </w:r>
      <w:r w:rsidR="00EF1F53" w:rsidRPr="00B01C81">
        <w:rPr>
          <w:b/>
        </w:rPr>
        <w:t>Program s otevřeným kódem</w:t>
      </w:r>
      <w:r w:rsidR="00EF1F53" w:rsidRPr="00B01C81">
        <w:t>“)</w:t>
      </w:r>
      <w:r w:rsidR="00EF1F53">
        <w:t>.</w:t>
      </w:r>
      <w:r w:rsidR="00EF1F53" w:rsidRPr="00B01C81">
        <w:t xml:space="preserve"> </w:t>
      </w:r>
      <w:r w:rsidR="00EF1F53">
        <w:t>D</w:t>
      </w:r>
      <w:r w:rsidR="00EF1F53" w:rsidRPr="00B01C81">
        <w:t>okumentací se pro účely Smlouvy rozumí jakákoli dokumentace (záznamy o provádění Díla, popis Zdrojových kódů, protokoly o provedených testech a/nebo o odstranění vad, technická, uživatelská, bezpečnostní, provozní a případně další dokumentace) vyhotovovaná v rámci provádění Díla, s tím, že musí být vždy vyhotovena v souladu s platnými právními předpisy a předána Objednateli v elektronické podobě („</w:t>
      </w:r>
      <w:r w:rsidR="00EF1F53" w:rsidRPr="00B01C81">
        <w:rPr>
          <w:b/>
        </w:rPr>
        <w:t>Dokumentace</w:t>
      </w:r>
      <w:r w:rsidR="00EF1F53" w:rsidRPr="00B01C81">
        <w:t>“);</w:t>
      </w:r>
    </w:p>
    <w:p w14:paraId="7BC86C2E" w14:textId="787C78F6" w:rsidR="00EF1F53" w:rsidRPr="00B01C81" w:rsidRDefault="00120C02" w:rsidP="00EF1F53">
      <w:pPr>
        <w:pStyle w:val="Claneki"/>
      </w:pPr>
      <w:r>
        <w:t>Nev</w:t>
      </w:r>
      <w:r w:rsidR="00EF1F53" w:rsidRPr="00B01C81">
        <w:t>ýhradní licenci, pokud se jedná o Dokumentaci;</w:t>
      </w:r>
    </w:p>
    <w:p w14:paraId="52EB2615" w14:textId="24D9E431" w:rsidR="00EF1F53" w:rsidRPr="00B01C81" w:rsidRDefault="00EF1F53" w:rsidP="00EF1F53">
      <w:pPr>
        <w:pStyle w:val="Claneki"/>
      </w:pPr>
      <w:bookmarkStart w:id="162" w:name="_Ref517881735"/>
      <w:r w:rsidRPr="00B01C81">
        <w:t>Nevýhradní licenci (jak je definována níže), pokud se jedná o Standardní software; povinnost Zhotovitele zajistit poskytnutí podpory (</w:t>
      </w:r>
      <w:proofErr w:type="spellStart"/>
      <w:r w:rsidRPr="00B01C81">
        <w:t>subscription</w:t>
      </w:r>
      <w:proofErr w:type="spellEnd"/>
      <w:r w:rsidRPr="00B01C81">
        <w:t>/</w:t>
      </w:r>
      <w:proofErr w:type="spellStart"/>
      <w:r w:rsidRPr="00B01C81">
        <w:t>license</w:t>
      </w:r>
      <w:proofErr w:type="spellEnd"/>
      <w:r w:rsidRPr="00B01C81">
        <w:t xml:space="preserve"> </w:t>
      </w:r>
      <w:proofErr w:type="spellStart"/>
      <w:r w:rsidRPr="00B01C81">
        <w:t>maintenance</w:t>
      </w:r>
      <w:proofErr w:type="spellEnd"/>
      <w:r w:rsidRPr="00B01C81">
        <w:t xml:space="preserve">) nejméně v takovém rozsahu, aby bylo Objednateli umožněno používání Standardního Softwaru </w:t>
      </w:r>
      <w:r w:rsidR="00797724">
        <w:t>u</w:t>
      </w:r>
      <w:r w:rsidRPr="00B01C81">
        <w:t xml:space="preserve"> Objednatele a na všech organizačních složkách či jiných útvarech Objednatele;</w:t>
      </w:r>
      <w:bookmarkEnd w:id="162"/>
    </w:p>
    <w:p w14:paraId="2220D9C2" w14:textId="0E583455" w:rsidR="00EF1F53" w:rsidRPr="00B01C81" w:rsidRDefault="00EF1F53" w:rsidP="00EF1F53">
      <w:pPr>
        <w:pStyle w:val="Claneki"/>
      </w:pPr>
      <w:r w:rsidRPr="00B01C81">
        <w:t xml:space="preserve">pokud se jedná o Program s otevřeným kódem anebo Autorské dílo </w:t>
      </w:r>
      <w:bookmarkEnd w:id="159"/>
      <w:r w:rsidRPr="00B01C81">
        <w:t xml:space="preserve">podobné Programu s otevřeným kódem ve smyslu distribuce pod jednou z veřejných licencí, které jsou </w:t>
      </w:r>
      <w:bookmarkStart w:id="163" w:name="_Ref327376320"/>
      <w:bookmarkStart w:id="164" w:name="_Ref335202765"/>
      <w:bookmarkStart w:id="165" w:name="_Ref327814988"/>
      <w:bookmarkEnd w:id="160"/>
      <w:bookmarkEnd w:id="161"/>
      <w:r w:rsidRPr="00B01C81">
        <w:t xml:space="preserve">součástí </w:t>
      </w:r>
      <w:r w:rsidR="006612B2">
        <w:t>Systému</w:t>
      </w:r>
      <w:r w:rsidRPr="00B01C81">
        <w:t xml:space="preserve">, je Zhotovitel povinen zajistit Objednateli udělení oprávnění v </w:t>
      </w:r>
      <w:bookmarkStart w:id="166" w:name="_Ref516761128"/>
      <w:bookmarkEnd w:id="163"/>
      <w:bookmarkEnd w:id="164"/>
      <w:bookmarkEnd w:id="165"/>
      <w:r w:rsidRPr="00B01C81">
        <w:t>rozsahu takových veřejných licencí, které se na Autorské dílo vztahují, přičemž konkrétní rozsah licence lze určit odkazem na soubor předávaný v rámci provádění Díla anebo odkazem ve Zdrojovém kódu či jiném označení takové licence ve formátu vyžadovaném takovou veřejnou licencí, včetně odkazu na kompletní znění aktuálních licenčních podmínek veřejné licence; povinnost Zhotovitele zajistit poskytnutí podpory (</w:t>
      </w:r>
      <w:proofErr w:type="spellStart"/>
      <w:r w:rsidRPr="00B01C81">
        <w:t>subscription</w:t>
      </w:r>
      <w:proofErr w:type="spellEnd"/>
      <w:r w:rsidRPr="00B01C81">
        <w:t>/</w:t>
      </w:r>
      <w:proofErr w:type="spellStart"/>
      <w:r w:rsidRPr="00B01C81">
        <w:t>license</w:t>
      </w:r>
      <w:proofErr w:type="spellEnd"/>
      <w:r w:rsidRPr="00B01C81">
        <w:t xml:space="preserve"> </w:t>
      </w:r>
      <w:proofErr w:type="spellStart"/>
      <w:r w:rsidRPr="00B01C81">
        <w:t>maintenance</w:t>
      </w:r>
      <w:proofErr w:type="spellEnd"/>
      <w:r w:rsidRPr="00B01C81">
        <w:t>) se uplatní obdobně na Program s otevřeným kódem;</w:t>
      </w:r>
      <w:bookmarkEnd w:id="166"/>
      <w:r w:rsidRPr="00B01C81">
        <w:t xml:space="preserve"> a</w:t>
      </w:r>
    </w:p>
    <w:p w14:paraId="614EB10E" w14:textId="77777777" w:rsidR="00EF1F53" w:rsidRPr="00B01C81" w:rsidRDefault="00EF1F53" w:rsidP="00EF1F53">
      <w:pPr>
        <w:pStyle w:val="Claneki"/>
        <w:spacing w:after="0"/>
      </w:pPr>
      <w:r w:rsidRPr="00B01C81">
        <w:t>pro zamezení pochybnostem je Zhotovitel povinen podniknout veškeré kroky k získání náležitých oprávnění tak, aby mohl udělit Objednateli veškeré nezbytné licence v souladu s tímto Článkem 8.2.</w:t>
      </w:r>
    </w:p>
    <w:p w14:paraId="3173C1E0" w14:textId="44DCBCED" w:rsidR="000A3617" w:rsidRDefault="00EF1F53" w:rsidP="00EF1F53">
      <w:pPr>
        <w:pStyle w:val="Claneka"/>
        <w:widowControl/>
      </w:pPr>
      <w:bookmarkStart w:id="167" w:name="_Ref516761074"/>
      <w:bookmarkStart w:id="168" w:name="_Ref516241288"/>
      <w:r w:rsidRPr="00B01C81">
        <w:t xml:space="preserve">pokud se jedná o Autorské dílo nebo Databázi, ve vztahu k nimž je </w:t>
      </w:r>
      <w:r w:rsidRPr="00B01C81">
        <w:rPr>
          <w:u w:val="single"/>
        </w:rPr>
        <w:t>nositelem anebo vykonavatelem majetkových autorských práv třetí osoba odlišná od Zhotovitele</w:t>
      </w:r>
      <w:r w:rsidRPr="00B01C81">
        <w:t xml:space="preserve"> nebo se Zhotovitelem propojených osob a Zhotovitel nemůže z objektivních důvodů udělit Objednateli oprávnění k užití Autorských děl a Databází dle Článku 8.2</w:t>
      </w:r>
      <w:r w:rsidRPr="00B01C81">
        <w:fldChar w:fldCharType="begin"/>
      </w:r>
      <w:r w:rsidRPr="00B01C81">
        <w:instrText xml:space="preserve"> REF _Ref516240906 \r \h  \* MERGEFORMAT </w:instrText>
      </w:r>
      <w:r w:rsidRPr="00B01C81">
        <w:fldChar w:fldCharType="separate"/>
      </w:r>
      <w:r w:rsidR="0055706F">
        <w:t>(a)</w:t>
      </w:r>
      <w:r w:rsidRPr="00B01C81">
        <w:fldChar w:fldCharType="end"/>
      </w:r>
      <w:r w:rsidRPr="00B01C81">
        <w:t xml:space="preserve"> (například z důvodů prokazatelné absence vůle takové třetí osoby) splní Zhotovitel svou povinnost udělit Objednateli oprávnění tím, že Objednateli bude uděleno oprávnění ze strany takové třetí osoby, a to v</w:t>
      </w:r>
      <w:r w:rsidR="000A3617">
        <w:t> </w:t>
      </w:r>
      <w:r w:rsidRPr="00B01C81">
        <w:t>rozsahu</w:t>
      </w:r>
      <w:r w:rsidR="000A3617">
        <w:t>:</w:t>
      </w:r>
    </w:p>
    <w:p w14:paraId="1E12079F" w14:textId="0363402E" w:rsidR="000A3617" w:rsidRPr="00C05105" w:rsidRDefault="00EF1F53" w:rsidP="000A3617">
      <w:pPr>
        <w:pStyle w:val="Claneki"/>
      </w:pPr>
      <w:r>
        <w:t xml:space="preserve"> </w:t>
      </w:r>
      <w:bookmarkEnd w:id="167"/>
      <w:bookmarkEnd w:id="168"/>
      <w:r w:rsidR="00120C02">
        <w:t>Nev</w:t>
      </w:r>
      <w:r w:rsidR="000A3617" w:rsidRPr="00C05105">
        <w:t>ýhradní licence, pokud se nejedná o Standardní software, a</w:t>
      </w:r>
    </w:p>
    <w:p w14:paraId="34BB2DD0" w14:textId="77777777" w:rsidR="000A3617" w:rsidRPr="00C05105" w:rsidRDefault="000A3617" w:rsidP="000A3617">
      <w:pPr>
        <w:pStyle w:val="Claneki"/>
      </w:pPr>
      <w:r w:rsidRPr="00C05105">
        <w:t>Nevýhradní licence, pokud se jedná o Standardní software.</w:t>
      </w:r>
    </w:p>
    <w:p w14:paraId="38226033" w14:textId="4E2A8633" w:rsidR="00EF1F53" w:rsidRPr="00B01C81" w:rsidRDefault="00EF1F53" w:rsidP="000A3617">
      <w:pPr>
        <w:pStyle w:val="Claneka"/>
        <w:widowControl/>
        <w:numPr>
          <w:ilvl w:val="0"/>
          <w:numId w:val="0"/>
        </w:numPr>
        <w:ind w:left="992"/>
      </w:pPr>
      <w:r w:rsidRPr="00B01C81">
        <w:t>Tento Článek 8.2</w:t>
      </w:r>
      <w:r w:rsidRPr="00B01C81">
        <w:fldChar w:fldCharType="begin"/>
      </w:r>
      <w:r w:rsidRPr="00B01C81">
        <w:instrText xml:space="preserve"> REF _Ref516761074 \r \h  \* MERGEFORMAT </w:instrText>
      </w:r>
      <w:r w:rsidRPr="00B01C81">
        <w:fldChar w:fldCharType="separate"/>
      </w:r>
      <w:r w:rsidR="0055706F">
        <w:t>(b)</w:t>
      </w:r>
      <w:r w:rsidRPr="00B01C81">
        <w:fldChar w:fldCharType="end"/>
      </w:r>
      <w:r w:rsidRPr="00B01C81">
        <w:t xml:space="preserve"> se neuplatní na Program s otevřeným kódem, jelikož na ten se vztahuje Článek 8.2.(a) bod (</w:t>
      </w:r>
      <w:proofErr w:type="spellStart"/>
      <w:r w:rsidRPr="00B01C81">
        <w:t>iv</w:t>
      </w:r>
      <w:proofErr w:type="spellEnd"/>
      <w:r w:rsidRPr="00B01C81">
        <w:t>).</w:t>
      </w:r>
      <w:r w:rsidRPr="00B01C81">
        <w:rPr>
          <w:u w:val="single"/>
        </w:rPr>
        <w:t xml:space="preserve"> </w:t>
      </w:r>
    </w:p>
    <w:p w14:paraId="19D14E2F" w14:textId="3D0A475E" w:rsidR="00EF1F53" w:rsidRPr="00B01C81" w:rsidRDefault="00EF1F53" w:rsidP="00E0461D">
      <w:pPr>
        <w:pStyle w:val="Clanek11"/>
      </w:pPr>
      <w:bookmarkStart w:id="169" w:name="_Ref516153960"/>
      <w:r w:rsidRPr="00B01C81">
        <w:t xml:space="preserve">Zhotovitel bude při pořizování oprávnění dle Článků </w:t>
      </w:r>
      <w:r w:rsidRPr="00B01C81">
        <w:fldChar w:fldCharType="begin"/>
      </w:r>
      <w:r w:rsidRPr="00B01C81">
        <w:instrText xml:space="preserve"> REF _Ref516241288 \r \h  \* MERGEFORMAT </w:instrText>
      </w:r>
      <w:r w:rsidRPr="00B01C81">
        <w:fldChar w:fldCharType="separate"/>
      </w:r>
      <w:r w:rsidR="0055706F">
        <w:t>8.2(b)</w:t>
      </w:r>
      <w:r w:rsidRPr="00B01C81">
        <w:fldChar w:fldCharType="end"/>
      </w:r>
      <w:r w:rsidRPr="00B01C81">
        <w:t xml:space="preserve"> vystupovat jako příkazník Objednatele a zajistí pro Objednatele oprávnění tam stanovená za následujících podmínek:</w:t>
      </w:r>
      <w:bookmarkEnd w:id="169"/>
    </w:p>
    <w:p w14:paraId="0DB129C2" w14:textId="77777777" w:rsidR="00EF1F53" w:rsidRPr="00B01C81" w:rsidRDefault="00EF1F53" w:rsidP="00EF1F53">
      <w:pPr>
        <w:pStyle w:val="Claneka"/>
        <w:widowControl/>
      </w:pPr>
      <w:r w:rsidRPr="00B01C81">
        <w:t>Strany vylučují aplikaci ustanovení § 2436 až 2438, § 2440 a § 2443 Občanského zákoníku, jelikož Smlouva obsahuje vlastní úpravu daných záležitostí;</w:t>
      </w:r>
    </w:p>
    <w:p w14:paraId="609BB24B" w14:textId="77777777" w:rsidR="00EF1F53" w:rsidRPr="00B01C81" w:rsidRDefault="00EF1F53" w:rsidP="00EF1F53">
      <w:pPr>
        <w:pStyle w:val="Claneka"/>
        <w:widowControl/>
      </w:pPr>
      <w:r w:rsidRPr="00B01C81">
        <w:t>Objednatel uzavřením této Smlouvy zmocňuje Zhotovitele k právnímu jednání pouze a jenom ve smyslu a rozsahu dle tohoto Článku 8.3 a na dobu trvání této Smlouvy. Objednatel vystaví na žádost Zhotovitele plnou moc pro účely splnění tohoto Článku 8.3;</w:t>
      </w:r>
    </w:p>
    <w:p w14:paraId="514BDD94" w14:textId="77777777" w:rsidR="00C2039A" w:rsidRDefault="00EF1F53" w:rsidP="005365B8">
      <w:pPr>
        <w:pStyle w:val="Claneka"/>
        <w:widowControl/>
      </w:pPr>
      <w:r w:rsidRPr="00B01C81">
        <w:t>pořízení oprávnění je součástí Ceny a Zhotovitel musí v této souvislosti postupovat vždy tak, aby Objednateli nevznikaly žádné další náklady nad rámec Ceny po celou dobu trvání takových oprávnění.</w:t>
      </w:r>
      <w:bookmarkStart w:id="170" w:name="_Ref516154708"/>
      <w:bookmarkStart w:id="171" w:name="_Ref502608820"/>
      <w:bookmarkStart w:id="172" w:name="_Ref516738849"/>
      <w:bookmarkStart w:id="173" w:name="_Ref465695724"/>
      <w:bookmarkStart w:id="174" w:name="_Ref465956356"/>
    </w:p>
    <w:p w14:paraId="74A56914" w14:textId="49C6237A" w:rsidR="00EF1F53" w:rsidRPr="00B01C81" w:rsidRDefault="00EF1F53" w:rsidP="00E0461D">
      <w:pPr>
        <w:pStyle w:val="Clanek11"/>
      </w:pPr>
      <w:r w:rsidRPr="00B01C81">
        <w:t>Nevýhradní licencí se rozumí nevýhradní nevýlučné oprávnění Autorské dílo užít v původní i změněné podobě, v neomezeném územním, množstevním rozsahu, v míře neomezené počtem uživatelů nebo mírou užívání, pro jakýkoliv způsob užití a k jakémukoliv účelu, v časovém rozsahu na dobu trvání majetkových autorských práv a v souladu s dalšími podmínkami tohoto Článku 8.</w:t>
      </w:r>
      <w:r w:rsidR="000E72D3">
        <w:t>4</w:t>
      </w:r>
      <w:r w:rsidRPr="00B01C81">
        <w:t xml:space="preserve"> („</w:t>
      </w:r>
      <w:r w:rsidRPr="00B01C81">
        <w:rPr>
          <w:b/>
        </w:rPr>
        <w:t>Nevýhradní licence</w:t>
      </w:r>
      <w:r w:rsidRPr="00B01C81">
        <w:t>“), přičemž Nevýhradní licence je poskytována dále za následujících podmínek, není-li v této Smlouvě dále stanoveno výslovně jinak:</w:t>
      </w:r>
      <w:bookmarkEnd w:id="170"/>
      <w:bookmarkEnd w:id="171"/>
      <w:bookmarkEnd w:id="172"/>
    </w:p>
    <w:p w14:paraId="3184C1F5" w14:textId="77777777" w:rsidR="000A3617" w:rsidRPr="00C05105" w:rsidRDefault="000A3617" w:rsidP="000A3617">
      <w:pPr>
        <w:pStyle w:val="Claneka"/>
        <w:widowControl/>
      </w:pPr>
      <w:r w:rsidRPr="00C05105">
        <w:t>vztahuje-li se na Software, Databáze, pak jak ve Zdrojovém kódu, tak strojovém kódu;</w:t>
      </w:r>
    </w:p>
    <w:p w14:paraId="59DF7057" w14:textId="5E1EB211" w:rsidR="00EF1F53" w:rsidRPr="00B01C81" w:rsidRDefault="00EF1F53" w:rsidP="00EF1F53">
      <w:pPr>
        <w:pStyle w:val="Claneka"/>
        <w:widowControl/>
      </w:pPr>
      <w:r w:rsidRPr="00B01C81">
        <w:t>zahrnuje nevýhradní oprávnění Objednatele Autorské dílo upravovat, měnit, spojit s jiným dílem či zařadit do díla souborného, zpracovávat včetně překladu (například do jiného programovacího jazyka), dokončovat nehotové Autorské dílo, a to vše i prostřednictvím třetí osoby, s čímž Zhotovitel souhlasí. Zhotovitel zajistí případný nezbytný souhlas třetích osob, které užil k plnění jeho povinností při plnění Smlouvy, s výše uvedeným a s postupováním tohoto oprávnění na třetí osoby v rámci postoupení Nevýhradní licence či udělení podlicence dle Článku 8.</w:t>
      </w:r>
      <w:r w:rsidR="002E4C2F">
        <w:t>4</w:t>
      </w:r>
      <w:r w:rsidRPr="00B01C81">
        <w:fldChar w:fldCharType="begin"/>
      </w:r>
      <w:r w:rsidRPr="00B01C81">
        <w:instrText xml:space="preserve"> REF _Ref516738851 \r \h  \* MERGEFORMAT </w:instrText>
      </w:r>
      <w:r w:rsidRPr="00B01C81">
        <w:fldChar w:fldCharType="separate"/>
      </w:r>
      <w:r w:rsidR="0055706F">
        <w:t>(c)</w:t>
      </w:r>
      <w:r w:rsidRPr="00B01C81">
        <w:fldChar w:fldCharType="end"/>
      </w:r>
      <w:r w:rsidRPr="00B01C81">
        <w:t>.</w:t>
      </w:r>
    </w:p>
    <w:p w14:paraId="6BE5ABA5" w14:textId="6BFB3B48" w:rsidR="00EF1F53" w:rsidRPr="00B01C81" w:rsidRDefault="00EF1F53" w:rsidP="00EF1F53">
      <w:pPr>
        <w:pStyle w:val="Claneka"/>
        <w:widowControl/>
      </w:pPr>
      <w:bookmarkStart w:id="175" w:name="_Ref516738851"/>
      <w:r w:rsidRPr="00B01C81">
        <w:t>Objednatel je oprávněn postoupit Nevýhradní licenci zčásti, v celku anebo udělit podlicenci jakýmkoliv organizacím, organizačním složkám a jiným útvarům podřízeným anebo spravovaným Objednatelem, s čímž Zhotovitel výslovně souhlasí. Objednatel je oprávněn v rozsahu dle tohoto Článku 8.</w:t>
      </w:r>
      <w:r w:rsidR="000E72D3">
        <w:t>4</w:t>
      </w:r>
      <w:r w:rsidRPr="00B01C81">
        <w:t xml:space="preserve"> </w:t>
      </w:r>
      <w:r w:rsidRPr="00B01C81">
        <w:fldChar w:fldCharType="begin"/>
      </w:r>
      <w:r w:rsidRPr="00B01C81">
        <w:instrText xml:space="preserve"> REF _Ref516738851 \r \h  \* MERGEFORMAT </w:instrText>
      </w:r>
      <w:r w:rsidRPr="00B01C81">
        <w:fldChar w:fldCharType="separate"/>
      </w:r>
      <w:r w:rsidR="0055706F">
        <w:t>(c)</w:t>
      </w:r>
      <w:r w:rsidRPr="00B01C81">
        <w:fldChar w:fldCharType="end"/>
      </w:r>
      <w:r w:rsidRPr="00B01C81">
        <w:t xml:space="preserve"> Autorské dílo zveřejňovat.</w:t>
      </w:r>
    </w:p>
    <w:p w14:paraId="64F6C450" w14:textId="6FFC1EB6" w:rsidR="00EF1F53" w:rsidRPr="00B01C81" w:rsidRDefault="00EF1F53" w:rsidP="00E0461D">
      <w:pPr>
        <w:pStyle w:val="Clanek11"/>
      </w:pPr>
      <w:r w:rsidRPr="00B01C81">
        <w:t>V případě, že v rámci provádění Díla Zhotovitelem dojde k vytvoření Databáze, přísluší zvláštní práva pořizovatele Databáze Objednateli. Odměna za poskytnutí (postoupení) oprávnění dle tohoto Článku 8 (</w:t>
      </w:r>
      <w:r w:rsidRPr="00B01C81">
        <w:rPr>
          <w:i/>
        </w:rPr>
        <w:t>Práva duševního vlastnictví</w:t>
      </w:r>
      <w:r w:rsidRPr="00B01C81">
        <w:t>) je součástí C</w:t>
      </w:r>
      <w:r>
        <w:t>e</w:t>
      </w:r>
      <w:r w:rsidRPr="00B01C81">
        <w:t>ny.</w:t>
      </w:r>
    </w:p>
    <w:bookmarkEnd w:id="173"/>
    <w:bookmarkEnd w:id="174"/>
    <w:bookmarkEnd w:id="175"/>
    <w:p w14:paraId="5741DE61" w14:textId="77777777" w:rsidR="000A3617" w:rsidRPr="005A40B0" w:rsidRDefault="00EF1F53" w:rsidP="00E0461D">
      <w:pPr>
        <w:pStyle w:val="Clanek11"/>
      </w:pPr>
      <w:r w:rsidRPr="005A40B0">
        <w:t>Bez ohledu na jakákoliv omezení oprávnění dle tohoto Článku 8 (</w:t>
      </w:r>
      <w:r w:rsidRPr="005A40B0">
        <w:rPr>
          <w:i/>
        </w:rPr>
        <w:t>Práva duševního vlastnictví</w:t>
      </w:r>
      <w:r w:rsidRPr="005A40B0">
        <w:t>) Objednatel smí vytvářet záložní kopie Autorského díla pro své vnitřní potřeby bez množstevního omezení bez ohledu na omezení oprávnění. Objednatel je oprávněn přenášet elektronicky kopie Autorského díla prostřednictvím počítačové sítě či jinak z jednoho počítače do jiného. Oprávnění dle tohoto Článku 8 (</w:t>
      </w:r>
      <w:r w:rsidRPr="005A40B0">
        <w:rPr>
          <w:i/>
        </w:rPr>
        <w:t>Práva duševního vlastnictví</w:t>
      </w:r>
      <w:r w:rsidRPr="005A40B0">
        <w:t xml:space="preserve">) jsou udělována jako on-premise oprávnění, </w:t>
      </w:r>
      <w:r w:rsidR="000A3617" w:rsidRPr="005A40B0">
        <w:t>tj. součástí Díla nesmí být cloudová či obdobná řešení.</w:t>
      </w:r>
    </w:p>
    <w:p w14:paraId="551C3E31" w14:textId="77777777" w:rsidR="00EF1F53" w:rsidRPr="005A40B0" w:rsidRDefault="00EF1F53" w:rsidP="00E0461D">
      <w:pPr>
        <w:pStyle w:val="Clanek11"/>
      </w:pPr>
      <w:r w:rsidRPr="005A40B0">
        <w:t>Objednatel může publikovat výstupy Fází, jejichž povaha to umožňuje, zejména pod veřejnou licencí Evropské unie EUPL („</w:t>
      </w:r>
      <w:r w:rsidRPr="005A40B0">
        <w:rPr>
          <w:b/>
        </w:rPr>
        <w:t>EUPL licence</w:t>
      </w:r>
      <w:r w:rsidRPr="005A40B0">
        <w:t>“). Zhotovitel odpovídá za to, že výstupy Fází, jejichž povaha to umožňuje, vytvořené na základě této Smlouvy, budou slučitelné s EUPL licencí a že tyto výstupy bude možné dále oprávněně převádět, šířit, sdělovat či jinak užívat dle podmínek této Smlouvy a podmínek EUPL licence. Jestliže práva průmyslového nebo duševního vlastnictví k některému plnění, které je součástí Díla, existují již před uzavřením této Smlouvy, provede Zhotovitel příslušnou kontrolu a zajistí, aby bylo možné všechny výstupy, jejichž povaha to umožňuje, vzniklé na základě této Smlouvy, převádět, šířit a sdělovat či jinak užívat prostřednictvím licence EUPL. Výjimky jsou možné pouze s předchozím souhlasem Objednatele uděleným v listinné podobě na žádost Zhotovitele.</w:t>
      </w:r>
    </w:p>
    <w:p w14:paraId="378AB2D8" w14:textId="77777777" w:rsidR="00EF1F53" w:rsidRPr="00B01C81" w:rsidRDefault="00EF1F53" w:rsidP="00E0461D">
      <w:pPr>
        <w:pStyle w:val="Clanek11"/>
      </w:pPr>
      <w:r w:rsidRPr="00B01C81">
        <w:t>Objednatel není povinen nabytá oprávnění dle tohoto Článku 8 (</w:t>
      </w:r>
      <w:r w:rsidRPr="00B01C81">
        <w:rPr>
          <w:i/>
        </w:rPr>
        <w:t>Práva duševního vlastnictví</w:t>
      </w:r>
      <w:r w:rsidRPr="00B01C81">
        <w:t>) využít. Zhotovitel prohlašuje, že oprávněné zájmy autora nemohou být značně nepříznivě dotčeny tím, že Objednatel nebude oprávnění dle tohoto Článku 8 (</w:t>
      </w:r>
      <w:r w:rsidRPr="00B01C81">
        <w:rPr>
          <w:i/>
        </w:rPr>
        <w:t>Práva duševního vlastnictví</w:t>
      </w:r>
      <w:r w:rsidRPr="00B01C81">
        <w:t>) vůbec či zčásti užívat.</w:t>
      </w:r>
    </w:p>
    <w:p w14:paraId="5EFBE886" w14:textId="77777777" w:rsidR="00EF1F53" w:rsidRPr="00B01C81" w:rsidRDefault="00EF1F53" w:rsidP="00E0461D">
      <w:pPr>
        <w:pStyle w:val="Clanek11"/>
      </w:pPr>
      <w:r w:rsidRPr="00B01C81">
        <w:t>Zhotovitel prohlašuje, že s ohledem na povahu výnosů z poskytnutých oprávnění dle tohoto Článku 8 (</w:t>
      </w:r>
      <w:r w:rsidRPr="00B01C81">
        <w:rPr>
          <w:i/>
        </w:rPr>
        <w:t>Práva duševního vlastnictví</w:t>
      </w:r>
      <w:r w:rsidRPr="00B01C81">
        <w:t>) nemohou vzniknout podmínky pro uplatnění ustanovení § 2374 Občanského zákoníku, tedy že odměna za udělení oprávnění dle tohoto Článku 8 (</w:t>
      </w:r>
      <w:r w:rsidRPr="00B01C81">
        <w:rPr>
          <w:i/>
        </w:rPr>
        <w:t>Práva duševního vlastnictví</w:t>
      </w:r>
      <w:r w:rsidRPr="00B01C81">
        <w:t>) k jednotlivým Autorským dílům nemůže být ve zřejmém nepoměru k zisku z využití oprávnění dle tohoto Článku 8 (</w:t>
      </w:r>
      <w:r w:rsidRPr="00B01C81">
        <w:rPr>
          <w:i/>
        </w:rPr>
        <w:t>Práva duševního vlastnictví</w:t>
      </w:r>
      <w:r w:rsidRPr="00B01C81">
        <w:t>) a významu příslušného Autorského díla pro dosažení takového zisku.</w:t>
      </w:r>
    </w:p>
    <w:p w14:paraId="011457A4" w14:textId="77777777" w:rsidR="00EF1F53" w:rsidRPr="00B01C81" w:rsidRDefault="00EF1F53" w:rsidP="00E0461D">
      <w:pPr>
        <w:pStyle w:val="Clanek11"/>
      </w:pPr>
      <w:bookmarkStart w:id="176" w:name="_Ref378754931"/>
      <w:bookmarkStart w:id="177" w:name="_Ref378754868"/>
      <w:bookmarkStart w:id="178" w:name="_Ref339528588"/>
      <w:r w:rsidRPr="00B01C81">
        <w:t>Zhotovitel není oprávněn užít k vytvoření Autorského díla vytvářeného v rámci provádění Díla nebo jeho části Autorská díla, u nichž není oprávněn vykonávat majetková autorská práva nebo ke kterým nemůže udělit licenci alespoň v rozsahu Nevýhradní licence.</w:t>
      </w:r>
      <w:bookmarkEnd w:id="176"/>
      <w:r w:rsidRPr="00B01C81">
        <w:t xml:space="preserve"> </w:t>
      </w:r>
    </w:p>
    <w:p w14:paraId="0472E4D5" w14:textId="77777777" w:rsidR="00EF1F53" w:rsidRPr="00B01C81" w:rsidRDefault="00EF1F53" w:rsidP="00E0461D">
      <w:pPr>
        <w:pStyle w:val="Clanek11"/>
      </w:pPr>
      <w:r w:rsidRPr="00B01C81">
        <w:t>K žádosti Objednatele zajistí Zhotovitel i po zániku smluvního vztahu založeného touto Smlouvou vyhotovení/podepsání jakýchkoliv listin či dokumentů, které by mohly být potřebné k přiznání právních účinků a účelu tohoto Článku 8 (</w:t>
      </w:r>
      <w:r w:rsidRPr="00B01C81">
        <w:rPr>
          <w:i/>
        </w:rPr>
        <w:t>Práva duševního vlastnictví</w:t>
      </w:r>
      <w:r w:rsidRPr="00B01C81">
        <w:t>), kterým je poskytnutí Zhotovitelem v maximální možné míře přípustné dle českého práva oprávnění v rozsahu dle tohoto Článku 8 (</w:t>
      </w:r>
      <w:r w:rsidRPr="00B01C81">
        <w:rPr>
          <w:i/>
        </w:rPr>
        <w:t>Práva duševního vlastnictví</w:t>
      </w:r>
      <w:r w:rsidRPr="00B01C81">
        <w:t>).</w:t>
      </w:r>
    </w:p>
    <w:p w14:paraId="46C15FF9" w14:textId="320CA64A" w:rsidR="00EF1F53" w:rsidRPr="00B01C81" w:rsidRDefault="00EF1F53" w:rsidP="00E0461D">
      <w:pPr>
        <w:pStyle w:val="Clanek11"/>
      </w:pPr>
      <w:bookmarkStart w:id="179" w:name="_Ref464480547"/>
      <w:bookmarkStart w:id="180" w:name="_Ref516159163"/>
      <w:r w:rsidRPr="00B01C81">
        <w:t>Nevýhradní licence dle Smlouvy se použije v maximální možné míře připuštěné českým právem nejen na Autorská díla, ale také na jakékoliv výstupy Fází a jiné výsledky provádění Díla, které jsou předmětem právní ochrany nehmotných statků, zejména na know-how, které Zhotovitel vytvoří v rámci nebo v souvislosti s plněním Smlouvy („</w:t>
      </w:r>
      <w:r w:rsidRPr="00B01C81">
        <w:rPr>
          <w:b/>
        </w:rPr>
        <w:t>Předměty práv k nehmotným statkům</w:t>
      </w:r>
      <w:r w:rsidRPr="00B01C81">
        <w:t xml:space="preserve">“). Zhotovitel tak tímto uděluje Nevýhradní licenci rovněž k Předmětům práv k nehmotným statkům, a to v maximálním rozsahu, v jakém je k tomu oprávněn, jinak alespoň podle toho, ke které části </w:t>
      </w:r>
      <w:r w:rsidR="006612B2">
        <w:t>Systému</w:t>
      </w:r>
      <w:r w:rsidRPr="00B01C81">
        <w:t xml:space="preserve"> se Předměty práv k nehmotným statkům vztahují.</w:t>
      </w:r>
      <w:bookmarkEnd w:id="179"/>
      <w:r w:rsidRPr="00B01C81">
        <w:t xml:space="preserve"> Strany přitom pro zamezení pochybnostem prohlašují, že veškerá data předaná či zpřístupněná Objednatelem a zpracovávaná Zhotovitelem při plnění Smlouvy nadále náleží Objednateli.</w:t>
      </w:r>
      <w:bookmarkEnd w:id="180"/>
      <w:r w:rsidRPr="00B01C81">
        <w:t xml:space="preserve"> </w:t>
      </w:r>
    </w:p>
    <w:bookmarkEnd w:id="177"/>
    <w:bookmarkEnd w:id="178"/>
    <w:p w14:paraId="038BB952" w14:textId="77777777" w:rsidR="00EF1F53" w:rsidRPr="00A5246E" w:rsidRDefault="00EF1F53" w:rsidP="00E0461D">
      <w:pPr>
        <w:pStyle w:val="Clanek11"/>
      </w:pPr>
      <w:r w:rsidRPr="00A5246E">
        <w:t>Zhotovitel prohlašuje, že je oprávněn Objednateli udělit anebo zajistit udělení oprávnění dle tohoto Článku 8 (</w:t>
      </w:r>
      <w:r w:rsidRPr="00A5246E">
        <w:rPr>
          <w:i/>
        </w:rPr>
        <w:t>Práva duševního vlastnictví</w:t>
      </w:r>
      <w:r w:rsidRPr="00A5246E">
        <w:t>) a že udělením takových oprávnění Objednateli za podmínek dle Smlouvy ani užíváním výstupů Fází Objednatelem či uživateli v souladu se Smlouvou nebudou porušena práva duševního vlastnictví třetí osoby. V případě, že by třetí osoba vznesla vůči Objednateli jakékoliv nároky z porušení práv duševního vlastnictví v souvislosti s užíváním výstupů Fází Objednatelem, zavazuje se Objednatel o této skutečnosti neprodleně informovat Zhotovitele. Zhotovitel se zavazuje přijmout taková opatření, aby Objednatel byl oprávněn nerušeně užívat výstupy Fází, zejména zajistit pro Objednatele udělení oprávnění dle tohoto Článku 8 (</w:t>
      </w:r>
      <w:r w:rsidRPr="00A5246E">
        <w:rPr>
          <w:i/>
        </w:rPr>
        <w:t>Práva duševního vlastnictví</w:t>
      </w:r>
      <w:r w:rsidRPr="00A5246E">
        <w:t>) ve stejném rozsahu, v jakém jej má Zhotovitel, bez dalších nákladů a požadavků na úplatu od Objednatele.</w:t>
      </w:r>
    </w:p>
    <w:p w14:paraId="22513B8F" w14:textId="693DAE8B" w:rsidR="00EF1F53" w:rsidRPr="00A5246E" w:rsidRDefault="00EF1F53" w:rsidP="00E0461D">
      <w:pPr>
        <w:pStyle w:val="Clanek11"/>
      </w:pPr>
      <w:bookmarkStart w:id="181" w:name="_Ref516155835"/>
      <w:bookmarkStart w:id="182" w:name="_Ref464499921"/>
      <w:r w:rsidRPr="00A5246E">
        <w:t>V případě, že jakákoliv třetí osoba uplatní nárok z důvodu porušení práv duševního vlastnictví ve vztahu k výstupu Fází, jež Zhotovitel předal Objednateli, je Zhotovitel povinen nahradit Objednateli veškerou újmu takto způsobenou, jakož i účelné náklady vynaložené na obranu práv Objednatele z oprávnění dle tohoto Článku 8 (</w:t>
      </w:r>
      <w:r w:rsidRPr="00A5246E">
        <w:rPr>
          <w:i/>
        </w:rPr>
        <w:t>Práva duševního vlastnictví</w:t>
      </w:r>
      <w:r w:rsidRPr="00A5246E">
        <w:t>) ve smyslu § 2369 Občanského zákoníku. Zhotovitel se v takovém případě dále zavazuje na svůj náklad poskytnout Objednateli veškerou možnou součinnost k ochraně jeho práv a oprávnění dle tohoto Článku 8 (</w:t>
      </w:r>
      <w:r w:rsidRPr="00A5246E">
        <w:rPr>
          <w:i/>
        </w:rPr>
        <w:t>Práva duševního vlastnictví</w:t>
      </w:r>
      <w:r w:rsidRPr="00A5246E">
        <w:t>); zejména mu poskytnout všechny podklady, informace a vysvětlení k prokázání neoprávněnosti nároku třetí strany, a to bezúplatně a bez požadavků na úhradu dalších nákladů.</w:t>
      </w:r>
      <w:bookmarkEnd w:id="181"/>
      <w:bookmarkEnd w:id="182"/>
      <w:r w:rsidRPr="00A5246E">
        <w:t xml:space="preserve"> </w:t>
      </w:r>
    </w:p>
    <w:p w14:paraId="21669C57" w14:textId="56ADF8A1" w:rsidR="00EF1F53" w:rsidRDefault="00EF1F53" w:rsidP="00E0461D">
      <w:pPr>
        <w:pStyle w:val="Clanek11"/>
      </w:pPr>
      <w:r w:rsidRPr="00A5246E">
        <w:t>V případě nároku dle předchozího Článku 8.1</w:t>
      </w:r>
      <w:r w:rsidR="000E72D3">
        <w:t>4</w:t>
      </w:r>
      <w:r w:rsidRPr="00A5246E">
        <w:t>, nebo je-li důvodné předpokládat, že takový nárok bude uplatněn, zajistí Zhotovitel Objednateli možnost dále příslušný výstup užívat bez nároku na úplatu nad rámec sjednaný v této Smlouvě.</w:t>
      </w:r>
    </w:p>
    <w:p w14:paraId="4379AC58" w14:textId="34350F93" w:rsidR="00120C02" w:rsidRPr="000E72D3" w:rsidRDefault="00120C02" w:rsidP="00E0461D">
      <w:pPr>
        <w:pStyle w:val="Clanek11"/>
      </w:pPr>
      <w:bookmarkStart w:id="183" w:name="_Hlk122295521"/>
      <w:r w:rsidRPr="00120C02">
        <w:t>Objednatel předal Zhotoviteli v rámci podkladů pro realizaci Díla Autorská díla a Databáze,</w:t>
      </w:r>
      <w:r w:rsidR="00BA5AAE">
        <w:t xml:space="preserve"> včetně související dokumentace,</w:t>
      </w:r>
      <w:r w:rsidRPr="00120C02">
        <w:t xml:space="preserve"> k nimž je Objednatel vykonavatelem </w:t>
      </w:r>
      <w:r w:rsidRPr="000E72D3">
        <w:t xml:space="preserve">anebo nositelem majetkových autorských práv. Strany výslovně sjednávají, že Zhotovitel je oprávněn tato Autorská díla a Databáze </w:t>
      </w:r>
      <w:r w:rsidR="00BA5AAE">
        <w:t xml:space="preserve">(včetně dokumentace) </w:t>
      </w:r>
      <w:r w:rsidRPr="000E72D3">
        <w:t xml:space="preserve">dle věty první tohoto </w:t>
      </w:r>
      <w:r w:rsidR="000E72D3">
        <w:t>Č</w:t>
      </w:r>
      <w:r w:rsidRPr="000E72D3">
        <w:t xml:space="preserve">lánku </w:t>
      </w:r>
      <w:r w:rsidR="000E72D3">
        <w:t>8.16</w:t>
      </w:r>
      <w:r w:rsidRPr="000E72D3">
        <w:t xml:space="preserve"> užít pouze za účelem provedení Díla. Vznikne-li při takovémto užití (případně při zpracování či úpravě) Autorského díla</w:t>
      </w:r>
      <w:r w:rsidR="00BA5AAE">
        <w:t>,</w:t>
      </w:r>
      <w:r w:rsidRPr="000E72D3">
        <w:t xml:space="preserve"> Databáze </w:t>
      </w:r>
      <w:r w:rsidR="00BA5AAE">
        <w:t xml:space="preserve">nebo dokumentace </w:t>
      </w:r>
      <w:r w:rsidRPr="000E72D3">
        <w:t xml:space="preserve">dle věty první tohoto článku </w:t>
      </w:r>
      <w:r w:rsidR="000E72D3">
        <w:t>8.16</w:t>
      </w:r>
      <w:r w:rsidRPr="000E72D3">
        <w:t xml:space="preserve"> nové Autorské dílo</w:t>
      </w:r>
      <w:r w:rsidR="00BA5AAE">
        <w:t>,</w:t>
      </w:r>
      <w:r w:rsidRPr="000E72D3">
        <w:t xml:space="preserve"> nová Databáze</w:t>
      </w:r>
      <w:r w:rsidR="00BA5AAE">
        <w:t xml:space="preserve"> nebo Dokumentace</w:t>
      </w:r>
      <w:r w:rsidRPr="000E72D3">
        <w:t xml:space="preserve"> uplatní se ustanovení § 58 odst. 7 Autorského zákona. Nositelem majetkových autorských práv k novému Autorskému dílu tak bude Objednatel, kterému rovněž budou příslušet zvláštní práva pořizovatele nové Databáze.</w:t>
      </w:r>
      <w:bookmarkEnd w:id="183"/>
      <w:r w:rsidRPr="000E72D3">
        <w:t xml:space="preserve"> </w:t>
      </w:r>
      <w:r w:rsidR="00BA5AAE">
        <w:t xml:space="preserve">Zhotovitel v této souvislosti uděluje Objednateli souhlas s postoupením majetkových práv k nově vzniklému Autorskému dílu, Databázi či Dokumentaci třetí osobě. </w:t>
      </w:r>
    </w:p>
    <w:p w14:paraId="788882B4" w14:textId="12774919" w:rsidR="00EF1F53" w:rsidRPr="00A5246E" w:rsidRDefault="00EF1F53" w:rsidP="00E0461D">
      <w:pPr>
        <w:pStyle w:val="Clanek11"/>
      </w:pPr>
      <w:r w:rsidRPr="00A5246E">
        <w:t>Strany výslovně prohlašují, že pokud při poskytování plnění dle Smlouvy vznikne činností Zhotovitele a Objednatele dílo spoluautorů nebo kolektivní dílo a nedohodnou-li se Strany výslovně jinak, Objednatel nabývá v tomto případě práva duševního vlastnictví stanovená výše v tomto Článku 8 (</w:t>
      </w:r>
      <w:r w:rsidRPr="00A5246E">
        <w:rPr>
          <w:i/>
        </w:rPr>
        <w:t>Práva duševního vlastnictví</w:t>
      </w:r>
      <w:r w:rsidRPr="00A5246E">
        <w:t>). Cena dle Článku 3 (</w:t>
      </w:r>
      <w:r w:rsidRPr="00A5246E">
        <w:rPr>
          <w:i/>
        </w:rPr>
        <w:t>Cena</w:t>
      </w:r>
      <w:r w:rsidRPr="00A5246E">
        <w:t>) je stanovena se zohledněním tohoto ustanovení a Zhotoviteli nevzniknou v případě vytvoření díla spoluautorů žádné nové nároky na odměnu.</w:t>
      </w:r>
    </w:p>
    <w:p w14:paraId="280B3013" w14:textId="77777777" w:rsidR="00EF1F53" w:rsidRPr="00A5246E" w:rsidRDefault="00EF1F53" w:rsidP="00E0461D">
      <w:pPr>
        <w:pStyle w:val="Clanek11"/>
      </w:pPr>
      <w:r w:rsidRPr="00A5246E">
        <w:t>Spolu se Standardním software a Programem s otevřeným kódem musí vždy být předána kompletní Dokumentace.</w:t>
      </w:r>
    </w:p>
    <w:p w14:paraId="504005F8" w14:textId="77777777" w:rsidR="00EF1F53" w:rsidRPr="00A5246E" w:rsidRDefault="00EF1F53" w:rsidP="00E0461D">
      <w:pPr>
        <w:pStyle w:val="Clanek11"/>
      </w:pPr>
      <w:r w:rsidRPr="00A5246E">
        <w:t xml:space="preserve">Veškerá data předaná či zpřístupněná Objednatelem a/nebo zpracovávaná Zhotovitelem při plnění této Smlouvy náleží Objednateli. </w:t>
      </w:r>
    </w:p>
    <w:p w14:paraId="4331D65B" w14:textId="77777777" w:rsidR="00EF1F53" w:rsidRPr="00C05105" w:rsidRDefault="00EF1F53" w:rsidP="00EF1F53">
      <w:pPr>
        <w:pStyle w:val="Nadpis1"/>
        <w:rPr>
          <w:rFonts w:cs="Times New Roman"/>
        </w:rPr>
      </w:pPr>
      <w:bookmarkStart w:id="184" w:name="_Ref516212909"/>
      <w:bookmarkStart w:id="185" w:name="_Toc519864551"/>
      <w:bookmarkStart w:id="186" w:name="_Ref469319829"/>
      <w:r w:rsidRPr="00C05105">
        <w:rPr>
          <w:rFonts w:cs="Times New Roman"/>
        </w:rPr>
        <w:t>Zdrojový kód</w:t>
      </w:r>
      <w:bookmarkEnd w:id="184"/>
      <w:bookmarkEnd w:id="185"/>
    </w:p>
    <w:bookmarkEnd w:id="186"/>
    <w:p w14:paraId="69F94409" w14:textId="59B56B48" w:rsidR="00EF1F53" w:rsidRPr="005A40B0" w:rsidRDefault="00EF1F53" w:rsidP="00E0461D">
      <w:pPr>
        <w:pStyle w:val="Clanek11"/>
      </w:pPr>
      <w:r w:rsidRPr="00C05105">
        <w:t xml:space="preserve">Zdrojovým kódem se pro tuto Smlouvu rozumí takový zápis kódu Softwaru v programovacím jazyce, který je uložen v jednom nebo více editovatelných souborech, čitelný, opatřený komentáři vysvětlujícími jednotlivé jeho části a procesy alespoň ve standardu obvyklém pro </w:t>
      </w:r>
      <w:proofErr w:type="spellStart"/>
      <w:r w:rsidRPr="00C05105">
        <w:t>opensource</w:t>
      </w:r>
      <w:proofErr w:type="spellEnd"/>
      <w:r w:rsidRPr="00C05105">
        <w:t xml:space="preserve"> projekty a procesy ve spustitelném formátu odpovídajícím programovacímu jazyku a prostředí</w:t>
      </w:r>
      <w:r w:rsidR="0031622E">
        <w:t xml:space="preserve"> Objednatele</w:t>
      </w:r>
      <w:r w:rsidRPr="00C05105">
        <w:t>, včetně ověřeného postupu nezbytného pro sestavení strojového kódu</w:t>
      </w:r>
      <w:r>
        <w:t xml:space="preserve"> („</w:t>
      </w:r>
      <w:r w:rsidRPr="008035F6">
        <w:rPr>
          <w:b/>
        </w:rPr>
        <w:t>Zdrojový kód</w:t>
      </w:r>
      <w:r w:rsidRPr="00506818">
        <w:rPr>
          <w:b/>
        </w:rPr>
        <w:t>“</w:t>
      </w:r>
      <w:r>
        <w:t xml:space="preserve">). </w:t>
      </w:r>
      <w:r w:rsidRPr="00506818">
        <w:t xml:space="preserve">Zdrojový kód musí být spustitelný v prostředí Objednatele a zaručující možnost ověření, že je kompletní </w:t>
      </w:r>
      <w:r w:rsidRPr="005A40B0">
        <w:t>a ve správné verzi, tzn. umožňující kompilaci, instalaci, spuštění a ověření funkcionality, a to včetně podrobné dokumentace Zdrojového kódu takovéto části Systému, na základě které bude kvalifikovaný pracovník Objednatele schopen pochopit veškeré funkce a vnitřní vazby software a zasahovat do něj.</w:t>
      </w:r>
    </w:p>
    <w:p w14:paraId="03FF4AD5" w14:textId="77777777" w:rsidR="00EF1F53" w:rsidRPr="005A40B0" w:rsidRDefault="00EF1F53" w:rsidP="00EF1F53">
      <w:pPr>
        <w:pStyle w:val="Nadpis1"/>
        <w:rPr>
          <w:rFonts w:cs="Times New Roman"/>
        </w:rPr>
      </w:pPr>
      <w:bookmarkStart w:id="187" w:name="_Toc516157020"/>
      <w:bookmarkStart w:id="188" w:name="_Toc516166241"/>
      <w:bookmarkStart w:id="189" w:name="_Toc516241718"/>
      <w:bookmarkStart w:id="190" w:name="_Toc516257261"/>
      <w:bookmarkStart w:id="191" w:name="_Toc516157021"/>
      <w:bookmarkStart w:id="192" w:name="_Toc516166242"/>
      <w:bookmarkStart w:id="193" w:name="_Toc516241719"/>
      <w:bookmarkStart w:id="194" w:name="_Toc516257262"/>
      <w:bookmarkStart w:id="195" w:name="_Toc516157022"/>
      <w:bookmarkStart w:id="196" w:name="_Toc516166243"/>
      <w:bookmarkStart w:id="197" w:name="_Toc516241720"/>
      <w:bookmarkStart w:id="198" w:name="_Toc516257263"/>
      <w:bookmarkStart w:id="199" w:name="_Toc516157023"/>
      <w:bookmarkStart w:id="200" w:name="_Toc516166244"/>
      <w:bookmarkStart w:id="201" w:name="_Toc516241721"/>
      <w:bookmarkStart w:id="202" w:name="_Toc516257264"/>
      <w:bookmarkStart w:id="203" w:name="_Toc516157024"/>
      <w:bookmarkStart w:id="204" w:name="_Toc516166245"/>
      <w:bookmarkStart w:id="205" w:name="_Toc516241722"/>
      <w:bookmarkStart w:id="206" w:name="_Toc516257265"/>
      <w:bookmarkStart w:id="207" w:name="_Toc516157025"/>
      <w:bookmarkStart w:id="208" w:name="_Toc516166246"/>
      <w:bookmarkStart w:id="209" w:name="_Toc516241723"/>
      <w:bookmarkStart w:id="210" w:name="_Toc516257266"/>
      <w:bookmarkStart w:id="211" w:name="_Toc516157026"/>
      <w:bookmarkStart w:id="212" w:name="_Toc516166247"/>
      <w:bookmarkStart w:id="213" w:name="_Toc516241724"/>
      <w:bookmarkStart w:id="214" w:name="_Toc516257267"/>
      <w:bookmarkStart w:id="215" w:name="_Toc516157027"/>
      <w:bookmarkStart w:id="216" w:name="_Toc516166248"/>
      <w:bookmarkStart w:id="217" w:name="_Toc516241725"/>
      <w:bookmarkStart w:id="218" w:name="_Toc516257268"/>
      <w:bookmarkStart w:id="219" w:name="_Toc516157028"/>
      <w:bookmarkStart w:id="220" w:name="_Toc516166249"/>
      <w:bookmarkStart w:id="221" w:name="_Toc516241726"/>
      <w:bookmarkStart w:id="222" w:name="_Toc516257269"/>
      <w:bookmarkStart w:id="223" w:name="_Toc516157029"/>
      <w:bookmarkStart w:id="224" w:name="_Toc516166250"/>
      <w:bookmarkStart w:id="225" w:name="_Toc516241727"/>
      <w:bookmarkStart w:id="226" w:name="_Toc516257270"/>
      <w:bookmarkStart w:id="227" w:name="_Toc516157030"/>
      <w:bookmarkStart w:id="228" w:name="_Toc516166251"/>
      <w:bookmarkStart w:id="229" w:name="_Toc516241728"/>
      <w:bookmarkStart w:id="230" w:name="_Toc516257271"/>
      <w:bookmarkStart w:id="231" w:name="_Toc516157031"/>
      <w:bookmarkStart w:id="232" w:name="_Toc516166252"/>
      <w:bookmarkStart w:id="233" w:name="_Toc516241729"/>
      <w:bookmarkStart w:id="234" w:name="_Toc516257272"/>
      <w:bookmarkStart w:id="235" w:name="_Toc516157032"/>
      <w:bookmarkStart w:id="236" w:name="_Toc516166253"/>
      <w:bookmarkStart w:id="237" w:name="_Toc516241730"/>
      <w:bookmarkStart w:id="238" w:name="_Toc516257273"/>
      <w:bookmarkStart w:id="239" w:name="_Toc516157033"/>
      <w:bookmarkStart w:id="240" w:name="_Toc516166254"/>
      <w:bookmarkStart w:id="241" w:name="_Toc516241731"/>
      <w:bookmarkStart w:id="242" w:name="_Toc516257274"/>
      <w:bookmarkStart w:id="243" w:name="_Toc516157034"/>
      <w:bookmarkStart w:id="244" w:name="_Toc516166255"/>
      <w:bookmarkStart w:id="245" w:name="_Toc516241732"/>
      <w:bookmarkStart w:id="246" w:name="_Toc516257275"/>
      <w:bookmarkStart w:id="247" w:name="_Toc516157035"/>
      <w:bookmarkStart w:id="248" w:name="_Toc516166256"/>
      <w:bookmarkStart w:id="249" w:name="_Toc516241733"/>
      <w:bookmarkStart w:id="250" w:name="_Toc516257276"/>
      <w:bookmarkStart w:id="251" w:name="_Toc516157036"/>
      <w:bookmarkStart w:id="252" w:name="_Toc516166257"/>
      <w:bookmarkStart w:id="253" w:name="_Toc516241734"/>
      <w:bookmarkStart w:id="254" w:name="_Toc516257277"/>
      <w:bookmarkStart w:id="255" w:name="_Toc516157037"/>
      <w:bookmarkStart w:id="256" w:name="_Toc516166258"/>
      <w:bookmarkStart w:id="257" w:name="_Toc516241735"/>
      <w:bookmarkStart w:id="258" w:name="_Toc516257278"/>
      <w:bookmarkStart w:id="259" w:name="_Toc516157038"/>
      <w:bookmarkStart w:id="260" w:name="_Toc516166259"/>
      <w:bookmarkStart w:id="261" w:name="_Toc516241736"/>
      <w:bookmarkStart w:id="262" w:name="_Toc516257279"/>
      <w:bookmarkStart w:id="263" w:name="_Toc516157039"/>
      <w:bookmarkStart w:id="264" w:name="_Toc516166260"/>
      <w:bookmarkStart w:id="265" w:name="_Toc516241737"/>
      <w:bookmarkStart w:id="266" w:name="_Toc516257280"/>
      <w:bookmarkStart w:id="267" w:name="_Toc516157040"/>
      <w:bookmarkStart w:id="268" w:name="_Toc516166261"/>
      <w:bookmarkStart w:id="269" w:name="_Toc516241738"/>
      <w:bookmarkStart w:id="270" w:name="_Toc516257281"/>
      <w:bookmarkStart w:id="271" w:name="_Toc516157041"/>
      <w:bookmarkStart w:id="272" w:name="_Toc516166262"/>
      <w:bookmarkStart w:id="273" w:name="_Toc516241739"/>
      <w:bookmarkStart w:id="274" w:name="_Toc516257282"/>
      <w:bookmarkStart w:id="275" w:name="_Toc516157042"/>
      <w:bookmarkStart w:id="276" w:name="_Toc516166263"/>
      <w:bookmarkStart w:id="277" w:name="_Toc516241740"/>
      <w:bookmarkStart w:id="278" w:name="_Toc516257283"/>
      <w:bookmarkStart w:id="279" w:name="_Toc516157043"/>
      <w:bookmarkStart w:id="280" w:name="_Toc516166264"/>
      <w:bookmarkStart w:id="281" w:name="_Toc516241741"/>
      <w:bookmarkStart w:id="282" w:name="_Toc516257284"/>
      <w:bookmarkStart w:id="283" w:name="_Toc516157044"/>
      <w:bookmarkStart w:id="284" w:name="_Toc516166265"/>
      <w:bookmarkStart w:id="285" w:name="_Toc516241742"/>
      <w:bookmarkStart w:id="286" w:name="_Toc516257285"/>
      <w:bookmarkStart w:id="287" w:name="_Toc516157045"/>
      <w:bookmarkStart w:id="288" w:name="_Toc516166266"/>
      <w:bookmarkStart w:id="289" w:name="_Toc516241743"/>
      <w:bookmarkStart w:id="290" w:name="_Toc516257286"/>
      <w:bookmarkStart w:id="291" w:name="_Toc516157046"/>
      <w:bookmarkStart w:id="292" w:name="_Toc516166267"/>
      <w:bookmarkStart w:id="293" w:name="_Toc516241744"/>
      <w:bookmarkStart w:id="294" w:name="_Toc516257287"/>
      <w:bookmarkStart w:id="295" w:name="_Toc341225421"/>
      <w:bookmarkStart w:id="296" w:name="_Toc326681452"/>
      <w:bookmarkStart w:id="297" w:name="_Toc326681453"/>
      <w:bookmarkStart w:id="298" w:name="_Toc516157047"/>
      <w:bookmarkStart w:id="299" w:name="_Toc516166268"/>
      <w:bookmarkStart w:id="300" w:name="_Toc516241745"/>
      <w:bookmarkStart w:id="301" w:name="_Toc516257288"/>
      <w:bookmarkStart w:id="302" w:name="_Toc516157048"/>
      <w:bookmarkStart w:id="303" w:name="_Toc516166269"/>
      <w:bookmarkStart w:id="304" w:name="_Toc516241746"/>
      <w:bookmarkStart w:id="305" w:name="_Toc516257289"/>
      <w:bookmarkStart w:id="306" w:name="_Toc516157049"/>
      <w:bookmarkStart w:id="307" w:name="_Toc516166270"/>
      <w:bookmarkStart w:id="308" w:name="_Toc516241747"/>
      <w:bookmarkStart w:id="309" w:name="_Toc516257290"/>
      <w:bookmarkStart w:id="310" w:name="_Toc516157050"/>
      <w:bookmarkStart w:id="311" w:name="_Toc516166271"/>
      <w:bookmarkStart w:id="312" w:name="_Toc516241748"/>
      <w:bookmarkStart w:id="313" w:name="_Toc516257291"/>
      <w:bookmarkStart w:id="314" w:name="_Toc516157051"/>
      <w:bookmarkStart w:id="315" w:name="_Toc516166272"/>
      <w:bookmarkStart w:id="316" w:name="_Toc516241749"/>
      <w:bookmarkStart w:id="317" w:name="_Toc516257292"/>
      <w:bookmarkStart w:id="318" w:name="_Toc516157052"/>
      <w:bookmarkStart w:id="319" w:name="_Toc516166273"/>
      <w:bookmarkStart w:id="320" w:name="_Toc516241750"/>
      <w:bookmarkStart w:id="321" w:name="_Toc516257293"/>
      <w:bookmarkStart w:id="322" w:name="_Toc516157053"/>
      <w:bookmarkStart w:id="323" w:name="_Toc516166274"/>
      <w:bookmarkStart w:id="324" w:name="_Toc516241751"/>
      <w:bookmarkStart w:id="325" w:name="_Toc516257294"/>
      <w:bookmarkStart w:id="326" w:name="_Toc516157054"/>
      <w:bookmarkStart w:id="327" w:name="_Toc516166275"/>
      <w:bookmarkStart w:id="328" w:name="_Toc516241752"/>
      <w:bookmarkStart w:id="329" w:name="_Toc516257295"/>
      <w:bookmarkStart w:id="330" w:name="_Toc516157055"/>
      <w:bookmarkStart w:id="331" w:name="_Toc516166276"/>
      <w:bookmarkStart w:id="332" w:name="_Toc516241753"/>
      <w:bookmarkStart w:id="333" w:name="_Toc516257296"/>
      <w:bookmarkStart w:id="334" w:name="_Toc516157056"/>
      <w:bookmarkStart w:id="335" w:name="_Toc516166277"/>
      <w:bookmarkStart w:id="336" w:name="_Toc516241754"/>
      <w:bookmarkStart w:id="337" w:name="_Toc516257297"/>
      <w:bookmarkStart w:id="338" w:name="_Toc516157057"/>
      <w:bookmarkStart w:id="339" w:name="_Toc516166278"/>
      <w:bookmarkStart w:id="340" w:name="_Toc516241755"/>
      <w:bookmarkStart w:id="341" w:name="_Toc516257298"/>
      <w:bookmarkStart w:id="342" w:name="_Toc516157058"/>
      <w:bookmarkStart w:id="343" w:name="_Toc516166279"/>
      <w:bookmarkStart w:id="344" w:name="_Toc516241756"/>
      <w:bookmarkStart w:id="345" w:name="_Toc516257299"/>
      <w:bookmarkStart w:id="346" w:name="_Toc516157059"/>
      <w:bookmarkStart w:id="347" w:name="_Toc516166280"/>
      <w:bookmarkStart w:id="348" w:name="_Toc516241757"/>
      <w:bookmarkStart w:id="349" w:name="_Toc516257300"/>
      <w:bookmarkStart w:id="350" w:name="_Toc471999940"/>
      <w:bookmarkStart w:id="351" w:name="_Toc516739790"/>
      <w:bookmarkStart w:id="352" w:name="_Toc516761151"/>
      <w:bookmarkStart w:id="353" w:name="_Toc516763212"/>
      <w:bookmarkStart w:id="354" w:name="_Toc516739792"/>
      <w:bookmarkStart w:id="355" w:name="_Toc516761153"/>
      <w:bookmarkStart w:id="356" w:name="_Toc516763214"/>
      <w:bookmarkStart w:id="357" w:name="_Ref471218034"/>
      <w:bookmarkStart w:id="358" w:name="_Ref471218068"/>
      <w:bookmarkStart w:id="359" w:name="_Ref471218095"/>
      <w:bookmarkStart w:id="360" w:name="_Ref471218104"/>
      <w:bookmarkStart w:id="361" w:name="_Ref471218263"/>
      <w:bookmarkStart w:id="362" w:name="_Ref471218278"/>
      <w:bookmarkStart w:id="363" w:name="_Ref471221264"/>
      <w:bookmarkStart w:id="364" w:name="_Ref472462165"/>
      <w:bookmarkStart w:id="365" w:name="_Ref516770417"/>
      <w:bookmarkStart w:id="366" w:name="_Toc519864552"/>
      <w:bookmarkStart w:id="367" w:name="_Ref288759556"/>
      <w:bookmarkStart w:id="368" w:name="_Toc289800490"/>
      <w:bookmarkStart w:id="369" w:name="_Toc335227610"/>
      <w:bookmarkStart w:id="370" w:name="_Toc32858500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r w:rsidRPr="005A40B0">
        <w:rPr>
          <w:rFonts w:cs="Times New Roman"/>
        </w:rPr>
        <w:t>Pojištění</w:t>
      </w:r>
      <w:bookmarkEnd w:id="357"/>
      <w:bookmarkEnd w:id="358"/>
      <w:bookmarkEnd w:id="359"/>
      <w:bookmarkEnd w:id="360"/>
      <w:bookmarkEnd w:id="361"/>
      <w:bookmarkEnd w:id="362"/>
      <w:bookmarkEnd w:id="363"/>
      <w:bookmarkEnd w:id="364"/>
      <w:bookmarkEnd w:id="365"/>
      <w:bookmarkEnd w:id="366"/>
    </w:p>
    <w:p w14:paraId="73E6917C" w14:textId="65DC7657" w:rsidR="00EF1F53" w:rsidRPr="00C05105" w:rsidRDefault="00EF1F53" w:rsidP="00E0461D">
      <w:pPr>
        <w:pStyle w:val="Clanek11"/>
      </w:pPr>
      <w:bookmarkStart w:id="371" w:name="_Ref464482756"/>
      <w:bookmarkStart w:id="372" w:name="_Ref469319600"/>
      <w:bookmarkStart w:id="373" w:name="_Ref32308190"/>
      <w:bookmarkStart w:id="374" w:name="_Ref471217855"/>
      <w:r w:rsidRPr="005A40B0">
        <w:t>Zhotovitel se zavazuje udržovat v platnosti po celou dobu trvání závazkového</w:t>
      </w:r>
      <w:r w:rsidRPr="00C05105">
        <w:t xml:space="preserve"> právního vztahu založeného touto Smlouvou</w:t>
      </w:r>
      <w:r>
        <w:t xml:space="preserve"> </w:t>
      </w:r>
      <w:r w:rsidRPr="00C05105">
        <w:t xml:space="preserve">a Servisní smlouvou pojistnou smlouvu, jejímž předmětem je pojištění odpovědnosti za škodu způsobenou v souvislosti s výkonem činností, které jsou předmětem této Smlouvy a Servisní smlouvy, s limitem pojistného plnění </w:t>
      </w:r>
      <w:r w:rsidRPr="00D837C4">
        <w:t xml:space="preserve">nejméně </w:t>
      </w:r>
      <w:r>
        <w:t xml:space="preserve">ve výši </w:t>
      </w:r>
      <w:r w:rsidR="0053585C">
        <w:t>1.</w:t>
      </w:r>
      <w:r w:rsidR="005A40B0">
        <w:t>000.000,-</w:t>
      </w:r>
      <w:r>
        <w:t xml:space="preserve">, a to </w:t>
      </w:r>
      <w:r w:rsidRPr="00C05105">
        <w:t>ze všech pojistných událostí vzniklých v 1</w:t>
      </w:r>
      <w:r>
        <w:t> </w:t>
      </w:r>
      <w:r w:rsidRPr="00C05105">
        <w:t>pojišťovacím roce v souvislosti s</w:t>
      </w:r>
      <w:r>
        <w:t xml:space="preserve"> touto</w:t>
      </w:r>
      <w:r w:rsidRPr="00C05105">
        <w:t xml:space="preserve"> Smlouvou a Servisní smlouvou. </w:t>
      </w:r>
      <w:bookmarkEnd w:id="371"/>
      <w:r w:rsidRPr="00C05105">
        <w:t>Maximální výše spoluúčasti Zhotovitele pro každou pojistnou událost nesmí přesahovat částku 100.000 Kč.</w:t>
      </w:r>
      <w:bookmarkEnd w:id="372"/>
      <w:r w:rsidRPr="00C05105">
        <w:t xml:space="preserve"> Ve vztahu k pojištění dle tohoto Článku </w:t>
      </w:r>
      <w:r>
        <w:fldChar w:fldCharType="begin"/>
      </w:r>
      <w:r>
        <w:instrText xml:space="preserve"> REF _Ref471218034 \r \h </w:instrText>
      </w:r>
      <w:r>
        <w:fldChar w:fldCharType="separate"/>
      </w:r>
      <w:r w:rsidR="0055706F">
        <w:t>10</w:t>
      </w:r>
      <w:r>
        <w:fldChar w:fldCharType="end"/>
      </w:r>
      <w:r w:rsidRPr="00C05105">
        <w:t xml:space="preserve"> (</w:t>
      </w:r>
      <w:r w:rsidRPr="00C05105">
        <w:rPr>
          <w:i/>
        </w:rPr>
        <w:t>Pojištění</w:t>
      </w:r>
      <w:r w:rsidRPr="00C05105">
        <w:t>) Zhotovitel zajist</w:t>
      </w:r>
      <w:r>
        <w:t>í</w:t>
      </w:r>
      <w:r w:rsidRPr="00C05105">
        <w:t>, že v případě vzniku pojistné události bude pojistné plnění placeno přímo Objednateli.</w:t>
      </w:r>
      <w:bookmarkEnd w:id="373"/>
    </w:p>
    <w:p w14:paraId="6F684684" w14:textId="3766EF83" w:rsidR="00EF1F53" w:rsidRPr="00C05105" w:rsidRDefault="00EF1F53" w:rsidP="00E0461D">
      <w:pPr>
        <w:pStyle w:val="Clanek11"/>
      </w:pPr>
      <w:r w:rsidRPr="00C05105">
        <w:t xml:space="preserve">Zhotovitel </w:t>
      </w:r>
      <w:r>
        <w:t>nemůže</w:t>
      </w:r>
      <w:r w:rsidRPr="00C05105">
        <w:t xml:space="preserve"> snížit výši pojistného krytí nebo podstatným způsobem s negativními důsledky pro Objednatele změnit podmínky pojistné smlouvy dle Článku </w:t>
      </w:r>
      <w:r>
        <w:fldChar w:fldCharType="begin"/>
      </w:r>
      <w:r>
        <w:instrText xml:space="preserve"> REF _Ref32308190 \r \h </w:instrText>
      </w:r>
      <w:r>
        <w:fldChar w:fldCharType="separate"/>
      </w:r>
      <w:r w:rsidR="0055706F">
        <w:t>10.1</w:t>
      </w:r>
      <w:r>
        <w:fldChar w:fldCharType="end"/>
      </w:r>
      <w:r w:rsidRPr="00C05105">
        <w:t xml:space="preserve"> bez předchozího souhlasu Objednatele.</w:t>
      </w:r>
    </w:p>
    <w:p w14:paraId="0E663B8E" w14:textId="18EC1291" w:rsidR="00EF1F53" w:rsidRPr="00C05105" w:rsidRDefault="00EF1F53" w:rsidP="00E0461D">
      <w:pPr>
        <w:pStyle w:val="Clanek11"/>
      </w:pPr>
      <w:bookmarkStart w:id="375" w:name="_Ref469420645"/>
      <w:bookmarkStart w:id="376" w:name="_Ref469425307"/>
      <w:r w:rsidRPr="00C05105">
        <w:t xml:space="preserve">Zhotovitel </w:t>
      </w:r>
      <w:r>
        <w:t xml:space="preserve">je povinen do 15 dnů od účinnosti této Smlouvy předložit Objednateli </w:t>
      </w:r>
      <w:r w:rsidRPr="00C05105">
        <w:t xml:space="preserve">platnou a účinnou pojistnou smlouvu dle Článku </w:t>
      </w:r>
      <w:r>
        <w:fldChar w:fldCharType="begin"/>
      </w:r>
      <w:r>
        <w:instrText xml:space="preserve"> REF _Ref32308190 \r \h </w:instrText>
      </w:r>
      <w:r>
        <w:fldChar w:fldCharType="separate"/>
      </w:r>
      <w:r w:rsidR="0055706F">
        <w:t>10.1</w:t>
      </w:r>
      <w:r>
        <w:fldChar w:fldCharType="end"/>
      </w:r>
      <w:r w:rsidRPr="00C05105">
        <w:t xml:space="preserve">, nebo pojistku ve smyslu § 2775 Občanského zákoníku či </w:t>
      </w:r>
      <w:r w:rsidRPr="00C05105">
        <w:rPr>
          <w:szCs w:val="22"/>
        </w:rPr>
        <w:t>jiný pojistný certifikát</w:t>
      </w:r>
      <w:r>
        <w:rPr>
          <w:szCs w:val="22"/>
        </w:rPr>
        <w:t xml:space="preserve">. Zhotovitel je povinen na žádost Objednatele předložit dokumenty uvedené v předchozí větě </w:t>
      </w:r>
      <w:r w:rsidRPr="00C05105">
        <w:t>kdykoliv v průběhu trvání této Smlouvy a Servisní smlouvy</w:t>
      </w:r>
      <w:r w:rsidRPr="00C05105">
        <w:rPr>
          <w:szCs w:val="22"/>
        </w:rPr>
        <w:t xml:space="preserve">, </w:t>
      </w:r>
      <w:r w:rsidRPr="00C05105">
        <w:t>a to vždy nejpozději do 14 dnů ode dne doručení žádosti Objednatele.</w:t>
      </w:r>
      <w:bookmarkEnd w:id="375"/>
      <w:bookmarkEnd w:id="376"/>
    </w:p>
    <w:p w14:paraId="030764F8" w14:textId="5E0CFE8F" w:rsidR="00EF1F53" w:rsidRPr="00C05105" w:rsidRDefault="00EF1F53" w:rsidP="00E0461D">
      <w:pPr>
        <w:pStyle w:val="Clanek11"/>
      </w:pPr>
      <w:bookmarkStart w:id="377" w:name="_Ref469318304"/>
      <w:r w:rsidRPr="00C05105">
        <w:t xml:space="preserve">Jestliže Zhotovitel nebude udržovat pojištění dle tohoto Článku </w:t>
      </w:r>
      <w:r>
        <w:fldChar w:fldCharType="begin"/>
      </w:r>
      <w:r>
        <w:instrText xml:space="preserve"> REF _Ref471218034 \r \h </w:instrText>
      </w:r>
      <w:r>
        <w:fldChar w:fldCharType="separate"/>
      </w:r>
      <w:r w:rsidR="0055706F">
        <w:t>10</w:t>
      </w:r>
      <w:r>
        <w:fldChar w:fldCharType="end"/>
      </w:r>
      <w:r w:rsidRPr="00C05105">
        <w:t xml:space="preserve"> (</w:t>
      </w:r>
      <w:r w:rsidRPr="00C05105">
        <w:rPr>
          <w:i/>
        </w:rPr>
        <w:t>Pojištění</w:t>
      </w:r>
      <w:r w:rsidRPr="00C05105">
        <w:t xml:space="preserve">) v platnosti nebo nepředloží Objednateli včas doklady dle Článku </w:t>
      </w:r>
      <w:r>
        <w:fldChar w:fldCharType="begin"/>
      </w:r>
      <w:r>
        <w:instrText xml:space="preserve"> REF _Ref469420645 \r \h </w:instrText>
      </w:r>
      <w:r>
        <w:fldChar w:fldCharType="separate"/>
      </w:r>
      <w:r w:rsidR="0055706F">
        <w:t>10.3</w:t>
      </w:r>
      <w:r>
        <w:fldChar w:fldCharType="end"/>
      </w:r>
      <w:r w:rsidRPr="00C05105">
        <w:t xml:space="preserve">, </w:t>
      </w:r>
      <w:r>
        <w:t xml:space="preserve">může </w:t>
      </w:r>
      <w:r w:rsidRPr="00C05105">
        <w:t xml:space="preserve">Objednatel v takovém případě svým jménem sjednat a udržovat pojištění ve stejném rozsahu a pokrývající stejná rizika jako pojištění, které měl zajistit Zhotovitel, platit pojistné a započíst platbu za pojistné vůči jakýmkoliv peněžním nárokům Zhotovitele vyplývajícím z této Smlouvy nebo Servisní smlouvy. Ustanovení tohoto Článku </w:t>
      </w:r>
      <w:r>
        <w:fldChar w:fldCharType="begin"/>
      </w:r>
      <w:r>
        <w:instrText xml:space="preserve"> REF _Ref469318304 \r \h </w:instrText>
      </w:r>
      <w:r>
        <w:fldChar w:fldCharType="separate"/>
      </w:r>
      <w:r w:rsidR="0055706F">
        <w:t>10.4</w:t>
      </w:r>
      <w:r>
        <w:fldChar w:fldCharType="end"/>
      </w:r>
      <w:r w:rsidRPr="00C05105">
        <w:t xml:space="preserve"> není na újmu jiným nárokům a oprávněním Objednatele stanoveným v této Smlouvě nebo Servisní smlouvě.</w:t>
      </w:r>
      <w:bookmarkStart w:id="378" w:name="_Ref469420694"/>
      <w:bookmarkEnd w:id="377"/>
    </w:p>
    <w:bookmarkEnd w:id="374"/>
    <w:bookmarkEnd w:id="378"/>
    <w:p w14:paraId="4DB94247" w14:textId="01CACE90" w:rsidR="00EF1F53" w:rsidRPr="00C05105" w:rsidRDefault="00EF1F53" w:rsidP="00E0461D">
      <w:pPr>
        <w:pStyle w:val="Clanek11"/>
      </w:pPr>
      <w:r w:rsidRPr="00C05105">
        <w:t xml:space="preserve">Pojištění dle tohoto Článku </w:t>
      </w:r>
      <w:r>
        <w:t>10</w:t>
      </w:r>
      <w:r w:rsidRPr="00C05105">
        <w:t xml:space="preserve"> (</w:t>
      </w:r>
      <w:r w:rsidRPr="00C05105">
        <w:rPr>
          <w:i/>
        </w:rPr>
        <w:t>Pojištění</w:t>
      </w:r>
      <w:r w:rsidRPr="00C05105">
        <w:t xml:space="preserve">) slouží společně jako pojištění pro tuto Smlouvu i pro Servisní smlouvu. Účinnost tohoto Článku </w:t>
      </w:r>
      <w:r w:rsidRPr="00C05105">
        <w:fldChar w:fldCharType="begin"/>
      </w:r>
      <w:r w:rsidRPr="00C05105">
        <w:instrText xml:space="preserve"> REF _Ref516770417 \r \h  \* MERGEFORMAT </w:instrText>
      </w:r>
      <w:r w:rsidRPr="00C05105">
        <w:fldChar w:fldCharType="separate"/>
      </w:r>
      <w:r w:rsidR="0055706F">
        <w:t>10</w:t>
      </w:r>
      <w:r w:rsidRPr="00C05105">
        <w:fldChar w:fldCharType="end"/>
      </w:r>
      <w:r w:rsidRPr="00C05105">
        <w:t xml:space="preserve"> (</w:t>
      </w:r>
      <w:r w:rsidRPr="00C05105">
        <w:rPr>
          <w:i/>
        </w:rPr>
        <w:t>Pojištění</w:t>
      </w:r>
      <w:r w:rsidRPr="00C05105">
        <w:t xml:space="preserve">) </w:t>
      </w:r>
      <w:proofErr w:type="gramStart"/>
      <w:r w:rsidRPr="00C05105">
        <w:t>neskončí</w:t>
      </w:r>
      <w:proofErr w:type="gramEnd"/>
      <w:r w:rsidRPr="00C05105">
        <w:t xml:space="preserve"> před zánikem smluvního vztahu založeného Servisní smlouvou.</w:t>
      </w:r>
    </w:p>
    <w:p w14:paraId="573082DF" w14:textId="77777777" w:rsidR="00EF1F53" w:rsidRPr="00C05105" w:rsidRDefault="00EF1F53" w:rsidP="00EF1F53">
      <w:pPr>
        <w:pStyle w:val="Nadpis1"/>
        <w:spacing w:before="0"/>
        <w:rPr>
          <w:rFonts w:cs="Times New Roman"/>
        </w:rPr>
      </w:pPr>
      <w:bookmarkStart w:id="379" w:name="_Toc519864554"/>
      <w:bookmarkStart w:id="380" w:name="_Ref471221122"/>
      <w:r w:rsidRPr="00C05105">
        <w:rPr>
          <w:rFonts w:cs="Times New Roman"/>
        </w:rPr>
        <w:t>Účast Poddodavatelů</w:t>
      </w:r>
      <w:bookmarkEnd w:id="379"/>
      <w:bookmarkEnd w:id="380"/>
    </w:p>
    <w:p w14:paraId="7B199720" w14:textId="71E5B43D" w:rsidR="00EF1F53" w:rsidRPr="006C4C60" w:rsidRDefault="00EF1F53" w:rsidP="00E0461D">
      <w:pPr>
        <w:pStyle w:val="Clanek11"/>
      </w:pPr>
      <w:r w:rsidRPr="00C05105">
        <w:t>Zhotovitel k plnění části předmětu této Smlouvy smí využít třetí osobu realizující subdodávky pro Zhotovitele v souvislosti s touto Smlouvou („</w:t>
      </w:r>
      <w:r w:rsidRPr="00C05105">
        <w:rPr>
          <w:b/>
        </w:rPr>
        <w:t>Poddodavatel</w:t>
      </w:r>
      <w:r w:rsidRPr="00C05105">
        <w:t xml:space="preserve">“). </w:t>
      </w:r>
      <w:r w:rsidRPr="00374645">
        <w:t>V </w:t>
      </w:r>
      <w:r w:rsidRPr="00ED7BB2">
        <w:rPr>
          <w:b/>
        </w:rPr>
        <w:t>Příloze č. </w:t>
      </w:r>
      <w:r w:rsidR="003F4AFF">
        <w:rPr>
          <w:b/>
        </w:rPr>
        <w:t>4</w:t>
      </w:r>
      <w:r w:rsidRPr="00C05105">
        <w:t xml:space="preserve"> [</w:t>
      </w:r>
      <w:r w:rsidRPr="00C05105">
        <w:rPr>
          <w:i/>
        </w:rPr>
        <w:t>Poddodavatelé</w:t>
      </w:r>
      <w:r w:rsidRPr="00C05105">
        <w:t>] jsou uvedeni Poddodavatelé, které Zhotovitel využije k provedení Díla, včetně informací o konkrétním plnění a konkrétní Fázi, pro které budou příslušní Poddodavatelé využiti</w:t>
      </w:r>
      <w:r w:rsidRPr="007F0068">
        <w:t>. Realizací subdodávek se rozumí i poskytnutí oprávnění (např. licence) Objednateli ze strany třetích osob.</w:t>
      </w:r>
    </w:p>
    <w:p w14:paraId="1FC798F8" w14:textId="626EF510" w:rsidR="00EF1F53" w:rsidRPr="00C05105" w:rsidRDefault="00EF1F53" w:rsidP="00E0461D">
      <w:pPr>
        <w:pStyle w:val="Clanek11"/>
      </w:pPr>
      <w:r>
        <w:t xml:space="preserve">Zhotovitel v plném rozsahu odpovídá za zapojení a činnost Poddodavatelů. Ohledně práv a povinností Poddodavatelů, jejich zaměstnanců, členů a členů statutárního orgánu se dále obdobně použijí ustanovení Smlouvy o právech a povinnostech Zhotovitele a členů Realizačního týmu podle Článku </w:t>
      </w:r>
      <w:r>
        <w:fldChar w:fldCharType="begin"/>
      </w:r>
      <w:r>
        <w:instrText xml:space="preserve"> REF _Ref32308080 \r \h </w:instrText>
      </w:r>
      <w:r>
        <w:fldChar w:fldCharType="separate"/>
      </w:r>
      <w:r w:rsidR="0055706F">
        <w:t>12</w:t>
      </w:r>
      <w:r>
        <w:fldChar w:fldCharType="end"/>
      </w:r>
      <w:r>
        <w:t>.</w:t>
      </w:r>
    </w:p>
    <w:p w14:paraId="47441CC3" w14:textId="7F9E78FF" w:rsidR="00EF1F53" w:rsidRDefault="00EF1F53" w:rsidP="00E0461D">
      <w:pPr>
        <w:pStyle w:val="Clanek11"/>
      </w:pPr>
      <w:r w:rsidRPr="00C05105">
        <w:t>Využití nového Poddodavatele, změn</w:t>
      </w:r>
      <w:r>
        <w:t>u</w:t>
      </w:r>
      <w:r w:rsidRPr="00C05105">
        <w:t xml:space="preserve"> Poddodavatele </w:t>
      </w:r>
      <w:r>
        <w:t>nebo</w:t>
      </w:r>
      <w:r w:rsidRPr="00C05105">
        <w:t xml:space="preserve"> rozsahu jeho využití </w:t>
      </w:r>
      <w:r>
        <w:t>musí předem odsouhlasit</w:t>
      </w:r>
      <w:r w:rsidRPr="00C05105">
        <w:t xml:space="preserve"> Objednatel</w:t>
      </w:r>
      <w:r w:rsidR="0070454C">
        <w:t>, který je oprávněn toto odmítnou pouze v odůvodněných případech</w:t>
      </w:r>
      <w:r w:rsidRPr="00C05105">
        <w:t>.</w:t>
      </w:r>
    </w:p>
    <w:p w14:paraId="1B10474C" w14:textId="77777777" w:rsidR="00EF1F53" w:rsidRPr="00C05105" w:rsidRDefault="00EF1F53" w:rsidP="00E0461D">
      <w:pPr>
        <w:pStyle w:val="Clanek11"/>
      </w:pPr>
      <w:r w:rsidRPr="00C05105">
        <w:t xml:space="preserve">Poddodavatelé, jejichž prostřednictvím Zhotovitel prokazoval kvalifikaci ve Veřejné zakázce, </w:t>
      </w:r>
      <w:r>
        <w:t xml:space="preserve">musí </w:t>
      </w:r>
      <w:r w:rsidRPr="00C05105">
        <w:t>Zhotovitel využívat při plnění této Smlouvy po celou dobu jejího trvání v rozsahu, v jakém jimi prokazoval kvalifikaci</w:t>
      </w:r>
      <w:r>
        <w:t>, ledaže dojde ke změně Poddodavatele</w:t>
      </w:r>
      <w:r w:rsidRPr="00C05105">
        <w:t>. Poddodavatele, jimiž Zhotovitel prokazoval kvalifikaci ve Veřejné zakázce, lze vyměnit</w:t>
      </w:r>
      <w:r>
        <w:t>,</w:t>
      </w:r>
      <w:r w:rsidRPr="00C05105">
        <w:t xml:space="preserve"> pouze </w:t>
      </w:r>
      <w:r>
        <w:t xml:space="preserve">pokud </w:t>
      </w:r>
      <w:r w:rsidRPr="00C05105">
        <w:t>budou nahrazen</w:t>
      </w:r>
      <w:r>
        <w:t>i</w:t>
      </w:r>
      <w:r w:rsidRPr="00C05105">
        <w:t xml:space="preserve"> osobami splňujícími kvalifikaci požadovanou ve Veřejné zakázce </w:t>
      </w:r>
      <w:r>
        <w:t xml:space="preserve">a další kritéria pro hodnocení v rámci Zadávacího řízení nejméně </w:t>
      </w:r>
      <w:r w:rsidRPr="00C05105">
        <w:t>ve stejném rozsahu jako nahrazovan</w:t>
      </w:r>
      <w:r>
        <w:t>í Poddodavatelé</w:t>
      </w:r>
      <w:r w:rsidRPr="00C05105">
        <w:t>.</w:t>
      </w:r>
    </w:p>
    <w:p w14:paraId="5A8BFC02" w14:textId="77777777" w:rsidR="00EF1F53" w:rsidRPr="00C05105" w:rsidRDefault="00EF1F53" w:rsidP="00EF1F53">
      <w:pPr>
        <w:pStyle w:val="Nadpis1"/>
        <w:rPr>
          <w:rFonts w:cs="Times New Roman"/>
        </w:rPr>
      </w:pPr>
      <w:bookmarkStart w:id="381" w:name="_Ref517270331"/>
      <w:bookmarkStart w:id="382" w:name="_Toc519864555"/>
      <w:bookmarkStart w:id="383" w:name="_Ref535388173"/>
      <w:bookmarkStart w:id="384" w:name="_Ref32308080"/>
      <w:r w:rsidRPr="00C05105">
        <w:rPr>
          <w:rFonts w:cs="Times New Roman"/>
          <w:bCs w:val="0"/>
        </w:rPr>
        <w:t>Realizační tým</w:t>
      </w:r>
      <w:bookmarkEnd w:id="381"/>
      <w:bookmarkEnd w:id="382"/>
      <w:bookmarkEnd w:id="383"/>
      <w:r>
        <w:rPr>
          <w:rFonts w:cs="Times New Roman"/>
          <w:bCs w:val="0"/>
        </w:rPr>
        <w:t xml:space="preserve"> a kontaktní osoby</w:t>
      </w:r>
      <w:bookmarkEnd w:id="384"/>
    </w:p>
    <w:p w14:paraId="474FCAEB" w14:textId="15EB9F3F" w:rsidR="00EF1F53" w:rsidRDefault="00EF1F53" w:rsidP="00E0461D">
      <w:pPr>
        <w:pStyle w:val="Clanek11"/>
      </w:pPr>
      <w:bookmarkStart w:id="385" w:name="_Ref516151106"/>
      <w:bookmarkStart w:id="386" w:name="_Ref471218674"/>
      <w:r w:rsidRPr="00C05105">
        <w:t xml:space="preserve">Zhotovitel </w:t>
      </w:r>
      <w:r>
        <w:t>provede</w:t>
      </w:r>
      <w:r w:rsidRPr="00C05105">
        <w:t xml:space="preserve"> Dílo prostřednictvím členů Realizačního týmu uvedených v </w:t>
      </w:r>
      <w:r w:rsidRPr="00ED7BB2">
        <w:rPr>
          <w:b/>
        </w:rPr>
        <w:t xml:space="preserve">Příloze č. </w:t>
      </w:r>
      <w:r w:rsidR="00FA7A4A">
        <w:rPr>
          <w:b/>
        </w:rPr>
        <w:t>3</w:t>
      </w:r>
      <w:r w:rsidRPr="00C05105">
        <w:t xml:space="preserve"> [</w:t>
      </w:r>
      <w:r w:rsidRPr="00C05105">
        <w:rPr>
          <w:i/>
        </w:rPr>
        <w:t>Realizační tým a Kontaktní osoby</w:t>
      </w:r>
      <w:r w:rsidRPr="00C05105">
        <w:t>] tak, aby jednotliví členové Realizačního týmu prováděli činnosti na pozicích dle jejich odbornosti (role) uvedené v </w:t>
      </w:r>
      <w:r w:rsidRPr="00ED7BB2">
        <w:rPr>
          <w:b/>
        </w:rPr>
        <w:t xml:space="preserve">Příloze č. </w:t>
      </w:r>
      <w:r w:rsidR="00FA7A4A">
        <w:rPr>
          <w:b/>
        </w:rPr>
        <w:t>3</w:t>
      </w:r>
      <w:r w:rsidRPr="00C05105">
        <w:t xml:space="preserve"> [</w:t>
      </w:r>
      <w:r w:rsidRPr="00C05105">
        <w:rPr>
          <w:i/>
        </w:rPr>
        <w:t>Realizační tým a Kontaktní osoby</w:t>
      </w:r>
      <w:r w:rsidRPr="00C05105">
        <w:t>] a v rozsahu, který těmto rolím běžně odpovídá.</w:t>
      </w:r>
      <w:bookmarkEnd w:id="385"/>
      <w:r w:rsidRPr="00C05105">
        <w:t xml:space="preserve"> </w:t>
      </w:r>
    </w:p>
    <w:p w14:paraId="38D03C30" w14:textId="77777777" w:rsidR="00EF1F53" w:rsidRPr="00C05105" w:rsidRDefault="00EF1F53" w:rsidP="00E0461D">
      <w:pPr>
        <w:pStyle w:val="Clanek11"/>
      </w:pPr>
      <w:r>
        <w:t>Využití nového člena Realizačního týmu, změnu člena Realizačního týmu nebo rozsahu jeho využití musí předem odsouhlasit Objednatel.</w:t>
      </w:r>
    </w:p>
    <w:p w14:paraId="27A1D255" w14:textId="0AFF9CFF" w:rsidR="00EF1F53" w:rsidRDefault="00EF1F53" w:rsidP="00E0461D">
      <w:pPr>
        <w:pStyle w:val="Clanek11"/>
      </w:pPr>
      <w:r w:rsidRPr="00C05105">
        <w:t xml:space="preserve">Při změně Realizačního týmu není nutné uzavírat </w:t>
      </w:r>
      <w:r>
        <w:t>písemný</w:t>
      </w:r>
      <w:r w:rsidRPr="00C05105">
        <w:t xml:space="preserve"> dodatek k</w:t>
      </w:r>
      <w:r w:rsidR="007E1D42">
        <w:t>e</w:t>
      </w:r>
      <w:r w:rsidRPr="00C05105">
        <w:t xml:space="preserve"> Smlouvě a Zhotovitel po změně Realizačního týmu vyprac</w:t>
      </w:r>
      <w:r>
        <w:t xml:space="preserve">uje </w:t>
      </w:r>
      <w:r w:rsidRPr="00C05105">
        <w:t>a před</w:t>
      </w:r>
      <w:r>
        <w:t>á</w:t>
      </w:r>
      <w:r w:rsidRPr="00C05105">
        <w:t xml:space="preserve"> Objednateli v podobě elektronického dokumentu aktualizované znění </w:t>
      </w:r>
      <w:r w:rsidRPr="00ED7BB2">
        <w:rPr>
          <w:b/>
        </w:rPr>
        <w:t xml:space="preserve">Přílohy č. </w:t>
      </w:r>
      <w:r w:rsidR="00FA7A4A">
        <w:rPr>
          <w:b/>
        </w:rPr>
        <w:t>3</w:t>
      </w:r>
      <w:r w:rsidRPr="00C05105">
        <w:t xml:space="preserve"> [</w:t>
      </w:r>
      <w:r w:rsidRPr="00C05105">
        <w:rPr>
          <w:i/>
        </w:rPr>
        <w:t>Realizační tým a Kontaktní osoby</w:t>
      </w:r>
      <w:r w:rsidRPr="00C05105">
        <w:t>], čímž dojde automaticky k</w:t>
      </w:r>
      <w:r>
        <w:t xml:space="preserve"> jejímu </w:t>
      </w:r>
      <w:r w:rsidRPr="00C05105">
        <w:t xml:space="preserve">nahrazení novým zněním. </w:t>
      </w:r>
    </w:p>
    <w:p w14:paraId="02A7B1D7" w14:textId="77777777" w:rsidR="00EF1F53" w:rsidRPr="00C05105" w:rsidRDefault="00EF1F53" w:rsidP="00E0461D">
      <w:pPr>
        <w:pStyle w:val="Clanek11"/>
      </w:pPr>
      <w:bookmarkStart w:id="387" w:name="_Ref516212192"/>
      <w:r w:rsidRPr="00C05105">
        <w:t xml:space="preserve">Každý člen Realizačního týmu zejména </w:t>
      </w:r>
      <w:r>
        <w:t>musí</w:t>
      </w:r>
      <w:r w:rsidRPr="00C05105">
        <w:t>:</w:t>
      </w:r>
      <w:bookmarkEnd w:id="387"/>
    </w:p>
    <w:p w14:paraId="765E3A9A" w14:textId="77777777" w:rsidR="00EF1F53" w:rsidRPr="00C05105" w:rsidRDefault="00EF1F53" w:rsidP="00EF1F53">
      <w:pPr>
        <w:pStyle w:val="Claneka"/>
        <w:widowControl/>
      </w:pPr>
      <w:r w:rsidRPr="00C05105">
        <w:t>podílet se na provádění Díla v rozsahu</w:t>
      </w:r>
      <w:r>
        <w:t xml:space="preserve"> odpovídajícím své roli</w:t>
      </w:r>
      <w:r w:rsidRPr="00C05105">
        <w:t xml:space="preserve">, </w:t>
      </w:r>
    </w:p>
    <w:p w14:paraId="17FB1A50" w14:textId="77777777" w:rsidR="00EF1F53" w:rsidRPr="00C05105" w:rsidRDefault="00EF1F53" w:rsidP="00EF1F53">
      <w:pPr>
        <w:pStyle w:val="Claneka"/>
        <w:widowControl/>
      </w:pPr>
      <w:r w:rsidRPr="00C05105">
        <w:t xml:space="preserve">dle </w:t>
      </w:r>
      <w:r>
        <w:t>své</w:t>
      </w:r>
      <w:r w:rsidRPr="00C05105">
        <w:t xml:space="preserve"> role a zapojení na provádění Díla </w:t>
      </w:r>
      <w:r>
        <w:t xml:space="preserve">se osobně </w:t>
      </w:r>
      <w:r w:rsidRPr="00C05105">
        <w:t xml:space="preserve">zúčastnit všech porad a jednání </w:t>
      </w:r>
      <w:r>
        <w:t xml:space="preserve">(včetně online jednání) </w:t>
      </w:r>
      <w:r w:rsidRPr="00C05105">
        <w:t xml:space="preserve">se zástupci Objednatele v rámci provádění Díla či jeho části nebo v rámci plnění prováděném Zhotovitelem v rámci Díla, a adekvátně reagovat na dotazy Objednatele, </w:t>
      </w:r>
    </w:p>
    <w:p w14:paraId="172D3CEA" w14:textId="77777777" w:rsidR="00EF1F53" w:rsidRPr="00C05105" w:rsidRDefault="00EF1F53" w:rsidP="00EF1F53">
      <w:pPr>
        <w:pStyle w:val="Claneka"/>
        <w:widowControl/>
      </w:pPr>
      <w:r>
        <w:t xml:space="preserve">v rámci své role </w:t>
      </w:r>
      <w:r w:rsidRPr="00C05105">
        <w:t>efektivně komunikovat s Objednatelem, resp. s </w:t>
      </w:r>
      <w:r>
        <w:t>K</w:t>
      </w:r>
      <w:r w:rsidRPr="00C05105">
        <w:t>ontaktními osobami Objednatele</w:t>
      </w:r>
      <w:r>
        <w:t xml:space="preserve"> </w:t>
      </w:r>
      <w:r w:rsidRPr="00C05105">
        <w:t>za účelem včasného a bezvadného provádění Díla,</w:t>
      </w:r>
    </w:p>
    <w:p w14:paraId="3D86AC48" w14:textId="77777777" w:rsidR="00EF1F53" w:rsidRPr="00C05105" w:rsidRDefault="00EF1F53" w:rsidP="00EF1F53">
      <w:pPr>
        <w:pStyle w:val="Claneka"/>
        <w:widowControl/>
      </w:pPr>
      <w:r w:rsidRPr="00C05105">
        <w:t xml:space="preserve">a postupovat v rámci svých pracovních povinností dle nejlepšího vědomí, tak aby byl co nejlépe naplněn účel Smlouvy. </w:t>
      </w:r>
    </w:p>
    <w:p w14:paraId="728C26BC" w14:textId="77777777" w:rsidR="00EF1F53" w:rsidRDefault="00EF1F53" w:rsidP="00E0461D">
      <w:pPr>
        <w:pStyle w:val="Clanek11"/>
      </w:pPr>
      <w:bookmarkStart w:id="388" w:name="_Ref535499813"/>
      <w:bookmarkEnd w:id="386"/>
      <w:r w:rsidRPr="00C05105">
        <w:t xml:space="preserve">Zhotovitel </w:t>
      </w:r>
      <w:r>
        <w:t>musí</w:t>
      </w:r>
      <w:r w:rsidRPr="00C05105">
        <w:t xml:space="preserve"> bezodkladně, nejpozději však do </w:t>
      </w:r>
      <w:r>
        <w:t>10</w:t>
      </w:r>
      <w:r w:rsidRPr="00C05105">
        <w:t xml:space="preserve"> pracovních dnů, </w:t>
      </w:r>
      <w:r>
        <w:t>nahradit</w:t>
      </w:r>
      <w:r w:rsidRPr="00C05105">
        <w:t xml:space="preserve"> člena Realizačního týmu na odůvodněnou žádost Objednatele v případě, že člen Realizačního týmu </w:t>
      </w:r>
      <w:r>
        <w:t xml:space="preserve">neplní své povinnosti podle této Smlouvy </w:t>
      </w:r>
      <w:r w:rsidRPr="00C05105">
        <w:t>nebo svou činností způsobil Objednateli újmu.</w:t>
      </w:r>
      <w:bookmarkEnd w:id="388"/>
      <w:r w:rsidRPr="00C05105">
        <w:t xml:space="preserve"> </w:t>
      </w:r>
    </w:p>
    <w:p w14:paraId="05B6FFAC" w14:textId="0C2651BE" w:rsidR="00EF1F53" w:rsidRPr="00C05105" w:rsidRDefault="00EF1F53" w:rsidP="00E0461D">
      <w:pPr>
        <w:pStyle w:val="Clanek11"/>
      </w:pPr>
      <w:bookmarkStart w:id="389" w:name="_Ref27642391"/>
      <w:r w:rsidRPr="00C05105">
        <w:t xml:space="preserve">Strany si pro vzájemnou komunikaci ohledně této Smlouvy zvolily </w:t>
      </w:r>
      <w:r>
        <w:t>k</w:t>
      </w:r>
      <w:r w:rsidRPr="00C05105">
        <w:t>ontaktní osoby a pro některé konkrétní úkony v rámci vzájemné komunikace další osoby</w:t>
      </w:r>
      <w:r>
        <w:t xml:space="preserve"> („</w:t>
      </w:r>
      <w:r w:rsidRPr="005C6F2E">
        <w:rPr>
          <w:b/>
        </w:rPr>
        <w:t>Kontaktní osoby</w:t>
      </w:r>
      <w:r>
        <w:t>“)</w:t>
      </w:r>
      <w:r w:rsidRPr="00C05105">
        <w:t>, jejichž seznam je uveden v</w:t>
      </w:r>
      <w:r w:rsidRPr="000738AE">
        <w:t> </w:t>
      </w:r>
      <w:r w:rsidRPr="00ED7BB2">
        <w:rPr>
          <w:b/>
          <w:szCs w:val="22"/>
        </w:rPr>
        <w:t xml:space="preserve">Příloze č. </w:t>
      </w:r>
      <w:r w:rsidR="00FA7A4A">
        <w:rPr>
          <w:b/>
          <w:szCs w:val="22"/>
        </w:rPr>
        <w:t>3</w:t>
      </w:r>
      <w:r w:rsidR="00DD1FD7">
        <w:rPr>
          <w:b/>
          <w:szCs w:val="22"/>
        </w:rPr>
        <w:t xml:space="preserve"> </w:t>
      </w:r>
      <w:r w:rsidRPr="00C05105">
        <w:rPr>
          <w:szCs w:val="22"/>
        </w:rPr>
        <w:t>[</w:t>
      </w:r>
      <w:r w:rsidRPr="00C05105">
        <w:rPr>
          <w:i/>
          <w:szCs w:val="22"/>
        </w:rPr>
        <w:t>Realizační tým a Kontaktní osoby</w:t>
      </w:r>
      <w:r w:rsidRPr="00C05105">
        <w:rPr>
          <w:szCs w:val="22"/>
        </w:rPr>
        <w:t>]</w:t>
      </w:r>
      <w:r w:rsidRPr="00C05105">
        <w:t>.</w:t>
      </w:r>
      <w:bookmarkEnd w:id="389"/>
    </w:p>
    <w:p w14:paraId="587B293F" w14:textId="584EB75F" w:rsidR="00EF1F53" w:rsidRPr="00C05105" w:rsidRDefault="00EF1F53" w:rsidP="00E0461D">
      <w:pPr>
        <w:pStyle w:val="Clanek11"/>
      </w:pPr>
      <w:r w:rsidRPr="00C05105">
        <w:t xml:space="preserve">Každá Strana oznámí druhé Straně jakékoliv změny v Kontaktních osobách, jiných osobách stanovených v </w:t>
      </w:r>
      <w:r w:rsidRPr="00ED7BB2">
        <w:rPr>
          <w:b/>
          <w:szCs w:val="22"/>
        </w:rPr>
        <w:t xml:space="preserve">Příloze č. </w:t>
      </w:r>
      <w:r w:rsidR="00FA7A4A">
        <w:rPr>
          <w:b/>
          <w:szCs w:val="22"/>
        </w:rPr>
        <w:t>3</w:t>
      </w:r>
      <w:r w:rsidRPr="00C05105">
        <w:rPr>
          <w:szCs w:val="22"/>
        </w:rPr>
        <w:t xml:space="preserve"> [</w:t>
      </w:r>
      <w:r w:rsidRPr="00C05105">
        <w:rPr>
          <w:i/>
          <w:szCs w:val="22"/>
        </w:rPr>
        <w:t>Realizační tým a Kontaktní osoby</w:t>
      </w:r>
      <w:r w:rsidRPr="00C05105">
        <w:rPr>
          <w:szCs w:val="22"/>
        </w:rPr>
        <w:t>]</w:t>
      </w:r>
      <w:r w:rsidRPr="00C05105">
        <w:t xml:space="preserve">, kontaktních údajích nebo bankovních údajích uvedených v záhlaví této Smlouvy, přičemž taková změna je účinná </w:t>
      </w:r>
      <w:r>
        <w:t>dnem následujícím</w:t>
      </w:r>
      <w:r w:rsidRPr="00C05105">
        <w:t xml:space="preserve"> po jejím skutečném doručení bez nutnosti uzavření dodatku k této Smlouvě, není-li v této Smlouvě stanoveno jinak. </w:t>
      </w:r>
    </w:p>
    <w:p w14:paraId="07EA45D5" w14:textId="3555621E" w:rsidR="00EF1F53" w:rsidRPr="00C05105" w:rsidRDefault="00EF1F53" w:rsidP="00EF1F53">
      <w:pPr>
        <w:pStyle w:val="Nadpis1"/>
        <w:rPr>
          <w:rFonts w:cs="Times New Roman"/>
        </w:rPr>
      </w:pPr>
      <w:bookmarkStart w:id="390" w:name="_Toc511775002"/>
      <w:bookmarkStart w:id="391" w:name="_Toc516157065"/>
      <w:bookmarkStart w:id="392" w:name="_Toc516166286"/>
      <w:bookmarkStart w:id="393" w:name="_Toc516241763"/>
      <w:bookmarkStart w:id="394" w:name="_Toc516257306"/>
      <w:bookmarkStart w:id="395" w:name="_Toc289703750"/>
      <w:bookmarkStart w:id="396" w:name="_Toc289705874"/>
      <w:bookmarkStart w:id="397" w:name="_Toc471144130"/>
      <w:bookmarkStart w:id="398" w:name="_Toc471158162"/>
      <w:bookmarkStart w:id="399" w:name="_Toc471144131"/>
      <w:bookmarkStart w:id="400" w:name="_Toc471158163"/>
      <w:bookmarkStart w:id="401" w:name="_Toc471144132"/>
      <w:bookmarkStart w:id="402" w:name="_Toc471158164"/>
      <w:bookmarkStart w:id="403" w:name="_Toc471144136"/>
      <w:bookmarkStart w:id="404" w:name="_Toc471158168"/>
      <w:bookmarkStart w:id="405" w:name="_Toc471144137"/>
      <w:bookmarkStart w:id="406" w:name="_Toc471158169"/>
      <w:bookmarkStart w:id="407" w:name="_Toc471144138"/>
      <w:bookmarkStart w:id="408" w:name="_Toc471158170"/>
      <w:bookmarkStart w:id="409" w:name="_Toc471144139"/>
      <w:bookmarkStart w:id="410" w:name="_Toc471158171"/>
      <w:bookmarkStart w:id="411" w:name="_Toc471144140"/>
      <w:bookmarkStart w:id="412" w:name="_Toc471158172"/>
      <w:bookmarkStart w:id="413" w:name="_Toc471144141"/>
      <w:bookmarkStart w:id="414" w:name="_Toc471158173"/>
      <w:bookmarkStart w:id="415" w:name="_Toc471144145"/>
      <w:bookmarkStart w:id="416" w:name="_Toc471158177"/>
      <w:bookmarkStart w:id="417" w:name="_Toc471144149"/>
      <w:bookmarkStart w:id="418" w:name="_Toc471158181"/>
      <w:bookmarkStart w:id="419" w:name="_Toc335202580"/>
      <w:bookmarkStart w:id="420" w:name="_Toc335227612"/>
      <w:bookmarkStart w:id="421" w:name="_Ref288758291"/>
      <w:bookmarkStart w:id="422" w:name="_Toc289800498"/>
      <w:bookmarkStart w:id="423" w:name="_Toc335227613"/>
      <w:bookmarkStart w:id="424" w:name="_Toc328585008"/>
      <w:bookmarkStart w:id="425" w:name="_Ref472011879"/>
      <w:bookmarkStart w:id="426" w:name="_Toc519864557"/>
      <w:bookmarkEnd w:id="367"/>
      <w:bookmarkEnd w:id="368"/>
      <w:bookmarkEnd w:id="369"/>
      <w:bookmarkEnd w:id="370"/>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r w:rsidRPr="00C05105">
        <w:rPr>
          <w:rFonts w:cs="Times New Roman"/>
          <w:bCs w:val="0"/>
        </w:rPr>
        <w:t>Ochrana důvěrných informací</w:t>
      </w:r>
      <w:bookmarkEnd w:id="421"/>
      <w:bookmarkEnd w:id="422"/>
      <w:bookmarkEnd w:id="423"/>
      <w:bookmarkEnd w:id="424"/>
      <w:bookmarkEnd w:id="425"/>
      <w:bookmarkEnd w:id="426"/>
    </w:p>
    <w:p w14:paraId="4185BE17" w14:textId="77777777" w:rsidR="00EF1F53" w:rsidRPr="00C05105" w:rsidRDefault="00EF1F53" w:rsidP="00E0461D">
      <w:pPr>
        <w:pStyle w:val="Clanek11"/>
      </w:pPr>
      <w:bookmarkStart w:id="427" w:name="_Ref464229686"/>
      <w:bookmarkStart w:id="428" w:name="_Ref470718930"/>
      <w:r>
        <w:t>Informace, které se Strany dozvědí v souvislosti s touto Smlouvou nebo jejím plněním, mohou být považovány</w:t>
      </w:r>
      <w:r w:rsidRPr="00C05105">
        <w:t xml:space="preserve"> za důvěrné („</w:t>
      </w:r>
      <w:r w:rsidRPr="00C05105">
        <w:rPr>
          <w:b/>
        </w:rPr>
        <w:t>Důvěrné informace</w:t>
      </w:r>
      <w:r w:rsidRPr="00C05105">
        <w:t>“)</w:t>
      </w:r>
      <w:r>
        <w:t>, pokud je za důvěrné označí Smlouva nebo pokud si strany</w:t>
      </w:r>
      <w:r w:rsidRPr="00BA243C">
        <w:t xml:space="preserve"> </w:t>
      </w:r>
      <w:r>
        <w:t>bezodkladně sdělí, že určitou informaci považují za důvěrnou</w:t>
      </w:r>
      <w:r w:rsidRPr="00C05105">
        <w:t>.</w:t>
      </w:r>
      <w:bookmarkEnd w:id="427"/>
      <w:r w:rsidRPr="00C05105">
        <w:t xml:space="preserve"> </w:t>
      </w:r>
      <w:bookmarkEnd w:id="428"/>
    </w:p>
    <w:p w14:paraId="42DA5DA9" w14:textId="7E4F0ADE" w:rsidR="00EF1F53" w:rsidRPr="00C05105" w:rsidRDefault="00EF1F53" w:rsidP="00E0461D">
      <w:pPr>
        <w:pStyle w:val="Clanek11"/>
      </w:pPr>
      <w:bookmarkStart w:id="429" w:name="_Ref470716244"/>
      <w:r w:rsidRPr="00C05105">
        <w:t>Strany nesdělí Důvěrné informace třetí osobě, budou s nimi nakládat jako s obchodním tajemstvím, zejména uchovávat je v tajnosti, a učiní veškerá smluvní a technická opatření zabraňující jejich zneužití či prozrazení třetím osobám. Ustanovení předchozí věty se nevztahuje na případy, kdy:</w:t>
      </w:r>
      <w:bookmarkEnd w:id="429"/>
    </w:p>
    <w:p w14:paraId="4E47E60C" w14:textId="77777777" w:rsidR="00EF1F53" w:rsidRPr="00C05105" w:rsidRDefault="00EF1F53" w:rsidP="00EF1F53">
      <w:pPr>
        <w:pStyle w:val="Claneka"/>
        <w:widowControl/>
        <w:tabs>
          <w:tab w:val="clear" w:pos="992"/>
          <w:tab w:val="num" w:pos="1418"/>
        </w:tabs>
        <w:ind w:left="1418"/>
      </w:pPr>
      <w:r w:rsidRPr="00C05105">
        <w:t>Důvěrné informace mají být Objednatelem zpřístupněny na základě právního předpisu včetně práva EU nebo závazného rozhodnutí oprávněného orgánu veřejné moci;</w:t>
      </w:r>
    </w:p>
    <w:p w14:paraId="37514967" w14:textId="77777777" w:rsidR="00EF1F53" w:rsidRPr="00C05105" w:rsidRDefault="00EF1F53" w:rsidP="00EF1F53">
      <w:pPr>
        <w:pStyle w:val="Claneka"/>
        <w:widowControl/>
        <w:tabs>
          <w:tab w:val="clear" w:pos="992"/>
          <w:tab w:val="num" w:pos="1418"/>
        </w:tabs>
        <w:ind w:left="1418"/>
      </w:pPr>
      <w:r w:rsidRPr="00C05105">
        <w:t xml:space="preserve">Důvěrné informace druhé Strany sdělí osobám, které mají ze zákona stanovenou povinnost mlčenlivosti; </w:t>
      </w:r>
    </w:p>
    <w:p w14:paraId="4479D59A" w14:textId="77777777" w:rsidR="00EF1F53" w:rsidRPr="00C05105" w:rsidRDefault="00EF1F53" w:rsidP="00EF1F53">
      <w:pPr>
        <w:pStyle w:val="Claneka"/>
        <w:widowControl/>
        <w:tabs>
          <w:tab w:val="clear" w:pos="992"/>
          <w:tab w:val="num" w:pos="1418"/>
        </w:tabs>
        <w:ind w:left="1418"/>
      </w:pPr>
      <w:r w:rsidRPr="00C05105">
        <w:t>Důvěrné informace druhé Strany sdělí Poddodavatelům, je-li to nezbytné k plnění této Smlouvy a zavážou-li se takové osoby mlčenlivostí ve stejném rozsahu jako Strany;</w:t>
      </w:r>
    </w:p>
    <w:p w14:paraId="11043EFA" w14:textId="080480A2" w:rsidR="00EF1F53" w:rsidRPr="006F0379" w:rsidRDefault="00EF1F53" w:rsidP="00EF1F53">
      <w:pPr>
        <w:pStyle w:val="Claneka"/>
        <w:widowControl/>
        <w:tabs>
          <w:tab w:val="clear" w:pos="992"/>
          <w:tab w:val="num" w:pos="1418"/>
        </w:tabs>
        <w:ind w:left="1418"/>
      </w:pPr>
      <w:r w:rsidRPr="00C05105">
        <w:t xml:space="preserve">se takové Důvěrné informace stanou veřejně známými či dostupnými jinak než porušením povinností vyplývajících z tohoto Článku </w:t>
      </w:r>
      <w:r>
        <w:fldChar w:fldCharType="begin"/>
      </w:r>
      <w:r>
        <w:instrText xml:space="preserve"> REF _Ref288758291 \r \h </w:instrText>
      </w:r>
      <w:r>
        <w:fldChar w:fldCharType="separate"/>
      </w:r>
      <w:r w:rsidR="0055706F">
        <w:t>13</w:t>
      </w:r>
      <w:r>
        <w:fldChar w:fldCharType="end"/>
      </w:r>
      <w:r w:rsidRPr="00C05105">
        <w:t xml:space="preserve"> (</w:t>
      </w:r>
      <w:r w:rsidRPr="006F0379">
        <w:t>Ochrana Důvěrných informací</w:t>
      </w:r>
      <w:r w:rsidRPr="00C05105">
        <w:t>);</w:t>
      </w:r>
    </w:p>
    <w:p w14:paraId="6AF0C1FA" w14:textId="77777777" w:rsidR="00EF1F53" w:rsidRPr="006F0379" w:rsidRDefault="00EF1F53" w:rsidP="00EF1F53">
      <w:pPr>
        <w:pStyle w:val="Claneka"/>
        <w:widowControl/>
        <w:tabs>
          <w:tab w:val="clear" w:pos="992"/>
          <w:tab w:val="num" w:pos="1418"/>
        </w:tabs>
        <w:ind w:left="1418"/>
      </w:pPr>
      <w:r w:rsidRPr="00C05105">
        <w:t>se jedná o Důvěrné informace, k nimž Objednatel nabyl oprávnění dle této Smlouvy nevylučující poskytnutí Důvěrných informací třetím osobám; nebo</w:t>
      </w:r>
    </w:p>
    <w:p w14:paraId="314E86C3" w14:textId="77777777" w:rsidR="00EF1F53" w:rsidRPr="00C05105" w:rsidRDefault="00EF1F53" w:rsidP="00EF1F53">
      <w:pPr>
        <w:pStyle w:val="Claneka"/>
        <w:widowControl/>
        <w:tabs>
          <w:tab w:val="clear" w:pos="992"/>
          <w:tab w:val="num" w:pos="1418"/>
        </w:tabs>
        <w:ind w:left="1418"/>
      </w:pPr>
      <w:r w:rsidRPr="00C05105">
        <w:t>Strana dá ke zpřístupnění konkrétní vlastní Důvěrné informace souhlas.</w:t>
      </w:r>
    </w:p>
    <w:p w14:paraId="2C94B2E5" w14:textId="77777777" w:rsidR="00EF1F53" w:rsidRPr="00C05105" w:rsidRDefault="00EF1F53" w:rsidP="00EF1F53">
      <w:pPr>
        <w:pStyle w:val="Nadpis1"/>
        <w:rPr>
          <w:rFonts w:cs="Times New Roman"/>
        </w:rPr>
      </w:pPr>
      <w:bookmarkStart w:id="430" w:name="_Toc519864558"/>
      <w:bookmarkStart w:id="431" w:name="_Toc328585010"/>
      <w:bookmarkStart w:id="432" w:name="_Toc335227615"/>
      <w:bookmarkStart w:id="433" w:name="_Ref328394176"/>
      <w:bookmarkStart w:id="434" w:name="_Ref291179101"/>
      <w:bookmarkStart w:id="435" w:name="_Toc289800492"/>
      <w:bookmarkStart w:id="436" w:name="_Ref472011912"/>
      <w:bookmarkStart w:id="437" w:name="_Ref535388159"/>
      <w:bookmarkStart w:id="438" w:name="_Ref32307895"/>
      <w:r w:rsidRPr="00C05105">
        <w:rPr>
          <w:rFonts w:cs="Times New Roman"/>
          <w:bCs w:val="0"/>
        </w:rPr>
        <w:t>Záruka a Práva z vadného plnění</w:t>
      </w:r>
      <w:bookmarkEnd w:id="430"/>
      <w:bookmarkEnd w:id="431"/>
      <w:bookmarkEnd w:id="432"/>
      <w:bookmarkEnd w:id="433"/>
      <w:bookmarkEnd w:id="434"/>
      <w:bookmarkEnd w:id="435"/>
      <w:bookmarkEnd w:id="436"/>
      <w:bookmarkEnd w:id="437"/>
      <w:bookmarkEnd w:id="438"/>
    </w:p>
    <w:p w14:paraId="5F9FBCAD" w14:textId="1AD4FEE2" w:rsidR="00EF1F53" w:rsidRPr="0070454C" w:rsidRDefault="00EF1F53" w:rsidP="00E0461D">
      <w:pPr>
        <w:pStyle w:val="Clanek11"/>
      </w:pPr>
      <w:bookmarkStart w:id="439" w:name="_Ref302998477"/>
      <w:r w:rsidRPr="00C05105">
        <w:t xml:space="preserve">Zhotovitel uděluje Objednateli záruku za jakost </w:t>
      </w:r>
      <w:r w:rsidRPr="0070454C">
        <w:t xml:space="preserve">Díla a jednotlivých výstupů Fází po dobu </w:t>
      </w:r>
      <w:r w:rsidR="0070454C" w:rsidRPr="0070454C">
        <w:t>5</w:t>
      </w:r>
      <w:r w:rsidRPr="0070454C">
        <w:t xml:space="preserve"> </w:t>
      </w:r>
      <w:r w:rsidR="007E1D42" w:rsidRPr="0070454C">
        <w:t>let</w:t>
      </w:r>
      <w:r w:rsidRPr="0070454C">
        <w:t xml:space="preserve"> ode dne provedení Díla („</w:t>
      </w:r>
      <w:r w:rsidRPr="0070454C">
        <w:rPr>
          <w:b/>
        </w:rPr>
        <w:t>Záruční doba</w:t>
      </w:r>
      <w:r w:rsidRPr="0070454C">
        <w:t>“)</w:t>
      </w:r>
      <w:r w:rsidR="0070454C">
        <w:t xml:space="preserve"> pokud není v příloze č. 1 uvedeno něco jiného</w:t>
      </w:r>
      <w:r w:rsidRPr="0070454C">
        <w:t>.</w:t>
      </w:r>
      <w:bookmarkEnd w:id="439"/>
    </w:p>
    <w:p w14:paraId="0E162F9D" w14:textId="1FC5A3F3" w:rsidR="00EF1F53" w:rsidRPr="0061400F" w:rsidRDefault="00EF1F53" w:rsidP="00E0461D">
      <w:pPr>
        <w:pStyle w:val="Clanek11"/>
      </w:pPr>
      <w:bookmarkStart w:id="440" w:name="_Ref472005411"/>
      <w:bookmarkStart w:id="441" w:name="_Ref289698119"/>
      <w:bookmarkStart w:id="442" w:name="_Ref334182952"/>
      <w:r w:rsidRPr="0070454C">
        <w:t xml:space="preserve">Zhotovitel odpovídá za vady zjevné, skryté i právní, které má Dílo v době provedení </w:t>
      </w:r>
      <w:r w:rsidR="007E1D42" w:rsidRPr="0070454C">
        <w:t>Díla (tzn. v době podpisu Závěrečného akceptačního protokolu)</w:t>
      </w:r>
      <w:r w:rsidRPr="0070454C">
        <w:t>, a</w:t>
      </w:r>
      <w:r w:rsidRPr="0061400F">
        <w:t xml:space="preserve"> dále za ty, které se na něm vyskytnou v Záruční době. </w:t>
      </w:r>
      <w:r>
        <w:t xml:space="preserve">Strany pro zamezení pochybnostem prohlašují, že po dobu trvání Servisní smlouvy budou vady odstraňovány v rámci Servisní </w:t>
      </w:r>
      <w:r w:rsidRPr="0068681C">
        <w:t xml:space="preserve">smlouvy a za podmínek v ní sjednaných pro Služby podpory, tzn. že Zhotovitel odstraní jednotlivé vady ve lhůtách uvedených </w:t>
      </w:r>
      <w:r w:rsidR="0068681C" w:rsidRPr="0068681C">
        <w:t>v bodu 2 Přílohy A Servisní smlouvy</w:t>
      </w:r>
      <w:r w:rsidRPr="0068681C">
        <w:t>. Zhotovitel je povinen vady odstranit ve</w:t>
      </w:r>
      <w:r>
        <w:t xml:space="preserve"> lhůtách dle předchozí věty i v případě, že v době Záruční doby Servisní smlouva nebude účinná nebo závazek založený Servisní smlouvou zanikne</w:t>
      </w:r>
      <w:r w:rsidRPr="0061400F">
        <w:t xml:space="preserve">. </w:t>
      </w:r>
      <w:bookmarkEnd w:id="440"/>
      <w:r>
        <w:t xml:space="preserve"> </w:t>
      </w:r>
    </w:p>
    <w:p w14:paraId="042D49B2" w14:textId="13E87F0B" w:rsidR="00EF1F53" w:rsidRPr="00C05105" w:rsidRDefault="00EF1F53" w:rsidP="00EF1F53">
      <w:pPr>
        <w:pStyle w:val="Nadpis1"/>
        <w:rPr>
          <w:rFonts w:cs="Times New Roman"/>
        </w:rPr>
      </w:pPr>
      <w:bookmarkStart w:id="443" w:name="_Toc289703753"/>
      <w:bookmarkStart w:id="444" w:name="_Toc289705877"/>
      <w:bookmarkStart w:id="445" w:name="_Ref471220646"/>
      <w:bookmarkStart w:id="446" w:name="_Ref472011931"/>
      <w:bookmarkStart w:id="447" w:name="_Toc519864559"/>
      <w:bookmarkEnd w:id="441"/>
      <w:bookmarkEnd w:id="442"/>
      <w:bookmarkEnd w:id="443"/>
      <w:bookmarkEnd w:id="444"/>
      <w:r w:rsidRPr="00C05105">
        <w:rPr>
          <w:rFonts w:cs="Times New Roman"/>
          <w:bCs w:val="0"/>
        </w:rPr>
        <w:t>Nárok na náhradu újmy</w:t>
      </w:r>
      <w:bookmarkEnd w:id="445"/>
      <w:bookmarkEnd w:id="446"/>
      <w:bookmarkEnd w:id="447"/>
    </w:p>
    <w:p w14:paraId="5870D2DB" w14:textId="77777777" w:rsidR="00EF1F53" w:rsidRPr="00C05105" w:rsidRDefault="00EF1F53" w:rsidP="00E0461D">
      <w:pPr>
        <w:pStyle w:val="Clanek11"/>
      </w:pPr>
      <w:r w:rsidRPr="00C05105">
        <w:t>Zhotovitel nahradí Objednateli prokazatelnou újmu případně vzniklou na základě ztráty či poškození dat v důsledku činnosti Zhotovitele, a to vše včetně regresní náhrady případných přiznaných nároků třetích osob vůči Objednateli. To neplatí, došlo-li k daným důsledkům výhradně činností Objednatele nebo osob Objednatelem pověřených, případně jiných dodavatelů Objednatele.</w:t>
      </w:r>
    </w:p>
    <w:p w14:paraId="7B56074D" w14:textId="77777777" w:rsidR="00EF1F53" w:rsidRPr="00C05105" w:rsidRDefault="00EF1F53" w:rsidP="00E0461D">
      <w:pPr>
        <w:pStyle w:val="Clanek11"/>
      </w:pPr>
      <w:r w:rsidRPr="00C05105">
        <w:t>Za okolnost vylučující povinnost k náhradě újmy se nepovažuje jakékoliv prodlení s plněním povinností smluvních partnerů Zhotovitele, stávka zaměstnanců Zhotovitele a jeho smluvních partnerů, jakož i</w:t>
      </w:r>
      <w:r>
        <w:t xml:space="preserve"> úpadek, </w:t>
      </w:r>
      <w:r w:rsidRPr="00C05105">
        <w:t>likvidace či jiná obdobná událost týkající se Zhotovitele nebo jakéhokoliv smluvního partnera Zhotovitele a exekuce majetku Zhotovitele nebo jakéhokoliv smluvního partnera Zhotovitele. Strana se zavazuje druhou Stranu informovat o tom, že nastala okolnost vylučující povinnost k náhradě újmy, bez zbytečného odkladu poté, co bude objektivně možné takovouto komunikaci uskutečnit.</w:t>
      </w:r>
    </w:p>
    <w:p w14:paraId="2E631CD2" w14:textId="1165F17E" w:rsidR="00EF1F53" w:rsidRPr="00C05105" w:rsidRDefault="00EF1F53" w:rsidP="00EF1F53">
      <w:pPr>
        <w:pStyle w:val="Nadpis1"/>
        <w:rPr>
          <w:rFonts w:cs="Times New Roman"/>
        </w:rPr>
      </w:pPr>
      <w:bookmarkStart w:id="448" w:name="_Toc511775006"/>
      <w:bookmarkStart w:id="449" w:name="_Toc516157069"/>
      <w:bookmarkStart w:id="450" w:name="_Toc516166290"/>
      <w:bookmarkStart w:id="451" w:name="_Toc516241767"/>
      <w:bookmarkStart w:id="452" w:name="_Toc516257310"/>
      <w:bookmarkStart w:id="453" w:name="_Ref288759601"/>
      <w:bookmarkStart w:id="454" w:name="_Toc289800494"/>
      <w:bookmarkStart w:id="455" w:name="_Toc335227617"/>
      <w:bookmarkStart w:id="456" w:name="_Toc328585012"/>
      <w:bookmarkStart w:id="457" w:name="_Toc519864560"/>
      <w:bookmarkEnd w:id="448"/>
      <w:bookmarkEnd w:id="449"/>
      <w:bookmarkEnd w:id="450"/>
      <w:bookmarkEnd w:id="451"/>
      <w:bookmarkEnd w:id="452"/>
      <w:r w:rsidRPr="00C05105">
        <w:rPr>
          <w:rFonts w:cs="Times New Roman"/>
          <w:bCs w:val="0"/>
        </w:rPr>
        <w:t>Smluvní pokuty</w:t>
      </w:r>
      <w:bookmarkEnd w:id="453"/>
      <w:bookmarkEnd w:id="454"/>
      <w:bookmarkEnd w:id="455"/>
      <w:bookmarkEnd w:id="456"/>
      <w:bookmarkEnd w:id="457"/>
    </w:p>
    <w:p w14:paraId="2B5563E8" w14:textId="11C3FBA9" w:rsidR="00EF1F53" w:rsidRPr="00C05105" w:rsidRDefault="00EF1F53" w:rsidP="00E0461D">
      <w:pPr>
        <w:pStyle w:val="Clanek11"/>
      </w:pPr>
      <w:bookmarkStart w:id="458" w:name="_Ref288753998"/>
      <w:r w:rsidRPr="00C05105">
        <w:t xml:space="preserve">Aniž by byla dotčena práva Objednatele podle Článku </w:t>
      </w:r>
      <w:r>
        <w:fldChar w:fldCharType="begin"/>
      </w:r>
      <w:r>
        <w:instrText xml:space="preserve"> REF _Ref32308605 \r \h </w:instrText>
      </w:r>
      <w:r>
        <w:fldChar w:fldCharType="separate"/>
      </w:r>
      <w:r w:rsidR="0055706F">
        <w:t>17</w:t>
      </w:r>
      <w:r>
        <w:fldChar w:fldCharType="end"/>
      </w:r>
      <w:r w:rsidRPr="00C05105">
        <w:t xml:space="preserve"> (</w:t>
      </w:r>
      <w:r w:rsidRPr="00C05105">
        <w:rPr>
          <w:i/>
        </w:rPr>
        <w:t>Ukončení smluvního vztahu</w:t>
      </w:r>
      <w:r w:rsidRPr="00C05105">
        <w:t>), vzniká Objednateli vůči Zhotoviteli právo na zaplacení smluvní pokuty v následujících případech:</w:t>
      </w:r>
      <w:bookmarkEnd w:id="458"/>
    </w:p>
    <w:p w14:paraId="05E676EE" w14:textId="559EF81F" w:rsidR="00EF1F53" w:rsidRPr="00C05105" w:rsidRDefault="00EF1F53" w:rsidP="00EF1F53">
      <w:pPr>
        <w:pStyle w:val="Claneka"/>
        <w:widowControl/>
      </w:pPr>
      <w:bookmarkStart w:id="459" w:name="_Ref32307858"/>
      <w:bookmarkStart w:id="460" w:name="_Ref288753981"/>
      <w:r w:rsidRPr="00C05105">
        <w:t>poruší-li Zhotovitel svoji povinnost řádně a včas</w:t>
      </w:r>
      <w:r w:rsidRPr="00C05105">
        <w:rPr>
          <w:b/>
          <w:i/>
        </w:rPr>
        <w:t xml:space="preserve"> </w:t>
      </w:r>
      <w:r w:rsidRPr="00B54E99">
        <w:t>předat všechny výstupy Fáze</w:t>
      </w:r>
      <w:r>
        <w:rPr>
          <w:b/>
        </w:rPr>
        <w:t xml:space="preserve"> </w:t>
      </w:r>
      <w:r w:rsidRPr="00C1446C">
        <w:t xml:space="preserve">tak, aby </w:t>
      </w:r>
      <w:r>
        <w:t>byla Fáze dokončena do konce doby pro provedení Fáze</w:t>
      </w:r>
      <w:r>
        <w:rPr>
          <w:szCs w:val="22"/>
        </w:rPr>
        <w:t xml:space="preserve"> </w:t>
      </w:r>
      <w:r>
        <w:t>stanovené</w:t>
      </w:r>
      <w:r w:rsidR="006E7011">
        <w:rPr>
          <w:lang w:val="en-US"/>
        </w:rPr>
        <w:t xml:space="preserve"> v</w:t>
      </w:r>
      <w:r w:rsidR="00F42C31">
        <w:rPr>
          <w:lang w:val="en-US"/>
        </w:rPr>
        <w:t xml:space="preserve"> </w:t>
      </w:r>
      <w:r w:rsidRPr="00C1446C">
        <w:t>Harmonogram</w:t>
      </w:r>
      <w:r>
        <w:t>u</w:t>
      </w:r>
      <w:r w:rsidRPr="00C1446C">
        <w:t xml:space="preserve">, </w:t>
      </w:r>
      <w:r>
        <w:t xml:space="preserve">musí </w:t>
      </w:r>
      <w:r w:rsidRPr="00C1446C">
        <w:t>Zhotovitel</w:t>
      </w:r>
      <w:r w:rsidRPr="00C05105">
        <w:t xml:space="preserve"> uhradit Objednateli smluvní pokutu </w:t>
      </w:r>
      <w:r w:rsidRPr="00541E0C">
        <w:t xml:space="preserve">ve výši </w:t>
      </w:r>
      <w:r w:rsidR="00F0792A">
        <w:rPr>
          <w:lang w:val="en-US"/>
        </w:rPr>
        <w:t>2</w:t>
      </w:r>
      <w:r w:rsidR="00601AA2">
        <w:rPr>
          <w:lang w:val="en-US"/>
        </w:rPr>
        <w:t>.</w:t>
      </w:r>
      <w:r w:rsidR="00576E89">
        <w:rPr>
          <w:lang w:val="en-US"/>
        </w:rPr>
        <w:t>000</w:t>
      </w:r>
      <w:r w:rsidR="00AF1E05">
        <w:rPr>
          <w:lang w:val="en-US"/>
        </w:rPr>
        <w:t>,-</w:t>
      </w:r>
      <w:r>
        <w:t xml:space="preserve"> </w:t>
      </w:r>
      <w:r w:rsidRPr="006A2478">
        <w:t>Kč</w:t>
      </w:r>
      <w:r w:rsidRPr="006056F8">
        <w:t xml:space="preserve"> </w:t>
      </w:r>
      <w:r w:rsidRPr="00C05105">
        <w:t xml:space="preserve">za každý započatý den </w:t>
      </w:r>
      <w:r w:rsidRPr="007F0068">
        <w:rPr>
          <w:b/>
        </w:rPr>
        <w:t>prodlení s dokončením konkrétní Fáze</w:t>
      </w:r>
      <w:r w:rsidRPr="00C05105">
        <w:t>;</w:t>
      </w:r>
      <w:bookmarkEnd w:id="459"/>
      <w:r w:rsidRPr="00C05105">
        <w:t xml:space="preserve"> </w:t>
      </w:r>
    </w:p>
    <w:p w14:paraId="756D2C0D" w14:textId="2B7E8BF8" w:rsidR="00EF1F53" w:rsidRPr="00F42C31" w:rsidRDefault="00EF1F53" w:rsidP="00EF1F53">
      <w:pPr>
        <w:pStyle w:val="Claneka"/>
        <w:widowControl/>
      </w:pPr>
      <w:bookmarkStart w:id="461" w:name="_Ref99444290"/>
      <w:bookmarkEnd w:id="460"/>
      <w:r w:rsidRPr="00F42C31">
        <w:t>předá-li Zhotovitel k Akceptačnímu řízení výstup Fáze</w:t>
      </w:r>
      <w:r w:rsidR="00F82B00" w:rsidRPr="00F42C31">
        <w:t xml:space="preserve"> </w:t>
      </w:r>
      <w:r w:rsidR="00E0461D">
        <w:t xml:space="preserve">1, </w:t>
      </w:r>
      <w:r w:rsidR="00F82B00" w:rsidRPr="00F42C31">
        <w:t>2, 3</w:t>
      </w:r>
      <w:r w:rsidRPr="00F42C31">
        <w:t xml:space="preserve">, který </w:t>
      </w:r>
      <w:r w:rsidRPr="00F42C31">
        <w:rPr>
          <w:b/>
        </w:rPr>
        <w:t>není způsobilý k akceptaci</w:t>
      </w:r>
      <w:r w:rsidRPr="00F42C31">
        <w:t xml:space="preserve"> (Čl. 6.3) pro Vady kategorie A,</w:t>
      </w:r>
      <w:r w:rsidR="000C215D" w:rsidRPr="00F42C31">
        <w:t xml:space="preserve"> </w:t>
      </w:r>
      <w:r w:rsidRPr="00F42C31">
        <w:t xml:space="preserve">musí Zhotovitel uhradit Objednateli smluvní pokutu ve výši </w:t>
      </w:r>
      <w:r w:rsidR="00F0792A">
        <w:rPr>
          <w:lang w:val="en-US"/>
        </w:rPr>
        <w:t>2</w:t>
      </w:r>
      <w:r w:rsidR="00576E89" w:rsidRPr="00F42C31">
        <w:rPr>
          <w:lang w:val="en-US"/>
        </w:rPr>
        <w:t>0</w:t>
      </w:r>
      <w:r w:rsidR="00601AA2" w:rsidRPr="00F42C31">
        <w:rPr>
          <w:lang w:val="en-US"/>
        </w:rPr>
        <w:t>.</w:t>
      </w:r>
      <w:r w:rsidR="00576E89" w:rsidRPr="00F42C31">
        <w:rPr>
          <w:lang w:val="en-US"/>
        </w:rPr>
        <w:t>000</w:t>
      </w:r>
      <w:r w:rsidR="00AF1E05" w:rsidRPr="00F42C31">
        <w:rPr>
          <w:lang w:val="en-US"/>
        </w:rPr>
        <w:t>,-</w:t>
      </w:r>
      <w:r w:rsidRPr="00F42C31">
        <w:t xml:space="preserve"> Kč za každý jednotlivý případ</w:t>
      </w:r>
      <w:bookmarkEnd w:id="461"/>
      <w:r w:rsidR="00C15749" w:rsidRPr="00F42C31">
        <w:t>;</w:t>
      </w:r>
    </w:p>
    <w:p w14:paraId="3F3E5ACB" w14:textId="2CBFEAED" w:rsidR="00C15749" w:rsidRPr="00C05105" w:rsidRDefault="00537977" w:rsidP="00EF1F53">
      <w:pPr>
        <w:pStyle w:val="Claneka"/>
        <w:widowControl/>
      </w:pPr>
      <w:r>
        <w:t>bude</w:t>
      </w:r>
      <w:r w:rsidR="00C15749" w:rsidRPr="00C05105">
        <w:t xml:space="preserve">-li Zhotovitel </w:t>
      </w:r>
      <w:r>
        <w:t>v prodlení s</w:t>
      </w:r>
      <w:r w:rsidR="00C15749" w:rsidRPr="00C05105">
        <w:t xml:space="preserve"> </w:t>
      </w:r>
      <w:r w:rsidR="00C15749">
        <w:t>odstran</w:t>
      </w:r>
      <w:r>
        <w:t>ěním</w:t>
      </w:r>
      <w:r w:rsidR="00C15749">
        <w:t xml:space="preserve"> vad</w:t>
      </w:r>
      <w:r>
        <w:t xml:space="preserve"> uvedených </w:t>
      </w:r>
      <w:r w:rsidR="00C15749">
        <w:t>Objednatelem ve výhradách v Akceptačním protokolu</w:t>
      </w:r>
      <w:r w:rsidR="00C15749" w:rsidRPr="00C1446C">
        <w:t xml:space="preserve">, </w:t>
      </w:r>
      <w:r w:rsidR="00C15749">
        <w:t xml:space="preserve">musí </w:t>
      </w:r>
      <w:r w:rsidR="00C15749" w:rsidRPr="00C1446C">
        <w:t>Zhotovitel</w:t>
      </w:r>
      <w:r w:rsidR="00C15749" w:rsidRPr="00C05105">
        <w:t xml:space="preserve"> uhradit Objednateli smluvní pokutu </w:t>
      </w:r>
      <w:r w:rsidR="00C15749" w:rsidRPr="00541E0C">
        <w:t xml:space="preserve">ve výši </w:t>
      </w:r>
      <w:r w:rsidR="00F0792A">
        <w:rPr>
          <w:lang w:val="en-US"/>
        </w:rPr>
        <w:t>2</w:t>
      </w:r>
      <w:r w:rsidR="0023164F">
        <w:rPr>
          <w:lang w:val="en-US"/>
        </w:rPr>
        <w:t>.000</w:t>
      </w:r>
      <w:r w:rsidR="00C15749">
        <w:rPr>
          <w:lang w:val="en-US"/>
        </w:rPr>
        <w:t>,-</w:t>
      </w:r>
      <w:r>
        <w:rPr>
          <w:lang w:val="en-US"/>
        </w:rPr>
        <w:t> </w:t>
      </w:r>
      <w:r w:rsidR="00C15749" w:rsidRPr="006A2478">
        <w:t>Kč</w:t>
      </w:r>
      <w:r w:rsidR="00C15749" w:rsidRPr="006056F8">
        <w:t xml:space="preserve"> </w:t>
      </w:r>
      <w:r w:rsidR="00C15749" w:rsidRPr="00C05105">
        <w:t xml:space="preserve">za každý započatý den </w:t>
      </w:r>
      <w:r w:rsidR="00C15749" w:rsidRPr="007F0068">
        <w:rPr>
          <w:b/>
        </w:rPr>
        <w:t>prodlení s</w:t>
      </w:r>
      <w:r w:rsidR="00C15749">
        <w:rPr>
          <w:b/>
        </w:rPr>
        <w:t> odstraněním vady;</w:t>
      </w:r>
    </w:p>
    <w:p w14:paraId="783FD346" w14:textId="3B8BAD68" w:rsidR="00EF1F53" w:rsidRPr="007C4D40" w:rsidRDefault="00EF1F53" w:rsidP="00EF1F53">
      <w:pPr>
        <w:pStyle w:val="Claneka"/>
        <w:widowControl/>
      </w:pPr>
      <w:bookmarkStart w:id="462" w:name="_Ref291173070"/>
      <w:r w:rsidRPr="007C4D40">
        <w:t xml:space="preserve">za každé jednotlivé </w:t>
      </w:r>
      <w:r w:rsidRPr="007C4D40">
        <w:rPr>
          <w:b/>
        </w:rPr>
        <w:t>porušení povinnosti chránit Důvěrné informace</w:t>
      </w:r>
      <w:r w:rsidRPr="007C4D40">
        <w:t xml:space="preserve"> dle Článku </w:t>
      </w:r>
      <w:r w:rsidRPr="007C4D40">
        <w:fldChar w:fldCharType="begin"/>
      </w:r>
      <w:r w:rsidRPr="007C4D40">
        <w:instrText xml:space="preserve"> REF _Ref470716244 \r \h </w:instrText>
      </w:r>
      <w:r>
        <w:instrText xml:space="preserve"> \* MERGEFORMAT </w:instrText>
      </w:r>
      <w:r w:rsidRPr="007C4D40">
        <w:fldChar w:fldCharType="separate"/>
      </w:r>
      <w:r w:rsidR="0055706F">
        <w:t>13.2</w:t>
      </w:r>
      <w:r w:rsidRPr="007C4D40">
        <w:fldChar w:fldCharType="end"/>
      </w:r>
      <w:r w:rsidRPr="007C4D40">
        <w:t xml:space="preserve"> je porušující Strana povinna zaplatit druhé Straně smluvní pokutu ve výši </w:t>
      </w:r>
      <w:proofErr w:type="gramStart"/>
      <w:r w:rsidR="00A2205E">
        <w:t>10</w:t>
      </w:r>
      <w:r w:rsidR="00601AA2">
        <w:rPr>
          <w:lang w:val="en-US"/>
        </w:rPr>
        <w:t>.000,-</w:t>
      </w:r>
      <w:proofErr w:type="gramEnd"/>
      <w:r w:rsidR="000C215D">
        <w:rPr>
          <w:lang w:val="en-US"/>
        </w:rPr>
        <w:t xml:space="preserve"> </w:t>
      </w:r>
      <w:r w:rsidRPr="006F3A9A">
        <w:t>Kč</w:t>
      </w:r>
      <w:r w:rsidRPr="007C4D40">
        <w:t xml:space="preserve">, přičemž toto ujednání o smluvní pokutě je účinné do uplynutí </w:t>
      </w:r>
      <w:r w:rsidR="00AF1E05">
        <w:rPr>
          <w:lang w:val="en-US"/>
        </w:rPr>
        <w:t>5</w:t>
      </w:r>
      <w:r w:rsidRPr="007C4D40">
        <w:t xml:space="preserve"> let ode dne ukončení této Smlouvy nebo Servisní smlouvy (jako celku) podle toho, která z nich bude ukončena později;</w:t>
      </w:r>
    </w:p>
    <w:p w14:paraId="43991BA4" w14:textId="0F6F097A" w:rsidR="00EF1F53" w:rsidRPr="007C4D40" w:rsidRDefault="00EF1F53" w:rsidP="00EF1F53">
      <w:pPr>
        <w:pStyle w:val="Claneka"/>
        <w:widowControl/>
      </w:pPr>
      <w:r w:rsidRPr="007C4D40">
        <w:t xml:space="preserve">poruší-li Zhotovitel povinnost udržovat v platnosti </w:t>
      </w:r>
      <w:r w:rsidRPr="007C4D40">
        <w:rPr>
          <w:b/>
        </w:rPr>
        <w:t>pojištění</w:t>
      </w:r>
      <w:r w:rsidRPr="007C4D40">
        <w:t xml:space="preserve"> dle Článku </w:t>
      </w:r>
      <w:r w:rsidRPr="007C4D40">
        <w:fldChar w:fldCharType="begin"/>
      </w:r>
      <w:r w:rsidRPr="007C4D40">
        <w:instrText xml:space="preserve"> REF _Ref471218034 \r \h </w:instrText>
      </w:r>
      <w:r>
        <w:instrText xml:space="preserve"> \* MERGEFORMAT </w:instrText>
      </w:r>
      <w:r w:rsidRPr="007C4D40">
        <w:fldChar w:fldCharType="separate"/>
      </w:r>
      <w:r w:rsidR="0055706F">
        <w:t>10</w:t>
      </w:r>
      <w:r w:rsidRPr="007C4D40">
        <w:fldChar w:fldCharType="end"/>
      </w:r>
      <w:r w:rsidRPr="007C4D40">
        <w:t xml:space="preserve"> (</w:t>
      </w:r>
      <w:r w:rsidRPr="007C4D40">
        <w:rPr>
          <w:i/>
        </w:rPr>
        <w:t>Pojištění</w:t>
      </w:r>
      <w:r w:rsidRPr="007C4D40">
        <w:t xml:space="preserve">) musí uhradit Objednateli za toto porušení smluvní pokutu ve výši </w:t>
      </w:r>
      <w:proofErr w:type="gramStart"/>
      <w:r w:rsidR="00F0792A">
        <w:rPr>
          <w:lang w:val="en-US"/>
        </w:rPr>
        <w:t>2</w:t>
      </w:r>
      <w:r w:rsidR="00A2205E">
        <w:rPr>
          <w:lang w:val="en-US"/>
        </w:rPr>
        <w:t>0</w:t>
      </w:r>
      <w:r w:rsidR="00601AA2">
        <w:rPr>
          <w:lang w:val="en-US"/>
        </w:rPr>
        <w:t>.000,-</w:t>
      </w:r>
      <w:proofErr w:type="gramEnd"/>
      <w:r w:rsidRPr="007C4D40">
        <w:t xml:space="preserve"> Kč za každé zjištěné porušení této povinnosti;</w:t>
      </w:r>
    </w:p>
    <w:p w14:paraId="63C63C1E" w14:textId="4564F65A" w:rsidR="00EF1F53" w:rsidRDefault="00EF1F53" w:rsidP="00EF1F53">
      <w:pPr>
        <w:pStyle w:val="Claneka"/>
        <w:widowControl/>
      </w:pPr>
      <w:r w:rsidRPr="007C4D40">
        <w:t xml:space="preserve">poruší-li Zhotovitel povinnost chránit </w:t>
      </w:r>
      <w:r w:rsidRPr="007C4D40">
        <w:rPr>
          <w:b/>
        </w:rPr>
        <w:t>Osobní údaje</w:t>
      </w:r>
      <w:r w:rsidRPr="007C4D40">
        <w:t xml:space="preserve"> v souladu s</w:t>
      </w:r>
      <w:r w:rsidR="00F06265">
        <w:t> </w:t>
      </w:r>
      <w:r w:rsidR="00F06265" w:rsidRPr="00F06265">
        <w:rPr>
          <w:b/>
          <w:bCs/>
        </w:rPr>
        <w:t xml:space="preserve">Přílohou č. </w:t>
      </w:r>
      <w:r w:rsidR="008E5DC4">
        <w:rPr>
          <w:b/>
          <w:bCs/>
        </w:rPr>
        <w:t>5</w:t>
      </w:r>
      <w:r w:rsidR="00F06265">
        <w:t xml:space="preserve"> </w:t>
      </w:r>
      <w:r w:rsidR="00F06265">
        <w:rPr>
          <w:lang w:val="en-US"/>
        </w:rPr>
        <w:t>[</w:t>
      </w:r>
      <w:r w:rsidR="00F06265" w:rsidRPr="00F06265">
        <w:rPr>
          <w:i/>
          <w:iCs/>
        </w:rPr>
        <w:t>Ochrana osobních údajů</w:t>
      </w:r>
      <w:r w:rsidR="00F06265">
        <w:rPr>
          <w:lang w:val="en-US"/>
        </w:rPr>
        <w:t>]</w:t>
      </w:r>
      <w:r w:rsidRPr="007C4D40">
        <w:t xml:space="preserve">, vzniká Objednateli nárok na zaplacení smluvní pokuty ve výši </w:t>
      </w:r>
      <w:r w:rsidR="00A2205E">
        <w:rPr>
          <w:lang w:val="en-US"/>
        </w:rPr>
        <w:t>10</w:t>
      </w:r>
      <w:r w:rsidR="00601AA2">
        <w:rPr>
          <w:lang w:val="en-US"/>
        </w:rPr>
        <w:t xml:space="preserve">.000,- </w:t>
      </w:r>
      <w:r w:rsidRPr="007C4D40">
        <w:t>Kč za každé zjištěné porušení této povinnosti;</w:t>
      </w:r>
    </w:p>
    <w:p w14:paraId="46FD270F" w14:textId="7A3F8A22" w:rsidR="00EF1F53" w:rsidRDefault="00EF1F53" w:rsidP="00EF1F53">
      <w:pPr>
        <w:pStyle w:val="Claneka"/>
        <w:widowControl/>
      </w:pPr>
      <w:r>
        <w:t xml:space="preserve">za </w:t>
      </w:r>
      <w:r w:rsidRPr="00C65A0F">
        <w:rPr>
          <w:b/>
        </w:rPr>
        <w:t>porušení jakékoli jiné povinnosti</w:t>
      </w:r>
      <w:r>
        <w:t xml:space="preserve"> Zhotovitele (než jsou povinnosti uvedené shora v tomto Článku </w:t>
      </w:r>
      <w:r>
        <w:fldChar w:fldCharType="begin"/>
      </w:r>
      <w:r>
        <w:instrText xml:space="preserve"> REF _Ref288753998 \r \h </w:instrText>
      </w:r>
      <w:r>
        <w:fldChar w:fldCharType="separate"/>
      </w:r>
      <w:r w:rsidR="0055706F">
        <w:t>16.1</w:t>
      </w:r>
      <w:r>
        <w:fldChar w:fldCharType="end"/>
      </w:r>
      <w:r>
        <w:t xml:space="preserve">) vyplývající z této Smlouvy smluvní pokutu </w:t>
      </w:r>
      <w:r w:rsidRPr="00C05105">
        <w:t xml:space="preserve">ve výši </w:t>
      </w:r>
      <w:proofErr w:type="gramStart"/>
      <w:r w:rsidR="00F0792A">
        <w:t>5</w:t>
      </w:r>
      <w:r w:rsidR="00601AA2">
        <w:rPr>
          <w:lang w:val="en-US"/>
        </w:rPr>
        <w:t>.000,-</w:t>
      </w:r>
      <w:proofErr w:type="gramEnd"/>
      <w:r>
        <w:t xml:space="preserve"> </w:t>
      </w:r>
      <w:r w:rsidRPr="00141D52">
        <w:t>Kč</w:t>
      </w:r>
      <w:r w:rsidRPr="00F73F03">
        <w:t xml:space="preserve"> za</w:t>
      </w:r>
      <w:r>
        <w:t xml:space="preserve"> každé takové porušení</w:t>
      </w:r>
      <w:r w:rsidR="00601AA2">
        <w:t>.</w:t>
      </w:r>
      <w:r w:rsidRPr="00C05105">
        <w:t xml:space="preserve"> </w:t>
      </w:r>
    </w:p>
    <w:bookmarkEnd w:id="462"/>
    <w:p w14:paraId="78D05452" w14:textId="77777777" w:rsidR="00EF1F53" w:rsidRPr="00C05105" w:rsidRDefault="00EF1F53" w:rsidP="00E0461D">
      <w:pPr>
        <w:pStyle w:val="Clanek11"/>
      </w:pPr>
      <w:r w:rsidRPr="00C05105">
        <w:t>Právo na zaplacení smluvních pokut dle této Smlouvy nevzniká v případě, že je porušení povinnosti Zhotovitele či prodlení s plněním povinnosti Zhotovitele způsobené:</w:t>
      </w:r>
    </w:p>
    <w:p w14:paraId="6B3FC0E0" w14:textId="77777777" w:rsidR="00EF1F53" w:rsidRPr="00C05105" w:rsidRDefault="00EF1F53" w:rsidP="00EF1F53">
      <w:pPr>
        <w:pStyle w:val="Claneka"/>
        <w:widowControl/>
      </w:pPr>
      <w:r w:rsidRPr="00C05105">
        <w:t xml:space="preserve">neposkytnutím součinnosti Objednatelem včas v souladu s touto Smlouvou nebo jiným prodlením Objednatele; </w:t>
      </w:r>
    </w:p>
    <w:p w14:paraId="07D75195" w14:textId="77777777" w:rsidR="00EF1F53" w:rsidRPr="00C05105" w:rsidRDefault="00EF1F53" w:rsidP="00EF1F53">
      <w:pPr>
        <w:pStyle w:val="Claneka"/>
        <w:widowControl/>
      </w:pPr>
      <w:r w:rsidRPr="00C05105">
        <w:t xml:space="preserve">okolnostmi vylučujícími povinnost k náhradě újmy dle § 2913 odst. 2 Občanského zákoníku; </w:t>
      </w:r>
    </w:p>
    <w:p w14:paraId="6A616C83" w14:textId="77777777" w:rsidR="00EF1F53" w:rsidRPr="00C05105" w:rsidRDefault="00EF1F53" w:rsidP="00EF1F53">
      <w:pPr>
        <w:pStyle w:val="Claneka"/>
        <w:widowControl/>
      </w:pPr>
      <w:r w:rsidRPr="00C05105">
        <w:t>porušením povinností Objednatele; nebo</w:t>
      </w:r>
    </w:p>
    <w:p w14:paraId="368CBDF3" w14:textId="77777777" w:rsidR="00EF1F53" w:rsidRPr="00C05105" w:rsidRDefault="00EF1F53" w:rsidP="00EF1F53">
      <w:pPr>
        <w:pStyle w:val="Claneka"/>
        <w:widowControl/>
      </w:pPr>
      <w:r w:rsidRPr="00C05105">
        <w:t>stanoví-li tak tato Smlouva.</w:t>
      </w:r>
    </w:p>
    <w:p w14:paraId="505FDD61" w14:textId="77777777" w:rsidR="00EF1F53" w:rsidRPr="00C05105" w:rsidRDefault="00EF1F53" w:rsidP="00E0461D">
      <w:pPr>
        <w:pStyle w:val="Clanek11"/>
      </w:pPr>
      <w:r w:rsidRPr="00C05105">
        <w:t>Zaplacením smluvní pokuty není dotčeno právo poškozené Strany domáhat se náhrady újmy v plném rozsahu.</w:t>
      </w:r>
    </w:p>
    <w:p w14:paraId="08BCC4BB" w14:textId="43283680" w:rsidR="00EF1F53" w:rsidRDefault="00EF1F53" w:rsidP="00E0461D">
      <w:pPr>
        <w:pStyle w:val="Clanek11"/>
      </w:pPr>
      <w:bookmarkStart w:id="463" w:name="_Ref503810446"/>
      <w:bookmarkStart w:id="464" w:name="_Ref32309991"/>
      <w:r w:rsidRPr="00C05105">
        <w:t>Smluvní pokuty, na jejichž zaplacení vznikne oprávněné Straně nárok v souladu s touto Smlouvou, nepřekročí v součtu celkem částku odpovídající Ceně Díla. Ustanovení tohoto Článku</w:t>
      </w:r>
      <w:bookmarkEnd w:id="463"/>
      <w:r w:rsidRPr="00C05105">
        <w:t xml:space="preserve"> </w:t>
      </w:r>
      <w:r>
        <w:t>16.4</w:t>
      </w:r>
      <w:r w:rsidRPr="00C05105">
        <w:t xml:space="preserve"> není a nemůže být vykládáno jako omezení výše náhrady újmy.</w:t>
      </w:r>
      <w:bookmarkEnd w:id="464"/>
    </w:p>
    <w:p w14:paraId="51A5DCCC" w14:textId="19DE77A1" w:rsidR="007F09E5" w:rsidRPr="007F09E5" w:rsidRDefault="007F09E5" w:rsidP="00E0461D">
      <w:pPr>
        <w:pStyle w:val="Clanek11"/>
      </w:pPr>
      <w:r w:rsidRPr="007F09E5">
        <w:t xml:space="preserve">Pokud v důsledku porušení povinností </w:t>
      </w:r>
      <w:r>
        <w:t>Z</w:t>
      </w:r>
      <w:r w:rsidRPr="007F09E5">
        <w:t xml:space="preserve">hotovitele stanovených touto smlouvou nebude Objednateli uhrazen finanční podíl nebo jeho část z Integrovaného regionálního operačního programu na projektu </w:t>
      </w:r>
      <w:bookmarkStart w:id="465" w:name="_Hlk133499724"/>
      <w:r w:rsidR="00513B69" w:rsidRPr="00513B69">
        <w:rPr>
          <w:b/>
        </w:rPr>
        <w:t>„</w:t>
      </w:r>
      <w:r w:rsidR="00783106">
        <w:rPr>
          <w:b/>
        </w:rPr>
        <w:t>Bezpečnost datového centra města Dobříš</w:t>
      </w:r>
      <w:r w:rsidR="00513B69" w:rsidRPr="00513B69">
        <w:rPr>
          <w:b/>
        </w:rPr>
        <w:t>“</w:t>
      </w:r>
      <w:bookmarkEnd w:id="465"/>
      <w:r w:rsidRPr="007F09E5">
        <w:t xml:space="preserve">, registrační číslo projektu: </w:t>
      </w:r>
      <w:r w:rsidR="00783106">
        <w:rPr>
          <w:b/>
        </w:rPr>
        <w:t>CZ.06.01.01/00/22_004/0000230</w:t>
      </w:r>
      <w:r w:rsidRPr="007F09E5">
        <w:t>, bude Zhotovitel povinen uhradit Objednateli takto způsobenou škodu (celý podíl z Integrovaného regionálního operačního programu na projektu týkajícího se tohoto díla ve výši, kterou vyčíslí Objednatel a písemně sdělí Zhotoviteli).</w:t>
      </w:r>
    </w:p>
    <w:p w14:paraId="44C64234" w14:textId="5A73D76F" w:rsidR="007F09E5" w:rsidRPr="00C05105" w:rsidRDefault="007F09E5" w:rsidP="00E0461D">
      <w:pPr>
        <w:pStyle w:val="Clanek11"/>
      </w:pPr>
      <w:r w:rsidRPr="007F09E5">
        <w:t xml:space="preserve">Nesplní-li Zhotovitel své závazky stanovené v čl. </w:t>
      </w:r>
      <w:r>
        <w:t>4.1</w:t>
      </w:r>
      <w:r w:rsidRPr="007F09E5">
        <w:t xml:space="preserve">. této </w:t>
      </w:r>
      <w:r>
        <w:t>S</w:t>
      </w:r>
      <w:r w:rsidRPr="007F09E5">
        <w:t>mlouvy a Objednateli v důsledku toho vznikne škoda (např. uhrazením sankcí uložených příslušným finančním úřadem v důsledku pozdní úhrady DPH u prací a dodávek podléhajících režimu přenesené daňové povinnosti), bude Zhotovitel povinen objednateli tuto škodu v plném rozsahu uhradit.</w:t>
      </w:r>
    </w:p>
    <w:p w14:paraId="4CD40264" w14:textId="77777777" w:rsidR="00EF1F53" w:rsidRDefault="00EF1F53" w:rsidP="00E0461D">
      <w:pPr>
        <w:pStyle w:val="Clanek11"/>
      </w:pPr>
      <w:r w:rsidRPr="00C05105">
        <w:t xml:space="preserve">Splatnost smluvních pokut činí 10 dnů ode dne doručení výzvy k její úhradě. </w:t>
      </w:r>
      <w:r w:rsidRPr="00C05105" w:rsidDel="008C2F73">
        <w:t xml:space="preserve"> </w:t>
      </w:r>
    </w:p>
    <w:p w14:paraId="7C6C829A" w14:textId="2B9BAE07" w:rsidR="00EF1F53" w:rsidRPr="00C05105" w:rsidRDefault="00EF1F53" w:rsidP="00EF1F53">
      <w:pPr>
        <w:pStyle w:val="Nadpis1"/>
        <w:rPr>
          <w:rFonts w:cs="Times New Roman"/>
        </w:rPr>
      </w:pPr>
      <w:bookmarkStart w:id="466" w:name="_Toc519864561"/>
      <w:bookmarkStart w:id="467" w:name="_Toc328585013"/>
      <w:bookmarkStart w:id="468" w:name="_Toc335227618"/>
      <w:bookmarkStart w:id="469" w:name="_Ref322712838"/>
      <w:bookmarkStart w:id="470" w:name="_Ref32308605"/>
      <w:r w:rsidRPr="00C05105">
        <w:rPr>
          <w:rFonts w:cs="Times New Roman"/>
          <w:bCs w:val="0"/>
        </w:rPr>
        <w:t>Ukončení smluvního vztahu</w:t>
      </w:r>
      <w:bookmarkEnd w:id="466"/>
      <w:bookmarkEnd w:id="467"/>
      <w:bookmarkEnd w:id="468"/>
      <w:bookmarkEnd w:id="469"/>
      <w:bookmarkEnd w:id="470"/>
    </w:p>
    <w:p w14:paraId="69DB4AB3" w14:textId="77777777" w:rsidR="00EF1F53" w:rsidRDefault="00EF1F53" w:rsidP="00E0461D">
      <w:pPr>
        <w:pStyle w:val="Clanek11"/>
      </w:pPr>
      <w:bookmarkStart w:id="471" w:name="_Ref318462215"/>
      <w:r w:rsidRPr="00C05105">
        <w:t>Tato Smlouva a Servisní smlouva jsou vzájemně závislými smlouvami. Zánik této Smlouvy jiným způsobem než splněním, nebo neplatnost této Smlouvy způsobuje zánik Servisní smlouvy, a to s obdobnými právními účinky. Zánik nebo neplatnost Servisní smlouvy však nemá za následek zánik této Smlouvy.</w:t>
      </w:r>
      <w:bookmarkEnd w:id="471"/>
      <w:r w:rsidRPr="00C05105">
        <w:t xml:space="preserve"> </w:t>
      </w:r>
    </w:p>
    <w:p w14:paraId="1CCD9F81" w14:textId="77777777" w:rsidR="00EF1F53" w:rsidRPr="00C05105" w:rsidRDefault="00EF1F53" w:rsidP="00E0461D">
      <w:pPr>
        <w:pStyle w:val="Clanek11"/>
      </w:pPr>
      <w:r>
        <w:t>Smlouvu je možné ukončit dohodou Stran, výpovědí či odstoupením od Smlouvy.</w:t>
      </w:r>
    </w:p>
    <w:p w14:paraId="176CCF9D" w14:textId="3C0F3570" w:rsidR="00EF1F53" w:rsidRDefault="00EF1F53" w:rsidP="00E0461D">
      <w:pPr>
        <w:pStyle w:val="Clanek11"/>
      </w:pPr>
      <w:bookmarkStart w:id="472" w:name="_Ref511250123"/>
      <w:bookmarkStart w:id="473" w:name="_Ref27047415"/>
      <w:bookmarkStart w:id="474" w:name="_Ref511846465"/>
      <w:bookmarkStart w:id="475" w:name="_Ref516479171"/>
      <w:bookmarkStart w:id="476" w:name="_Ref469424057"/>
      <w:bookmarkStart w:id="477" w:name="_Ref465697714"/>
      <w:bookmarkStart w:id="478" w:name="_Ref288757061"/>
      <w:r>
        <w:t xml:space="preserve">Objednatel může </w:t>
      </w:r>
      <w:r w:rsidRPr="00094E05">
        <w:t>vypovědět</w:t>
      </w:r>
      <w:r w:rsidRPr="00C05105">
        <w:t xml:space="preserve"> Smlouv</w:t>
      </w:r>
      <w:r>
        <w:t>u</w:t>
      </w:r>
      <w:r w:rsidRPr="00C05105">
        <w:t xml:space="preserve"> bez uvedení důvodu</w:t>
      </w:r>
      <w:bookmarkEnd w:id="472"/>
      <w:r w:rsidRPr="00712564">
        <w:t xml:space="preserve"> </w:t>
      </w:r>
      <w:r>
        <w:t xml:space="preserve">s </w:t>
      </w:r>
      <w:r w:rsidRPr="00C05105">
        <w:t>výpovědní dob</w:t>
      </w:r>
      <w:r>
        <w:t xml:space="preserve">ou </w:t>
      </w:r>
      <w:r w:rsidR="00576E89">
        <w:rPr>
          <w:lang w:val="en-US"/>
        </w:rPr>
        <w:t>3</w:t>
      </w:r>
      <w:r>
        <w:t xml:space="preserve"> měsíce, která </w:t>
      </w:r>
      <w:r w:rsidRPr="00BA650E">
        <w:rPr>
          <w:rFonts w:cs="Times New Roman"/>
        </w:rPr>
        <w:t xml:space="preserve">počíná běžet prvním dnem měsíce následujícího po doručení </w:t>
      </w:r>
      <w:r w:rsidR="00DD1FD7">
        <w:rPr>
          <w:rFonts w:cs="Times New Roman"/>
        </w:rPr>
        <w:t xml:space="preserve">písemné </w:t>
      </w:r>
      <w:r w:rsidRPr="00BA650E">
        <w:rPr>
          <w:rFonts w:cs="Times New Roman"/>
        </w:rPr>
        <w:t>výpovědi</w:t>
      </w:r>
      <w:r>
        <w:rPr>
          <w:rFonts w:cs="Times New Roman"/>
        </w:rPr>
        <w:t xml:space="preserve"> Zhotoviteli</w:t>
      </w:r>
      <w:r w:rsidRPr="00C05105">
        <w:t>.</w:t>
      </w:r>
      <w:bookmarkEnd w:id="473"/>
      <w:r>
        <w:t xml:space="preserve"> </w:t>
      </w:r>
      <w:r w:rsidRPr="00C05105">
        <w:t>Ustanovení Článku 1</w:t>
      </w:r>
      <w:r>
        <w:t>8</w:t>
      </w:r>
      <w:r w:rsidRPr="00C05105">
        <w:t xml:space="preserve"> (</w:t>
      </w:r>
      <w:r w:rsidRPr="0057475C">
        <w:rPr>
          <w:i/>
        </w:rPr>
        <w:t>Vypořádání v případě zániku smluvního vztahu</w:t>
      </w:r>
      <w:r w:rsidRPr="00C05105">
        <w:t xml:space="preserve">) se užijí přiměřeně. Zhotovitel </w:t>
      </w:r>
      <w:r>
        <w:t>nesmí</w:t>
      </w:r>
      <w:r w:rsidRPr="00C05105">
        <w:t xml:space="preserve"> vypovědět tuto Smlouvu</w:t>
      </w:r>
      <w:r w:rsidR="008E54CA">
        <w:t xml:space="preserve"> dříve než po uplynutí 5 let od okamžiku spuštění plného provozu (tj. Fáze 4). Po uplynutí 5 let od okamžiku spuštění plného provozu (tj. Fáze 4) může Zhotovitel </w:t>
      </w:r>
      <w:r w:rsidR="008E54CA" w:rsidRPr="00094E05">
        <w:t>vypovědět</w:t>
      </w:r>
      <w:r w:rsidR="008E54CA" w:rsidRPr="00C05105">
        <w:t xml:space="preserve"> Smlouv</w:t>
      </w:r>
      <w:r w:rsidR="008E54CA">
        <w:t>u</w:t>
      </w:r>
      <w:r w:rsidR="008E54CA" w:rsidRPr="00C05105">
        <w:t xml:space="preserve"> bez uvedení důvodu</w:t>
      </w:r>
      <w:r w:rsidR="008E54CA" w:rsidRPr="00712564">
        <w:t xml:space="preserve"> </w:t>
      </w:r>
      <w:r w:rsidR="008E54CA">
        <w:t xml:space="preserve">s </w:t>
      </w:r>
      <w:r w:rsidR="008E54CA" w:rsidRPr="00C05105">
        <w:t>výpovědní dob</w:t>
      </w:r>
      <w:r w:rsidR="008E54CA">
        <w:t xml:space="preserve">ou </w:t>
      </w:r>
      <w:r w:rsidR="008E54CA">
        <w:rPr>
          <w:lang w:val="en-US"/>
        </w:rPr>
        <w:t>3</w:t>
      </w:r>
      <w:r w:rsidR="008E54CA">
        <w:t xml:space="preserve"> měsíce, která </w:t>
      </w:r>
      <w:r w:rsidR="008E54CA" w:rsidRPr="00BA650E">
        <w:rPr>
          <w:rFonts w:cs="Times New Roman"/>
        </w:rPr>
        <w:t xml:space="preserve">počíná běžet prvním dnem měsíce následujícího po doručení </w:t>
      </w:r>
      <w:r w:rsidR="008E54CA">
        <w:rPr>
          <w:rFonts w:cs="Times New Roman"/>
        </w:rPr>
        <w:t xml:space="preserve">písemné </w:t>
      </w:r>
      <w:r w:rsidR="008E54CA" w:rsidRPr="00BA650E">
        <w:rPr>
          <w:rFonts w:cs="Times New Roman"/>
        </w:rPr>
        <w:t>výpovědi</w:t>
      </w:r>
      <w:r w:rsidR="008E54CA">
        <w:rPr>
          <w:rFonts w:cs="Times New Roman"/>
        </w:rPr>
        <w:t xml:space="preserve"> Objednateli.</w:t>
      </w:r>
      <w:r w:rsidR="008E54CA">
        <w:t xml:space="preserve"> </w:t>
      </w:r>
    </w:p>
    <w:bookmarkEnd w:id="474"/>
    <w:bookmarkEnd w:id="475"/>
    <w:bookmarkEnd w:id="476"/>
    <w:p w14:paraId="02F602F4" w14:textId="77777777" w:rsidR="00EF1F53" w:rsidRPr="00C05105" w:rsidRDefault="00EF1F53" w:rsidP="00E0461D">
      <w:pPr>
        <w:pStyle w:val="Clanek11"/>
      </w:pPr>
      <w:r>
        <w:t xml:space="preserve">Strany mohou </w:t>
      </w:r>
      <w:r w:rsidRPr="00C05105">
        <w:t>odstoup</w:t>
      </w:r>
      <w:r>
        <w:t>it</w:t>
      </w:r>
      <w:r w:rsidRPr="00C05105">
        <w:t xml:space="preserve"> od Smlouvy</w:t>
      </w:r>
      <w:r>
        <w:t xml:space="preserve"> ze zákonných důvodů nebo </w:t>
      </w:r>
      <w:bookmarkEnd w:id="477"/>
      <w:r w:rsidRPr="00C05105">
        <w:t xml:space="preserve">v případech stanovených touto Smlouvou. </w:t>
      </w:r>
    </w:p>
    <w:p w14:paraId="32DC07DC" w14:textId="7C4E1B73" w:rsidR="00EF1F53" w:rsidRPr="00CB13F2" w:rsidRDefault="00EF1F53" w:rsidP="00EF1F53">
      <w:pPr>
        <w:pStyle w:val="Claneka"/>
        <w:widowControl/>
      </w:pPr>
      <w:r>
        <w:t>Odstoupení o</w:t>
      </w:r>
      <w:r w:rsidRPr="00C05105">
        <w:t xml:space="preserve">d této Smlouvy je účinné a Smlouva zaniká dnem doručení </w:t>
      </w:r>
      <w:r w:rsidR="00DD1FD7">
        <w:t>písemného</w:t>
      </w:r>
      <w:r w:rsidRPr="00C05105">
        <w:t xml:space="preserve"> odstoupení druhé Straně, není-li v odstoupení stanoveno pozdější datum</w:t>
      </w:r>
      <w:r>
        <w:t>.</w:t>
      </w:r>
      <w:r w:rsidRPr="00C05105">
        <w:t xml:space="preserve"> Od Smlouvy jako celku je možné odstoupit pouze s </w:t>
      </w:r>
      <w:r w:rsidRPr="008B6AE3">
        <w:t xml:space="preserve">účinky </w:t>
      </w:r>
      <w:r w:rsidRPr="008B6AE3">
        <w:rPr>
          <w:i/>
        </w:rPr>
        <w:t xml:space="preserve">ex </w:t>
      </w:r>
      <w:proofErr w:type="spellStart"/>
      <w:r w:rsidRPr="008B6AE3">
        <w:rPr>
          <w:i/>
        </w:rPr>
        <w:t>nunc</w:t>
      </w:r>
      <w:proofErr w:type="spellEnd"/>
      <w:r w:rsidRPr="008B6AE3">
        <w:t xml:space="preserve"> (do budoucna), jinak</w:t>
      </w:r>
      <w:r w:rsidRPr="00CB13F2">
        <w:t xml:space="preserve"> v souladu s touto Smlouvou.</w:t>
      </w:r>
    </w:p>
    <w:p w14:paraId="3E2645C3" w14:textId="77777777" w:rsidR="00EF1F53" w:rsidRPr="00C05105" w:rsidRDefault="00EF1F53" w:rsidP="00EF1F53">
      <w:pPr>
        <w:pStyle w:val="Claneka"/>
        <w:widowControl/>
      </w:pPr>
      <w:r w:rsidRPr="00C05105">
        <w:t>Strany se dohodly na vyloučení použití § 1978 odst. 2 Občanského zákoníku, který stanoví, že marné uplynutí dodatečné lhůty stanovené k plnění má za následek odstoupení od této Smlouvy bez dalšího.</w:t>
      </w:r>
    </w:p>
    <w:p w14:paraId="5D4F1537" w14:textId="6177C830" w:rsidR="00EF1F53" w:rsidRPr="00C05105" w:rsidRDefault="00EF1F53" w:rsidP="00E0461D">
      <w:pPr>
        <w:pStyle w:val="Clanek11"/>
        <w:rPr>
          <w:b/>
        </w:rPr>
      </w:pPr>
      <w:r w:rsidRPr="00C05105">
        <w:rPr>
          <w:u w:val="single"/>
        </w:rPr>
        <w:t>Odstoupení od Smlouvy Objednatelem</w:t>
      </w:r>
      <w:bookmarkEnd w:id="478"/>
      <w:r w:rsidRPr="00C05105">
        <w:rPr>
          <w:u w:val="single"/>
        </w:rPr>
        <w:t>.</w:t>
      </w:r>
      <w:r w:rsidRPr="00C05105">
        <w:rPr>
          <w:b/>
        </w:rPr>
        <w:t xml:space="preserve"> </w:t>
      </w:r>
      <w:r w:rsidRPr="00C05105">
        <w:t xml:space="preserve">Objednatel </w:t>
      </w:r>
      <w:r>
        <w:t xml:space="preserve">může </w:t>
      </w:r>
      <w:r w:rsidRPr="00C05105">
        <w:t>o</w:t>
      </w:r>
      <w:r>
        <w:t xml:space="preserve">dstoupit od této Smlouvy </w:t>
      </w:r>
      <w:r w:rsidRPr="00C05105">
        <w:t>zejména v</w:t>
      </w:r>
      <w:r w:rsidR="00AF1E05">
        <w:t> </w:t>
      </w:r>
      <w:r w:rsidRPr="00C05105">
        <w:t>případě, že:</w:t>
      </w:r>
    </w:p>
    <w:p w14:paraId="3DEDD4D8" w14:textId="77777777" w:rsidR="00EF1F53" w:rsidRDefault="00EF1F53" w:rsidP="00EF1F53">
      <w:pPr>
        <w:pStyle w:val="Claneka"/>
        <w:widowControl/>
      </w:pPr>
      <w:r w:rsidRPr="00C05105">
        <w:t xml:space="preserve">Zhotovitel je v prodlení s provedením Díla či </w:t>
      </w:r>
      <w:r>
        <w:t xml:space="preserve">s dokončením </w:t>
      </w:r>
      <w:r w:rsidRPr="00C05105">
        <w:t xml:space="preserve">jakékoliv Fáze Díla déle než 5 dnů a nezjedná nápravu ani do </w:t>
      </w:r>
      <w:r>
        <w:t>10</w:t>
      </w:r>
      <w:r w:rsidRPr="00C05105">
        <w:t xml:space="preserve"> dnů od doručení písemného oznámení Objednatele o takovém prodlení;</w:t>
      </w:r>
    </w:p>
    <w:p w14:paraId="680B3197" w14:textId="77777777" w:rsidR="00EF1F53" w:rsidRPr="00C05105" w:rsidRDefault="00EF1F53" w:rsidP="00EF1F53">
      <w:pPr>
        <w:pStyle w:val="Claneka"/>
        <w:widowControl/>
      </w:pPr>
      <w:r>
        <w:t>Zhotovitel poruší svoji povinnost předložit doklad o pojištění do 15 dnů od účinnosti této Smlouvy dle věty první Článku 10.3;</w:t>
      </w:r>
    </w:p>
    <w:p w14:paraId="107A66DE" w14:textId="77777777" w:rsidR="00EF1F53" w:rsidRPr="00C05105" w:rsidRDefault="00EF1F53" w:rsidP="00EF1F53">
      <w:pPr>
        <w:pStyle w:val="Claneka"/>
        <w:widowControl/>
      </w:pPr>
      <w:r w:rsidRPr="00C05105">
        <w:t>Zhotovitel poruší kteroukoli svoji povinnost dle této Smlouvy podstatným způsobem;</w:t>
      </w:r>
    </w:p>
    <w:p w14:paraId="42C91389" w14:textId="77777777" w:rsidR="00EF1F53" w:rsidRPr="00C05105" w:rsidRDefault="00EF1F53" w:rsidP="00EF1F53">
      <w:pPr>
        <w:pStyle w:val="Claneka"/>
        <w:widowControl/>
      </w:pPr>
      <w:r w:rsidRPr="00C05105">
        <w:t>Zhotovitel poruší kteroukoli svoji povinnost dle této Smlouvy jiným než podstatným způsobem a nezjedná nápravu ani v dodatečné přiměřené lhůtě po doručení písemného oznámení Objednatele o takovém prodlení, přičemž daná lhůta nebude kratší než 15 dnů;</w:t>
      </w:r>
    </w:p>
    <w:p w14:paraId="36FF5426" w14:textId="77777777" w:rsidR="00EF1F53" w:rsidRPr="00C05105" w:rsidRDefault="00EF1F53" w:rsidP="00EF1F53">
      <w:pPr>
        <w:pStyle w:val="Claneka"/>
        <w:widowControl/>
      </w:pPr>
      <w:r w:rsidRPr="00C05105">
        <w:t xml:space="preserve">Zhotovitel podá insolvenční návrh jako dlužník ve smyslu § 98 Insolvenčního zákona, nebo insolvenční soud nerozhodne o insolvenčním návrhu na Zhotovitele do šesti (6) měsíců od zahájení insolvenčního řízení, nebo insolvenční soud vydá rozhodnutí o úpadku zhotovitele ve smyslu § 136 Insolvenčního zákona; </w:t>
      </w:r>
    </w:p>
    <w:p w14:paraId="7C4C066D" w14:textId="16F448C8" w:rsidR="00EF1F53" w:rsidRPr="00C05105" w:rsidRDefault="00EF1F53" w:rsidP="00EF1F53">
      <w:pPr>
        <w:pStyle w:val="Claneka"/>
        <w:widowControl/>
      </w:pPr>
      <w:r w:rsidRPr="00C05105">
        <w:t xml:space="preserve">je přijato rozhodnutí o povinném nebo dobrovolném zrušení Zhotovitele (vyjma případů sloučení nebo splynutí); </w:t>
      </w:r>
    </w:p>
    <w:p w14:paraId="57A42D5F" w14:textId="77777777" w:rsidR="00475497" w:rsidRDefault="00EF1F53" w:rsidP="00EF1F53">
      <w:pPr>
        <w:pStyle w:val="Claneka"/>
        <w:widowControl/>
      </w:pPr>
      <w:r w:rsidRPr="00C05105">
        <w:t>okolnost vylučující povinnost k náhradě újmy kterékoli ze Stran trvá déle než 90 dnů</w:t>
      </w:r>
      <w:r w:rsidR="00475497">
        <w:t>;</w:t>
      </w:r>
    </w:p>
    <w:p w14:paraId="2203691F" w14:textId="77777777" w:rsidR="003305AF" w:rsidRDefault="00475497" w:rsidP="00EF1F53">
      <w:pPr>
        <w:pStyle w:val="Claneka"/>
        <w:widowControl/>
      </w:pPr>
      <w:r>
        <w:t>Zhotovitel či Poddodavatel je nebo se v průběhu účinnosti Smlouvy stane osobou, na kterou se vztahuje zákaz zadání veřejné zakázky dle § 48a ZZVZ</w:t>
      </w:r>
      <w:r w:rsidR="003305AF">
        <w:t>;</w:t>
      </w:r>
    </w:p>
    <w:p w14:paraId="0B9F6E86" w14:textId="37E07D9C" w:rsidR="00EF1F53" w:rsidRPr="00C05105" w:rsidRDefault="003305AF" w:rsidP="00EF1F53">
      <w:pPr>
        <w:pStyle w:val="Claneka"/>
        <w:widowControl/>
      </w:pPr>
      <w:r>
        <w:t>nastala změna uvedená v Článku 21.3</w:t>
      </w:r>
      <w:r w:rsidR="00EF1F53" w:rsidRPr="00C05105">
        <w:t>.</w:t>
      </w:r>
    </w:p>
    <w:p w14:paraId="7E5FC5F2" w14:textId="77777777" w:rsidR="00EF1F53" w:rsidRPr="00C05105" w:rsidRDefault="00EF1F53" w:rsidP="00E0461D">
      <w:pPr>
        <w:pStyle w:val="Clanek11"/>
        <w:rPr>
          <w:b/>
        </w:rPr>
      </w:pPr>
      <w:bookmarkStart w:id="479" w:name="_Ref290852204"/>
      <w:r>
        <w:rPr>
          <w:u w:val="single"/>
        </w:rPr>
        <w:t xml:space="preserve">Odstoupení od Smlouvy </w:t>
      </w:r>
      <w:r w:rsidRPr="00C05105">
        <w:rPr>
          <w:u w:val="single"/>
        </w:rPr>
        <w:t>Zhotovitelem</w:t>
      </w:r>
      <w:bookmarkEnd w:id="479"/>
      <w:r w:rsidRPr="00C05105">
        <w:rPr>
          <w:u w:val="single"/>
        </w:rPr>
        <w:t>.</w:t>
      </w:r>
      <w:r w:rsidRPr="00C05105">
        <w:rPr>
          <w:b/>
        </w:rPr>
        <w:t xml:space="preserve"> </w:t>
      </w:r>
      <w:r w:rsidRPr="00C05105">
        <w:t xml:space="preserve">Zhotovitel </w:t>
      </w:r>
      <w:r>
        <w:t xml:space="preserve">může odstoupit od této Smlouvy </w:t>
      </w:r>
      <w:r w:rsidRPr="00C05105">
        <w:t>pouze v případě jejího podstatného porušení, jestliže:</w:t>
      </w:r>
    </w:p>
    <w:p w14:paraId="3B39C8C1" w14:textId="77777777" w:rsidR="00EF1F53" w:rsidRPr="008B6AE3" w:rsidRDefault="00EF1F53" w:rsidP="00EF1F53">
      <w:pPr>
        <w:pStyle w:val="Claneka"/>
        <w:widowControl/>
      </w:pPr>
      <w:r w:rsidRPr="008B6AE3">
        <w:t>Objednatel nezaplatil jakoukoli dlužnou částku za provedení Díla dle této Smlouvy řádně a včas a toto porušení nenapravil ani do třiceti (30) dnů ode dne obdržení písemné výzvy k nápravě;</w:t>
      </w:r>
    </w:p>
    <w:p w14:paraId="32D7670F" w14:textId="77777777" w:rsidR="00EF1F53" w:rsidRPr="00C05105" w:rsidRDefault="00EF1F53" w:rsidP="00EF1F53">
      <w:pPr>
        <w:pStyle w:val="Claneka"/>
        <w:widowControl/>
      </w:pPr>
      <w:r w:rsidRPr="00C05105">
        <w:t>Objednatel poruší jinou povinnost dle této Smlouvy podstatným způsobem a ve lhůtě třiceti (30) dnů ode dne obdržení písemné výzvy k nápravě toto své porušení nenapraví.</w:t>
      </w:r>
    </w:p>
    <w:p w14:paraId="0C998737" w14:textId="77777777" w:rsidR="00EF1F53" w:rsidRPr="00CE134C" w:rsidRDefault="00EF1F53" w:rsidP="00E0461D">
      <w:pPr>
        <w:pStyle w:val="Clanek11"/>
      </w:pPr>
      <w:bookmarkStart w:id="480" w:name="_Toc328585014"/>
      <w:bookmarkStart w:id="481" w:name="_Toc335227619"/>
      <w:r>
        <w:t>V</w:t>
      </w:r>
      <w:r w:rsidRPr="00C05105">
        <w:t>znikne-li Objednateli právo odstoupit od této Smlouvy, může podle své volby o</w:t>
      </w:r>
      <w:r>
        <w:t xml:space="preserve">dstoupit od této Smlouvy </w:t>
      </w:r>
      <w:r w:rsidRPr="00C05105">
        <w:t>v celém rozsahu či jen od některé části Díla určené Objednatelem.</w:t>
      </w:r>
      <w:r w:rsidRPr="00CE134C">
        <w:t xml:space="preserve"> </w:t>
      </w:r>
    </w:p>
    <w:p w14:paraId="78E4F782" w14:textId="06EC0BE0" w:rsidR="00EF1F53" w:rsidRPr="007F09E5" w:rsidRDefault="00EF1F53" w:rsidP="00E0461D">
      <w:pPr>
        <w:pStyle w:val="Clanek11"/>
      </w:pPr>
      <w:bookmarkStart w:id="482" w:name="_Ref469512616"/>
      <w:r w:rsidRPr="007F09E5">
        <w:rPr>
          <w:u w:val="single"/>
        </w:rPr>
        <w:t>Přetrvávající ustanovení.</w:t>
      </w:r>
      <w:r w:rsidRPr="007F09E5">
        <w:rPr>
          <w:b/>
        </w:rPr>
        <w:t xml:space="preserve"> </w:t>
      </w:r>
      <w:r w:rsidRPr="007F09E5">
        <w:t xml:space="preserve">Zánik smluvního vztahu založeného touto Smlouvou nemá vliv na ustanovení této Smlouvy, která dle své povahy mají trvat i po jejím ukončení, zejména Články 8 (Práva duševního vlastnictví), 9 (Zdrojový kód), 10 (Pojištění), 13 (Ochrana Důvěrných informací), </w:t>
      </w:r>
      <w:r w:rsidRPr="007F09E5">
        <w:fldChar w:fldCharType="begin"/>
      </w:r>
      <w:r w:rsidRPr="007F09E5">
        <w:instrText xml:space="preserve"> REF _Ref472011912 \r \h  \* MERGEFORMAT </w:instrText>
      </w:r>
      <w:r w:rsidRPr="007F09E5">
        <w:fldChar w:fldCharType="separate"/>
      </w:r>
      <w:r w:rsidR="0055706F" w:rsidRPr="007F09E5">
        <w:t>14</w:t>
      </w:r>
      <w:r w:rsidRPr="007F09E5">
        <w:fldChar w:fldCharType="end"/>
      </w:r>
      <w:r w:rsidRPr="007F09E5">
        <w:t xml:space="preserve"> (Záruka a práva z vadného plnění), </w:t>
      </w:r>
      <w:r w:rsidRPr="007F09E5">
        <w:fldChar w:fldCharType="begin"/>
      </w:r>
      <w:r w:rsidRPr="007F09E5">
        <w:instrText xml:space="preserve"> REF _Ref472011931 \r \h  \* MERGEFORMAT </w:instrText>
      </w:r>
      <w:r w:rsidRPr="007F09E5">
        <w:fldChar w:fldCharType="separate"/>
      </w:r>
      <w:r w:rsidR="0055706F" w:rsidRPr="007F09E5">
        <w:t>15</w:t>
      </w:r>
      <w:r w:rsidRPr="007F09E5">
        <w:fldChar w:fldCharType="end"/>
      </w:r>
      <w:r w:rsidRPr="007F09E5">
        <w:t xml:space="preserve"> (Nárok na náhradu újmy), </w:t>
      </w:r>
      <w:r w:rsidRPr="007F09E5">
        <w:fldChar w:fldCharType="begin"/>
      </w:r>
      <w:r w:rsidRPr="007F09E5">
        <w:instrText xml:space="preserve"> REF _Ref288759601 \r \h  \* MERGEFORMAT </w:instrText>
      </w:r>
      <w:r w:rsidRPr="007F09E5">
        <w:fldChar w:fldCharType="separate"/>
      </w:r>
      <w:r w:rsidR="0055706F" w:rsidRPr="007F09E5">
        <w:t>16</w:t>
      </w:r>
      <w:r w:rsidRPr="007F09E5">
        <w:fldChar w:fldCharType="end"/>
      </w:r>
      <w:r w:rsidRPr="007F09E5">
        <w:t xml:space="preserve"> (Smluvní pokuty), 18 (Vypořádání v případě zániku smluvního vztahu), 19 (Komunikace Stran), 20 (Kontrola provádění Díla a opatření dle ZKB), 21.2 (Ochrana osobních údajů), 22 (Rozhodné právo a řešení sporů), 23 (Závěrečná ustanovení) a tento Článek 17.</w:t>
      </w:r>
      <w:r w:rsidR="003A729C" w:rsidRPr="007F09E5">
        <w:t>8</w:t>
      </w:r>
      <w:r w:rsidRPr="007F09E5">
        <w:t>.</w:t>
      </w:r>
      <w:bookmarkEnd w:id="482"/>
      <w:r w:rsidRPr="007F09E5">
        <w:t xml:space="preserve"> </w:t>
      </w:r>
    </w:p>
    <w:p w14:paraId="02F82EB7" w14:textId="77777777" w:rsidR="00EF1F53" w:rsidRPr="00C05105" w:rsidRDefault="00EF1F53" w:rsidP="00EF1F53">
      <w:pPr>
        <w:pStyle w:val="Nadpis1"/>
        <w:rPr>
          <w:rFonts w:cs="Times New Roman"/>
        </w:rPr>
      </w:pPr>
      <w:bookmarkStart w:id="483" w:name="_Toc519864562"/>
      <w:bookmarkStart w:id="484" w:name="_Ref511847011"/>
      <w:bookmarkStart w:id="485" w:name="_Ref472011988"/>
      <w:r w:rsidRPr="00C05105">
        <w:rPr>
          <w:rFonts w:cs="Times New Roman"/>
          <w:bCs w:val="0"/>
        </w:rPr>
        <w:t>Vypořádání v případě zániku smluvního vztahu</w:t>
      </w:r>
      <w:bookmarkEnd w:id="483"/>
      <w:bookmarkEnd w:id="484"/>
      <w:bookmarkEnd w:id="485"/>
    </w:p>
    <w:p w14:paraId="0624D8F5" w14:textId="77777777" w:rsidR="00EF1F53" w:rsidRPr="00C05105" w:rsidRDefault="00EF1F53" w:rsidP="00E0461D">
      <w:pPr>
        <w:pStyle w:val="Clanek11"/>
      </w:pPr>
      <w:bookmarkStart w:id="486" w:name="_Ref289703203"/>
      <w:bookmarkStart w:id="487" w:name="_Ref289094048"/>
      <w:bookmarkEnd w:id="480"/>
      <w:bookmarkEnd w:id="481"/>
      <w:r w:rsidRPr="00C05105">
        <w:t xml:space="preserve">V případě zániku smluvního vztahu založeného touto Smlouvou </w:t>
      </w:r>
      <w:r>
        <w:t xml:space="preserve">může </w:t>
      </w:r>
      <w:r w:rsidRPr="00C05105">
        <w:t>Objednatel:</w:t>
      </w:r>
      <w:bookmarkEnd w:id="486"/>
    </w:p>
    <w:p w14:paraId="4EA3E481" w14:textId="77777777" w:rsidR="00EF1F53" w:rsidRPr="00C05105" w:rsidRDefault="00EF1F53" w:rsidP="00EF1F53">
      <w:pPr>
        <w:pStyle w:val="Claneka"/>
        <w:widowControl/>
      </w:pPr>
      <w:bookmarkStart w:id="488" w:name="_Ref289702905"/>
      <w:r w:rsidRPr="00C05105">
        <w:t xml:space="preserve">vrátit veškeré či pouze některé dodané </w:t>
      </w:r>
      <w:r>
        <w:t>výstupy Fází</w:t>
      </w:r>
      <w:r w:rsidRPr="00C05105">
        <w:t xml:space="preserve"> Zhotoviteli; nebo</w:t>
      </w:r>
      <w:bookmarkEnd w:id="488"/>
    </w:p>
    <w:p w14:paraId="00820DDD" w14:textId="77777777" w:rsidR="00EF1F53" w:rsidRPr="00C05105" w:rsidRDefault="00EF1F53" w:rsidP="00EF1F53">
      <w:pPr>
        <w:pStyle w:val="Claneka"/>
        <w:widowControl/>
      </w:pPr>
      <w:bookmarkStart w:id="489" w:name="_Ref289703111"/>
      <w:r w:rsidRPr="00C05105">
        <w:t xml:space="preserve">ponechat si veškeré či pouze některé dodané </w:t>
      </w:r>
      <w:bookmarkEnd w:id="489"/>
      <w:r>
        <w:t>výstupy Fází</w:t>
      </w:r>
    </w:p>
    <w:p w14:paraId="185A75C9" w14:textId="77777777" w:rsidR="00EF1F53" w:rsidRDefault="00EF1F53" w:rsidP="00E0461D">
      <w:pPr>
        <w:pStyle w:val="Clanek11"/>
      </w:pPr>
      <w:r>
        <w:t>a to bez ohledu na to, zda již byl daný výstup Fáze akceptován.</w:t>
      </w:r>
    </w:p>
    <w:bookmarkEnd w:id="487"/>
    <w:p w14:paraId="616550B9" w14:textId="77777777" w:rsidR="00EF1F53" w:rsidRPr="00C05105" w:rsidRDefault="00EF1F53" w:rsidP="00E0461D">
      <w:pPr>
        <w:pStyle w:val="Clanek11"/>
      </w:pPr>
      <w:r w:rsidRPr="00C05105">
        <w:t xml:space="preserve">Rozhodne-li se Objednatel vrátit </w:t>
      </w:r>
      <w:r>
        <w:t>výstupy Fází</w:t>
      </w:r>
      <w:r w:rsidRPr="00C05105">
        <w:t>, musí je vrátit bez zbytečného odkladu.</w:t>
      </w:r>
    </w:p>
    <w:p w14:paraId="06D6B119" w14:textId="03048423" w:rsidR="00EF1F53" w:rsidRPr="00C05105" w:rsidRDefault="003A729C" w:rsidP="00E0461D">
      <w:pPr>
        <w:pStyle w:val="Clanek11"/>
      </w:pPr>
      <w:r w:rsidRPr="00C05105">
        <w:t xml:space="preserve">Za </w:t>
      </w:r>
      <w:r>
        <w:t>výstupy Fází</w:t>
      </w:r>
      <w:r w:rsidRPr="00C05105">
        <w:t xml:space="preserve">, ke kterým Objednatel uplatní své právo na ponechání si </w:t>
      </w:r>
      <w:r>
        <w:t>výstupů Fází</w:t>
      </w:r>
      <w:r w:rsidRPr="00C05105">
        <w:t xml:space="preserve"> podle Článku </w:t>
      </w:r>
      <w:r w:rsidRPr="00C05105">
        <w:fldChar w:fldCharType="begin"/>
      </w:r>
      <w:r w:rsidRPr="00C05105">
        <w:instrText xml:space="preserve"> REF _Ref289703111 \w \h  \* MERGEFORMAT </w:instrText>
      </w:r>
      <w:r w:rsidRPr="00C05105">
        <w:fldChar w:fldCharType="separate"/>
      </w:r>
      <w:r w:rsidR="0055706F">
        <w:t>18.1(b)</w:t>
      </w:r>
      <w:r w:rsidRPr="00C05105">
        <w:fldChar w:fldCharType="end"/>
      </w:r>
      <w:r w:rsidRPr="00C05105">
        <w:t>, má Zhotovitel nárok na zaplacení části Ceny pouze v rozsahu, ve kterém má Objednatel z předmětné</w:t>
      </w:r>
      <w:r>
        <w:t>ho</w:t>
      </w:r>
      <w:r w:rsidRPr="00C05105">
        <w:t xml:space="preserve"> nevrácené</w:t>
      </w:r>
      <w:r>
        <w:t>ho</w:t>
      </w:r>
      <w:r w:rsidRPr="00C05105">
        <w:t xml:space="preserve"> </w:t>
      </w:r>
      <w:r>
        <w:t xml:space="preserve">výstupu Fáze </w:t>
      </w:r>
      <w:r w:rsidRPr="00C05105">
        <w:t>prospěch</w:t>
      </w:r>
      <w:r>
        <w:t>.</w:t>
      </w:r>
    </w:p>
    <w:p w14:paraId="7554CCD1" w14:textId="45F3D49C" w:rsidR="00EF1F53" w:rsidRDefault="00EF1F53" w:rsidP="00E0461D">
      <w:pPr>
        <w:pStyle w:val="Clanek11"/>
      </w:pPr>
      <w:r w:rsidRPr="00C05105">
        <w:t xml:space="preserve">V rámci provádění činností Zhotovitelem souvisejících s vypořádáním v případě zániku smluvního vztahu </w:t>
      </w:r>
      <w:r>
        <w:t>musí</w:t>
      </w:r>
      <w:r w:rsidRPr="00C05105">
        <w:t xml:space="preserve"> Zhotovitel postupovat tak, aby Objednateli nevznikaly nedůvodné náklady, nebyly prováděny činnosti, které jsou pro Objednatele ekonomicky nevyužitelné a byly prováděny pouze takové činnosti, které směřují k zakonzervování hotových </w:t>
      </w:r>
      <w:r>
        <w:t>výstupů Fází</w:t>
      </w:r>
      <w:r w:rsidRPr="00C05105">
        <w:t xml:space="preserve"> pro jejich případné další využití Objednatelem, například za účelem dokončení </w:t>
      </w:r>
      <w:r>
        <w:t>Díla</w:t>
      </w:r>
      <w:r w:rsidRPr="00C05105">
        <w:t xml:space="preserve"> jiným dodavatelem.</w:t>
      </w:r>
    </w:p>
    <w:p w14:paraId="51426BBB" w14:textId="41AADCDE" w:rsidR="00EF1F53" w:rsidRPr="00C05105" w:rsidRDefault="00EF1F53" w:rsidP="00E0461D">
      <w:pPr>
        <w:pStyle w:val="Clanek11"/>
      </w:pPr>
      <w:r w:rsidRPr="00C05105">
        <w:t>V případě zániku smluvního vztahu založeného touto Smlouvou</w:t>
      </w:r>
      <w:r>
        <w:t xml:space="preserve"> Strany sjednají dohodu o</w:t>
      </w:r>
      <w:r w:rsidR="00BB1E4D">
        <w:t> </w:t>
      </w:r>
      <w:r>
        <w:t>vypořádání vzájemných nároků.</w:t>
      </w:r>
    </w:p>
    <w:p w14:paraId="7C2BBDDF" w14:textId="65593B62" w:rsidR="00EF1F53" w:rsidRPr="00C05105" w:rsidRDefault="00EF1F53" w:rsidP="00E0461D">
      <w:pPr>
        <w:pStyle w:val="Clanek11"/>
      </w:pPr>
      <w:bookmarkStart w:id="490" w:name="_Ref472541049"/>
      <w:r w:rsidRPr="00C05105">
        <w:t xml:space="preserve">V případě </w:t>
      </w:r>
      <w:r>
        <w:t>zániku smluvního vztahu založeného touto Smlouvou</w:t>
      </w:r>
      <w:r w:rsidRPr="00C05105">
        <w:t xml:space="preserve"> </w:t>
      </w:r>
      <w:r>
        <w:t>nesmí</w:t>
      </w:r>
      <w:r w:rsidRPr="00C05105">
        <w:t xml:space="preserve"> Zhotovitel </w:t>
      </w:r>
      <w:r>
        <w:t xml:space="preserve">nadále užívat a musí </w:t>
      </w:r>
      <w:r w:rsidRPr="00C05105">
        <w:t>dle pokynů Objednatele zlikvidovat nebo Objednateli vrátit veškeré přihlašovací údaje do IT prostředí a jakékoliv další údaje obdobného typu, včetně osobních údajů.</w:t>
      </w:r>
      <w:bookmarkEnd w:id="490"/>
      <w:r w:rsidRPr="00C05105">
        <w:t xml:space="preserve"> </w:t>
      </w:r>
    </w:p>
    <w:p w14:paraId="35200528" w14:textId="4F1E0422" w:rsidR="00EF1F53" w:rsidRPr="00C05105" w:rsidRDefault="00EF1F53" w:rsidP="00EF1F53">
      <w:pPr>
        <w:pStyle w:val="Nadpis1"/>
        <w:rPr>
          <w:rFonts w:cs="Times New Roman"/>
        </w:rPr>
      </w:pPr>
      <w:bookmarkStart w:id="491" w:name="_Toc335227620"/>
      <w:bookmarkStart w:id="492" w:name="_Ref517270406"/>
      <w:bookmarkStart w:id="493" w:name="_Toc519864563"/>
      <w:bookmarkStart w:id="494" w:name="_Hlk134569879"/>
      <w:bookmarkEnd w:id="491"/>
      <w:r w:rsidRPr="00C05105">
        <w:rPr>
          <w:rFonts w:cs="Times New Roman"/>
        </w:rPr>
        <w:t>Komunikace Stran</w:t>
      </w:r>
      <w:bookmarkEnd w:id="492"/>
      <w:bookmarkEnd w:id="493"/>
    </w:p>
    <w:p w14:paraId="28728DCC" w14:textId="7A5CC4B0" w:rsidR="00EF1F53" w:rsidRPr="00C05105" w:rsidRDefault="00EF1F53" w:rsidP="00E0461D">
      <w:pPr>
        <w:pStyle w:val="Clanek11"/>
      </w:pPr>
      <w:r w:rsidRPr="00C05105">
        <w:t xml:space="preserve">Veškerá komunikace mezi Objednatelem a Zhotovitelem bude probíhat v českém nebo slovenském jazyce. </w:t>
      </w:r>
      <w:bookmarkStart w:id="495" w:name="_Hlk99365621"/>
      <w:r w:rsidRPr="00C05105">
        <w:t>Dokumentaci poskytne Zhotovitel Objednateli v českém jazyce</w:t>
      </w:r>
      <w:r>
        <w:t xml:space="preserve">, </w:t>
      </w:r>
      <w:r w:rsidR="007D035E">
        <w:t xml:space="preserve">nestanoví-li Smlouva jinak nebo </w:t>
      </w:r>
      <w:r>
        <w:t>nesjednají-li Strany v daném případě jinak</w:t>
      </w:r>
      <w:r w:rsidRPr="00C05105">
        <w:t>.</w:t>
      </w:r>
    </w:p>
    <w:p w14:paraId="4DB6A2C6" w14:textId="77777777" w:rsidR="00EF1F53" w:rsidRDefault="00EF1F53" w:rsidP="00E0461D">
      <w:pPr>
        <w:pStyle w:val="Clanek11"/>
      </w:pPr>
      <w:bookmarkStart w:id="496" w:name="_Toc469728949"/>
      <w:bookmarkStart w:id="497" w:name="_Toc466559766"/>
      <w:bookmarkStart w:id="498" w:name="_Toc464580716"/>
      <w:bookmarkStart w:id="499" w:name="_Toc436138196"/>
      <w:bookmarkStart w:id="500" w:name="_Toc389497185"/>
      <w:bookmarkStart w:id="501" w:name="_Toc381602139"/>
      <w:bookmarkStart w:id="502" w:name="_Ref371513857"/>
      <w:bookmarkStart w:id="503" w:name="_Ref333500280"/>
      <w:bookmarkEnd w:id="495"/>
      <w:r w:rsidRPr="00C05105">
        <w:t>Není-li v této Smlouvě stanovena jiná forma pro doručování dokumentů nebo jiných právních jednání, lze takové dokumenty a jednání doručit v elektronické formě na e</w:t>
      </w:r>
      <w:r>
        <w:t>-</w:t>
      </w:r>
      <w:r w:rsidRPr="00C05105">
        <w:t>mailovou adresu příslušné Kontaktní osoby</w:t>
      </w:r>
      <w:r>
        <w:t>,</w:t>
      </w:r>
      <w:r w:rsidRPr="00C05105">
        <w:t xml:space="preserve"> prostřednictvím datové zprávy zaslané v rámci ISDS nebo v listinné podobě</w:t>
      </w:r>
      <w:r>
        <w:t xml:space="preserve"> na adresu uvedenou v záhlaví</w:t>
      </w:r>
      <w:r w:rsidRPr="00C05105">
        <w:t xml:space="preserve">. </w:t>
      </w:r>
    </w:p>
    <w:p w14:paraId="728F73B2" w14:textId="77777777" w:rsidR="00EF1F53" w:rsidRPr="007F0068" w:rsidRDefault="00EF1F53" w:rsidP="00E0461D">
      <w:pPr>
        <w:pStyle w:val="Clanek11"/>
      </w:pPr>
      <w:r>
        <w:t xml:space="preserve">Komunikace mezi Stranami bude probíhat a právní jednání ve vztahu k této Smlouvě budou </w:t>
      </w:r>
      <w:r w:rsidRPr="007F0068">
        <w:t>Strany činit písemně, pokud Smlouva nestanoví jinak.</w:t>
      </w:r>
    </w:p>
    <w:p w14:paraId="045677D7" w14:textId="77777777" w:rsidR="00EF1F53" w:rsidRPr="007F0068" w:rsidRDefault="00EF1F53" w:rsidP="00E0461D">
      <w:pPr>
        <w:pStyle w:val="Clanek11"/>
      </w:pPr>
      <w:r w:rsidRPr="007F0068">
        <w:t>Dokumenty v elektronické formě obsahující právní jednání ve vztahu k této Smlouvě podepíše Zhotovitel uznávaným elektronickým podpisem založeným na kvalifikovaném certifikátu a Objednatel kvalifikovaným elektronickým podpisem.</w:t>
      </w:r>
    </w:p>
    <w:p w14:paraId="04403678" w14:textId="42BA1BFD" w:rsidR="00EF1F53" w:rsidRPr="00C05105" w:rsidRDefault="00EF1F53" w:rsidP="00EF1F53">
      <w:pPr>
        <w:pStyle w:val="Nadpis1"/>
        <w:rPr>
          <w:rFonts w:cs="Times New Roman"/>
        </w:rPr>
      </w:pPr>
      <w:bookmarkStart w:id="504" w:name="_Toc519864564"/>
      <w:bookmarkStart w:id="505" w:name="_Ref516156778"/>
      <w:bookmarkEnd w:id="494"/>
      <w:r w:rsidRPr="00C05105">
        <w:rPr>
          <w:rFonts w:cs="Times New Roman"/>
        </w:rPr>
        <w:t>Kontrola provádění Díla a další opatření dle Z</w:t>
      </w:r>
      <w:r>
        <w:rPr>
          <w:rFonts w:cs="Times New Roman"/>
        </w:rPr>
        <w:t>ákona o</w:t>
      </w:r>
      <w:r w:rsidR="00BE7014">
        <w:rPr>
          <w:rFonts w:cs="Times New Roman"/>
        </w:rPr>
        <w:t> </w:t>
      </w:r>
      <w:r w:rsidRPr="00C05105">
        <w:rPr>
          <w:rFonts w:cs="Times New Roman"/>
        </w:rPr>
        <w:t>K</w:t>
      </w:r>
      <w:r>
        <w:rPr>
          <w:rFonts w:cs="Times New Roman"/>
        </w:rPr>
        <w:t xml:space="preserve">ybernetické </w:t>
      </w:r>
      <w:r w:rsidRPr="00C05105">
        <w:rPr>
          <w:rFonts w:cs="Times New Roman"/>
        </w:rPr>
        <w:t>B</w:t>
      </w:r>
      <w:bookmarkEnd w:id="504"/>
      <w:bookmarkEnd w:id="505"/>
      <w:r>
        <w:rPr>
          <w:rFonts w:cs="Times New Roman"/>
        </w:rPr>
        <w:t>ezpečnosti</w:t>
      </w:r>
    </w:p>
    <w:p w14:paraId="2E765863" w14:textId="4E475274" w:rsidR="00EF1F53" w:rsidRPr="00C05105" w:rsidRDefault="00EF1F53" w:rsidP="00E0461D">
      <w:pPr>
        <w:pStyle w:val="Clanek11"/>
      </w:pPr>
      <w:r w:rsidRPr="00C05105">
        <w:t xml:space="preserve">Zhotovitel </w:t>
      </w:r>
      <w:r>
        <w:t xml:space="preserve">bude </w:t>
      </w:r>
      <w:r w:rsidRPr="00C05105">
        <w:t xml:space="preserve">při provádění Díla dodržovat zásady bezpečnosti informací, bezpečnostní opatření dle </w:t>
      </w:r>
      <w:r>
        <w:t>v</w:t>
      </w:r>
      <w:r w:rsidRPr="00C05105">
        <w:t xml:space="preserve">yhlášky </w:t>
      </w:r>
      <w:r>
        <w:t>č. 82/2018</w:t>
      </w:r>
      <w:r w:rsidR="00BB1E4D">
        <w:t xml:space="preserve"> </w:t>
      </w:r>
      <w:r>
        <w:t>Sb.</w:t>
      </w:r>
      <w:r w:rsidR="00BB1E4D">
        <w:t>,</w:t>
      </w:r>
      <w:r>
        <w:t xml:space="preserve"> </w:t>
      </w:r>
      <w:r w:rsidRPr="00C05105">
        <w:rPr>
          <w:kern w:val="16"/>
          <w:szCs w:val="22"/>
        </w:rPr>
        <w:t>o kybernetické bezpečnosti</w:t>
      </w:r>
      <w:r>
        <w:rPr>
          <w:kern w:val="16"/>
          <w:szCs w:val="22"/>
        </w:rPr>
        <w:t>, ve znění pozdějších předpisů,</w:t>
      </w:r>
      <w:r w:rsidRPr="00C05105">
        <w:rPr>
          <w:kern w:val="16"/>
          <w:szCs w:val="22"/>
        </w:rPr>
        <w:t xml:space="preserve"> a </w:t>
      </w:r>
      <w:r>
        <w:rPr>
          <w:kern w:val="16"/>
          <w:szCs w:val="22"/>
        </w:rPr>
        <w:t xml:space="preserve">dle </w:t>
      </w:r>
      <w:r w:rsidRPr="00C05105">
        <w:rPr>
          <w:kern w:val="16"/>
          <w:szCs w:val="22"/>
        </w:rPr>
        <w:t>interních předpisů</w:t>
      </w:r>
      <w:r w:rsidRPr="00C05105">
        <w:t xml:space="preserve">, rozhodnutí či jiné pokyny Národního úřadu pro kybernetickou a informační bezpečnost v souladu se </w:t>
      </w:r>
      <w:r>
        <w:t>zákonem č. 181/2014</w:t>
      </w:r>
      <w:r w:rsidR="00BB1E4D">
        <w:t xml:space="preserve"> </w:t>
      </w:r>
      <w:r>
        <w:t>Sb., o kybernetické bezpečnosti, ve znění pozdějších předpisů („</w:t>
      </w:r>
      <w:r w:rsidRPr="009A3BE1">
        <w:rPr>
          <w:b/>
        </w:rPr>
        <w:t>ZKB</w:t>
      </w:r>
      <w:r>
        <w:t>“)</w:t>
      </w:r>
      <w:r w:rsidRPr="00C05105">
        <w:t xml:space="preserve">, včetně upozorňování a zajištění hlášení kybernetických bezpečnostních incidentů a událostí; Zhotovitel </w:t>
      </w:r>
      <w:r>
        <w:t>musí</w:t>
      </w:r>
      <w:r w:rsidRPr="00C05105">
        <w:t xml:space="preserve"> zaslat bezodkladně Objednateli vyplněný formulář hlášení kybernetického bezpečnostního incidentu a události, aby ten mohl splnit svou ohlašovací povinnost dle ZKB.</w:t>
      </w:r>
    </w:p>
    <w:p w14:paraId="0D2989B0" w14:textId="77777777" w:rsidR="00EF1F53" w:rsidRPr="00C05105" w:rsidRDefault="00EF1F53" w:rsidP="00E0461D">
      <w:pPr>
        <w:pStyle w:val="Clanek11"/>
      </w:pPr>
      <w:bookmarkStart w:id="506" w:name="_Ref516156699"/>
      <w:r w:rsidRPr="00C05105">
        <w:t xml:space="preserve">Zhotovitel </w:t>
      </w:r>
      <w:r>
        <w:t>musí</w:t>
      </w:r>
      <w:r w:rsidRPr="00C05105">
        <w:t xml:space="preserve"> poskytnout Objednateli veškerou součinnost nezbytnou k tomu, aby Objednatel řádně naplňoval právní povinnosti stanovené ZKB a Vyhláškou </w:t>
      </w:r>
      <w:r w:rsidRPr="00C05105">
        <w:rPr>
          <w:kern w:val="16"/>
          <w:szCs w:val="22"/>
        </w:rPr>
        <w:t>o kybernetické bezpečnosti</w:t>
      </w:r>
      <w:r w:rsidRPr="00C05105">
        <w:t xml:space="preserve">. Zhotovitel </w:t>
      </w:r>
      <w:r>
        <w:t xml:space="preserve">musí zejména </w:t>
      </w:r>
      <w:r w:rsidRPr="00C05105">
        <w:t>poskytnout Objednateli součinnost směřující k zavedení a provádění bezpečnostních opatření podle uvedených právních předpisů a interními předpisy, zejména, nikoliv však výlučně, bezpečnostní politiky Objednatele.</w:t>
      </w:r>
      <w:bookmarkEnd w:id="506"/>
    </w:p>
    <w:p w14:paraId="0D93CF80" w14:textId="52E8180C" w:rsidR="00EF1F53" w:rsidRPr="00C05105" w:rsidRDefault="00EF1F53" w:rsidP="00E0461D">
      <w:pPr>
        <w:pStyle w:val="Clanek11"/>
      </w:pPr>
      <w:r w:rsidRPr="00C05105">
        <w:t xml:space="preserve">Objednatel </w:t>
      </w:r>
      <w:r>
        <w:t>může</w:t>
      </w:r>
      <w:r w:rsidRPr="00C05105">
        <w:t xml:space="preserve"> prostřednictvím určených osob kdykoli provést audit dodržování bezpečnosti informací dle bezpečností dokumentace, ZKB a Vyhlášky o kybernetické bezpečnosti u</w:t>
      </w:r>
      <w:r w:rsidR="00BB1E4D">
        <w:t> </w:t>
      </w:r>
      <w:r w:rsidRPr="00C05105">
        <w:t xml:space="preserve">Zhotovitele, a to i prostřednictvím třetí osoby. V rámci kontroly a auditu </w:t>
      </w:r>
      <w:r>
        <w:t>může</w:t>
      </w:r>
      <w:r w:rsidRPr="00C05105">
        <w:t xml:space="preserve"> Objednatel zejména porovnávat zjištěné skutečnosti s procesními standardy, které jsou sjednány v této Smlouvě nebo byly uvedeny v nabídce Zhotovitele. Nejsou-li takové procesní standardy, může být porovnání uskutečněno vůči obvykle uznávaným procesním standardům, vždy však v souladu s bezpečnostní politikou Objednatele.</w:t>
      </w:r>
    </w:p>
    <w:p w14:paraId="7A8C1B91" w14:textId="77777777" w:rsidR="00EF1F53" w:rsidRPr="00C05105" w:rsidRDefault="00EF1F53" w:rsidP="00EF1F53">
      <w:pPr>
        <w:pStyle w:val="Nadpis1"/>
        <w:rPr>
          <w:rFonts w:cs="Times New Roman"/>
        </w:rPr>
      </w:pPr>
      <w:bookmarkStart w:id="507" w:name="_Toc519864565"/>
      <w:r w:rsidRPr="00C05105">
        <w:rPr>
          <w:rFonts w:cs="Times New Roman"/>
        </w:rPr>
        <w:t>Ostatní ujednání</w:t>
      </w:r>
      <w:bookmarkEnd w:id="507"/>
    </w:p>
    <w:p w14:paraId="6C0A811C" w14:textId="77777777" w:rsidR="00EF1F53" w:rsidRPr="00C05105" w:rsidRDefault="00EF1F53" w:rsidP="00E0461D">
      <w:pPr>
        <w:pStyle w:val="Clanek11"/>
      </w:pPr>
      <w:r w:rsidRPr="00C05105">
        <w:t>Strany se dohodly, že:</w:t>
      </w:r>
    </w:p>
    <w:p w14:paraId="6A07FDB0" w14:textId="77777777" w:rsidR="00EF1F53" w:rsidRPr="00C05105" w:rsidRDefault="00EF1F53" w:rsidP="00EF1F53">
      <w:pPr>
        <w:pStyle w:val="Claneka"/>
        <w:widowControl/>
      </w:pPr>
      <w:r w:rsidRPr="00C05105">
        <w:t xml:space="preserve">Zhotovitel </w:t>
      </w:r>
      <w:r>
        <w:t>nemůže</w:t>
      </w:r>
      <w:r w:rsidRPr="00C05105">
        <w:t xml:space="preserve"> postoupit jakékoliv své pohledávky z této Smlouvy na třetí osobu bez předchozího souhlasu Objednatele, a to ani částečně. </w:t>
      </w:r>
    </w:p>
    <w:p w14:paraId="4F9C4624" w14:textId="77777777" w:rsidR="00EF1F53" w:rsidRPr="00C05105" w:rsidRDefault="00EF1F53" w:rsidP="00EF1F53">
      <w:pPr>
        <w:pStyle w:val="Claneka"/>
        <w:widowControl/>
      </w:pPr>
      <w:r w:rsidRPr="00C05105">
        <w:t xml:space="preserve">Objednatel </w:t>
      </w:r>
      <w:r>
        <w:t>může</w:t>
      </w:r>
      <w:r w:rsidRPr="00C05105">
        <w:t xml:space="preserve"> kdykoli započíst jakékoli své pohledávky za Zhotovitelem proti pohledávce Zhotovitele. Zhotovitel </w:t>
      </w:r>
      <w:r>
        <w:t xml:space="preserve">si může </w:t>
      </w:r>
      <w:r w:rsidRPr="00C05105">
        <w:t>započíst své pohledávky za Objednatelem proti pohledávce Objednatele výlučně na základě dohody Stran.</w:t>
      </w:r>
    </w:p>
    <w:p w14:paraId="393BC0EC" w14:textId="2CEF77AD" w:rsidR="00EF1F53" w:rsidRDefault="00EF1F53" w:rsidP="00EF1F53">
      <w:pPr>
        <w:pStyle w:val="Claneka"/>
        <w:widowControl/>
      </w:pPr>
      <w:r w:rsidRPr="00C05105">
        <w:t xml:space="preserve">Zhotovitel </w:t>
      </w:r>
      <w:r>
        <w:t>nemůže</w:t>
      </w:r>
      <w:r w:rsidRPr="00C05105">
        <w:t xml:space="preserve"> jakkoli zastavit jakékoli své pohledávky za Objednatelem vyplývající z</w:t>
      </w:r>
      <w:r w:rsidR="001C49F0">
        <w:t> </w:t>
      </w:r>
      <w:r w:rsidRPr="00C05105">
        <w:t xml:space="preserve">této Smlouvy. </w:t>
      </w:r>
    </w:p>
    <w:p w14:paraId="44650283" w14:textId="6C25FFC4" w:rsidR="00EF1F53" w:rsidRPr="003305AF" w:rsidRDefault="00952AAE" w:rsidP="00E0461D">
      <w:pPr>
        <w:pStyle w:val="Clanek11"/>
      </w:pPr>
      <w:r>
        <w:t>Podmínky ochrany a zpracování osobních údajů Strany upravily v </w:t>
      </w:r>
      <w:r w:rsidRPr="00952AAE">
        <w:rPr>
          <w:b/>
        </w:rPr>
        <w:t xml:space="preserve">Příloze č. </w:t>
      </w:r>
      <w:r w:rsidR="008E5DC4">
        <w:rPr>
          <w:b/>
        </w:rPr>
        <w:t>5</w:t>
      </w:r>
      <w:r>
        <w:t xml:space="preserve"> </w:t>
      </w:r>
      <w:r>
        <w:rPr>
          <w:lang w:val="en-US"/>
        </w:rPr>
        <w:t>[</w:t>
      </w:r>
      <w:r w:rsidRPr="00952AAE">
        <w:rPr>
          <w:i/>
        </w:rPr>
        <w:t>Ochrana osobních údajů</w:t>
      </w:r>
      <w:r>
        <w:rPr>
          <w:lang w:val="en-US"/>
        </w:rPr>
        <w:t>].</w:t>
      </w:r>
    </w:p>
    <w:p w14:paraId="2BC5F512" w14:textId="2E3DB1E3" w:rsidR="003305AF" w:rsidRPr="00062E15" w:rsidRDefault="003305AF" w:rsidP="00E0461D">
      <w:pPr>
        <w:pStyle w:val="Clanek11"/>
      </w:pPr>
      <w:r w:rsidRPr="00062E15">
        <w:t>Dojde-li k přeměně společnosti Zhotovitele</w:t>
      </w:r>
      <w:r>
        <w:t xml:space="preserve"> či poddodavatele, ke změně jeho vlastnické struktury nebo ke změně podílu na hlasovacích právech ve společnosti Zhotovitele či poddodavatele, </w:t>
      </w:r>
      <w:r w:rsidRPr="003305AF">
        <w:t>zejména změny týkající se skutečného majitele Zhotovitele či poddodavatele ve smyslu zákona č. 37/2021</w:t>
      </w:r>
      <w:r w:rsidR="001C49F0">
        <w:t xml:space="preserve"> </w:t>
      </w:r>
      <w:r w:rsidRPr="003305AF">
        <w:t>Sb.</w:t>
      </w:r>
      <w:r w:rsidR="001C49F0">
        <w:t>,</w:t>
      </w:r>
      <w:r w:rsidRPr="003305AF">
        <w:t xml:space="preserve"> o evidenci skutečných majitelů</w:t>
      </w:r>
      <w:r>
        <w:t>,</w:t>
      </w:r>
      <w:r w:rsidRPr="00062E15">
        <w:t xml:space="preserve"> je Zhotovitel povinen </w:t>
      </w:r>
      <w:r>
        <w:t xml:space="preserve">neprodleně </w:t>
      </w:r>
      <w:r w:rsidRPr="00062E15">
        <w:t>písemně oznámit tuto skutečnost Objednateli</w:t>
      </w:r>
      <w:r>
        <w:t>, nejpozději však do</w:t>
      </w:r>
      <w:r w:rsidRPr="00062E15">
        <w:t xml:space="preserve"> 5 dnů od zápisu této změny ve veřejném rejstříku. Objednatel je v tomto případě oprávněn </w:t>
      </w:r>
      <w:r>
        <w:t xml:space="preserve">od Smlouvy odstoupit. </w:t>
      </w:r>
    </w:p>
    <w:p w14:paraId="0DB7DA55" w14:textId="77777777" w:rsidR="00EF1F53" w:rsidRPr="00C05105" w:rsidRDefault="00EF1F53" w:rsidP="00EF1F53">
      <w:pPr>
        <w:pStyle w:val="Nadpis1"/>
        <w:rPr>
          <w:rFonts w:cs="Times New Roman"/>
        </w:rPr>
      </w:pPr>
      <w:bookmarkStart w:id="508" w:name="_Toc516257317"/>
      <w:bookmarkStart w:id="509" w:name="InsZ"/>
      <w:bookmarkStart w:id="510" w:name="_Toc519864567"/>
      <w:bookmarkStart w:id="511" w:name="_Toc469728950"/>
      <w:bookmarkStart w:id="512" w:name="_Ref469512770"/>
      <w:bookmarkEnd w:id="496"/>
      <w:bookmarkEnd w:id="497"/>
      <w:bookmarkEnd w:id="498"/>
      <w:bookmarkEnd w:id="508"/>
      <w:bookmarkEnd w:id="509"/>
      <w:r w:rsidRPr="00C05105">
        <w:rPr>
          <w:rFonts w:cs="Times New Roman"/>
        </w:rPr>
        <w:t>Rozhodné právo a řešení sporů</w:t>
      </w:r>
      <w:bookmarkEnd w:id="510"/>
      <w:bookmarkEnd w:id="511"/>
      <w:bookmarkEnd w:id="512"/>
    </w:p>
    <w:p w14:paraId="613FA726" w14:textId="77777777" w:rsidR="00EF1F53" w:rsidRPr="00C05105" w:rsidRDefault="00EF1F53" w:rsidP="00E0461D">
      <w:pPr>
        <w:pStyle w:val="Clanek11"/>
      </w:pPr>
      <w:r w:rsidRPr="00C05105">
        <w:t>Tato Smlouva</w:t>
      </w:r>
      <w:r>
        <w:t xml:space="preserve"> </w:t>
      </w:r>
      <w:r w:rsidRPr="00C05105">
        <w:t xml:space="preserve">se řídí a bude vykládána v souladu </w:t>
      </w:r>
      <w:r>
        <w:t xml:space="preserve">s </w:t>
      </w:r>
      <w:r w:rsidRPr="00C05105">
        <w:t xml:space="preserve">právním řádem České republiky. </w:t>
      </w:r>
      <w:r>
        <w:t>O</w:t>
      </w:r>
      <w:r w:rsidRPr="00C05105">
        <w:t>bchodní zvyklosti nemají přednost před žádnými ustanoveními zákona, a to ani před ustanoveními zákona, jež nemají donucující účinky.</w:t>
      </w:r>
    </w:p>
    <w:p w14:paraId="61FC4674" w14:textId="77777777" w:rsidR="00EF1F53" w:rsidRDefault="00EF1F53" w:rsidP="00E0461D">
      <w:pPr>
        <w:pStyle w:val="Clanek11"/>
      </w:pPr>
      <w:r w:rsidRPr="00C05105">
        <w:t xml:space="preserve">Strany </w:t>
      </w:r>
      <w:r>
        <w:t>budou</w:t>
      </w:r>
      <w:r w:rsidRPr="00C05105">
        <w:t xml:space="preserve"> řešit veškeré spory, které mezi nimi mohou vzniknout v souvislosti s prováděním nebo výkladem této Smlouvy</w:t>
      </w:r>
      <w:r>
        <w:t>,</w:t>
      </w:r>
      <w:r w:rsidRPr="00C05105">
        <w:t xml:space="preserve"> jednáním a vzájemnou dohodou. </w:t>
      </w:r>
    </w:p>
    <w:p w14:paraId="2627AE54" w14:textId="77777777" w:rsidR="00EF1F53" w:rsidRPr="007169F2" w:rsidRDefault="00EF1F53" w:rsidP="00E0461D">
      <w:pPr>
        <w:pStyle w:val="Clanek11"/>
      </w:pPr>
      <w:bookmarkStart w:id="513" w:name="_Ref30954290"/>
      <w:r w:rsidRPr="007169F2">
        <w:t>Dojde</w:t>
      </w:r>
      <w:r>
        <w:t>-li</w:t>
      </w:r>
      <w:r w:rsidRPr="007169F2">
        <w:t xml:space="preserve"> mezi Stranami ke sporu</w:t>
      </w:r>
      <w:bookmarkEnd w:id="513"/>
      <w:r w:rsidRPr="007169F2">
        <w:t xml:space="preserve"> </w:t>
      </w:r>
    </w:p>
    <w:p w14:paraId="5B578C5A" w14:textId="77777777" w:rsidR="00EF1F53" w:rsidRPr="007169F2" w:rsidRDefault="00EF1F53" w:rsidP="00E0461D">
      <w:pPr>
        <w:pStyle w:val="Clanek11"/>
        <w:numPr>
          <w:ilvl w:val="1"/>
          <w:numId w:val="3"/>
        </w:numPr>
      </w:pPr>
      <w:r w:rsidRPr="007169F2">
        <w:t xml:space="preserve">ohledně kategorizace vad v rámci Akceptačního řízení, </w:t>
      </w:r>
    </w:p>
    <w:p w14:paraId="48B04F9B" w14:textId="77777777" w:rsidR="00EF1F53" w:rsidRPr="007169F2" w:rsidRDefault="00EF1F53" w:rsidP="00E0461D">
      <w:pPr>
        <w:pStyle w:val="Clanek11"/>
        <w:numPr>
          <w:ilvl w:val="1"/>
          <w:numId w:val="3"/>
        </w:numPr>
      </w:pPr>
      <w:r w:rsidRPr="007169F2">
        <w:t>týkajícího se akceptace některého z výstupů kterékoli Fáze,</w:t>
      </w:r>
    </w:p>
    <w:p w14:paraId="2EEAD144" w14:textId="77777777" w:rsidR="00EF1F53" w:rsidRPr="007169F2" w:rsidRDefault="00EF1F53" w:rsidP="00E0461D">
      <w:pPr>
        <w:pStyle w:val="Clanek11"/>
        <w:numPr>
          <w:ilvl w:val="1"/>
          <w:numId w:val="3"/>
        </w:numPr>
      </w:pPr>
      <w:r w:rsidRPr="007169F2">
        <w:t xml:space="preserve">souvisejícího s předmětem plnění dle Smlouvy, který má či by mohl mít dopad na dodržení Harmonogramu, </w:t>
      </w:r>
    </w:p>
    <w:p w14:paraId="016ADD06" w14:textId="77777777" w:rsidR="00EF1F53" w:rsidRPr="007169F2" w:rsidRDefault="00EF1F53" w:rsidP="00E0461D">
      <w:pPr>
        <w:pStyle w:val="Clanek11"/>
        <w:numPr>
          <w:ilvl w:val="0"/>
          <w:numId w:val="0"/>
        </w:numPr>
        <w:ind w:left="709"/>
      </w:pPr>
      <w:r>
        <w:t xml:space="preserve">uskuteční </w:t>
      </w:r>
      <w:r w:rsidRPr="007169F2">
        <w:t xml:space="preserve">Smluvní strany </w:t>
      </w:r>
      <w:r>
        <w:t xml:space="preserve">nejpozději do 5 pracovních dnů od vzniku sporu </w:t>
      </w:r>
      <w:r w:rsidRPr="007169F2">
        <w:t xml:space="preserve">osobní schůzku osob oprávněných za </w:t>
      </w:r>
      <w:r>
        <w:t>S</w:t>
      </w:r>
      <w:r w:rsidRPr="007169F2">
        <w:t>trany k podpisu této Smlouvy</w:t>
      </w:r>
      <w:r>
        <w:t>, a to za účelem vyřešení vzniklého sporu („</w:t>
      </w:r>
      <w:r w:rsidRPr="005C5407">
        <w:rPr>
          <w:b/>
        </w:rPr>
        <w:t>Eskalační proces</w:t>
      </w:r>
      <w:r>
        <w:t>“)</w:t>
      </w:r>
      <w:r w:rsidRPr="007169F2">
        <w:t xml:space="preserve">. </w:t>
      </w:r>
    </w:p>
    <w:p w14:paraId="7BADCEF2" w14:textId="77777777" w:rsidR="00EF1F53" w:rsidRPr="00C05105" w:rsidRDefault="00EF1F53" w:rsidP="00E0461D">
      <w:pPr>
        <w:pStyle w:val="Clanek11"/>
      </w:pPr>
      <w:r w:rsidRPr="00C05105">
        <w:t xml:space="preserve">Pokud se </w:t>
      </w:r>
      <w:r>
        <w:t xml:space="preserve">Stranám </w:t>
      </w:r>
      <w:r w:rsidRPr="00C05105">
        <w:t>nepodaří vyřešit předmětný spor, bude předložen jednou ze Stran obecné</w:t>
      </w:r>
      <w:r>
        <w:t>mu</w:t>
      </w:r>
      <w:r w:rsidRPr="00C05105">
        <w:t xml:space="preserve"> soudu Objednatele.</w:t>
      </w:r>
    </w:p>
    <w:p w14:paraId="55E91AB7" w14:textId="43255C82" w:rsidR="00EF1F53" w:rsidRPr="00C05105" w:rsidRDefault="00EF1F53" w:rsidP="00EF1F53">
      <w:pPr>
        <w:pStyle w:val="Nadpis1"/>
        <w:rPr>
          <w:rFonts w:cs="Times New Roman"/>
        </w:rPr>
      </w:pPr>
      <w:bookmarkStart w:id="514" w:name="_Toc469434590"/>
      <w:bookmarkStart w:id="515" w:name="_Toc469434657"/>
      <w:bookmarkStart w:id="516" w:name="_Toc469438074"/>
      <w:bookmarkStart w:id="517" w:name="_Toc469487615"/>
      <w:bookmarkStart w:id="518" w:name="_Toc469491004"/>
      <w:bookmarkStart w:id="519" w:name="_Toc469514933"/>
      <w:bookmarkStart w:id="520" w:name="_Ref517270417"/>
      <w:bookmarkStart w:id="521" w:name="_Toc519864568"/>
      <w:bookmarkEnd w:id="499"/>
      <w:bookmarkEnd w:id="500"/>
      <w:bookmarkEnd w:id="501"/>
      <w:bookmarkEnd w:id="502"/>
      <w:bookmarkEnd w:id="503"/>
      <w:bookmarkEnd w:id="514"/>
      <w:bookmarkEnd w:id="515"/>
      <w:bookmarkEnd w:id="516"/>
      <w:bookmarkEnd w:id="517"/>
      <w:bookmarkEnd w:id="518"/>
      <w:bookmarkEnd w:id="519"/>
      <w:r w:rsidRPr="00C05105">
        <w:rPr>
          <w:rFonts w:cs="Times New Roman"/>
        </w:rPr>
        <w:t>Závěrečná ustanovení</w:t>
      </w:r>
      <w:bookmarkEnd w:id="520"/>
      <w:bookmarkEnd w:id="521"/>
    </w:p>
    <w:p w14:paraId="6AB2CD26" w14:textId="1B172FF2" w:rsidR="00EF1F53" w:rsidRPr="00C05105" w:rsidRDefault="00EF1F53" w:rsidP="00E0461D">
      <w:pPr>
        <w:pStyle w:val="Clanek11"/>
        <w:rPr>
          <w:b/>
        </w:rPr>
      </w:pPr>
      <w:r w:rsidRPr="00C05105">
        <w:t xml:space="preserve">Smlouva nabývá platnosti dnem </w:t>
      </w:r>
      <w:r>
        <w:t>podpisu oběma Stranami</w:t>
      </w:r>
      <w:r w:rsidRPr="00C05105">
        <w:t xml:space="preserve"> a účinnosti dnem jejího uveřejnění v registru smluv ve smyslu zák</w:t>
      </w:r>
      <w:r w:rsidR="001C49F0">
        <w:t>ona</w:t>
      </w:r>
      <w:r w:rsidRPr="00C05105">
        <w:t xml:space="preserve"> č. 340/2015 Sb., o registru smluv („</w:t>
      </w:r>
      <w:r w:rsidRPr="003263AA">
        <w:rPr>
          <w:b/>
        </w:rPr>
        <w:t>ZRS</w:t>
      </w:r>
      <w:r w:rsidRPr="00C05105">
        <w:t>“).</w:t>
      </w:r>
      <w:r>
        <w:t xml:space="preserve"> Uveřejnění v registru smluv zajistí Objednatel. Zhotovitel výslovně souhlasí s uveřejněním Smlouvy a údajů v ní uvedených v registru smluv.</w:t>
      </w:r>
    </w:p>
    <w:p w14:paraId="68750F82" w14:textId="77777777" w:rsidR="00EF1F53" w:rsidRPr="00C05105" w:rsidRDefault="00EF1F53" w:rsidP="00E0461D">
      <w:pPr>
        <w:pStyle w:val="Clanek11"/>
      </w:pPr>
      <w:bookmarkStart w:id="522" w:name="_Ref469512829"/>
      <w:r w:rsidRPr="00C05105">
        <w:t xml:space="preserve">Tato Smlouva může být měněna pouze </w:t>
      </w:r>
      <w:r>
        <w:t>písemnými</w:t>
      </w:r>
      <w:r w:rsidRPr="00C05105">
        <w:t xml:space="preserve"> vzestupně číslovanými dodatky,</w:t>
      </w:r>
      <w:r w:rsidRPr="00707B5C">
        <w:t xml:space="preserve"> podepsanými k tomu oprávněnými zástupci obou Stran</w:t>
      </w:r>
      <w:r w:rsidRPr="00C05105">
        <w:t xml:space="preserve">. </w:t>
      </w:r>
    </w:p>
    <w:bookmarkEnd w:id="522"/>
    <w:p w14:paraId="6DE0CCDC" w14:textId="77777777" w:rsidR="00EF1F53" w:rsidRPr="00C05105" w:rsidRDefault="00EF1F53" w:rsidP="00E0461D">
      <w:pPr>
        <w:pStyle w:val="Clanek11"/>
      </w:pPr>
      <w:r w:rsidRPr="00C05105">
        <w:t xml:space="preserve">Strany vylučují použití § 1740 odst. 3 Občanského zákoníku, který stanoví, že smlouva je uzavřena i tehdy, kdy nedojde k úplné shodě projevů vůle </w:t>
      </w:r>
      <w:r>
        <w:t>S</w:t>
      </w:r>
      <w:r w:rsidRPr="00C05105">
        <w:t>tran.</w:t>
      </w:r>
    </w:p>
    <w:p w14:paraId="641FFD92" w14:textId="2F550F09" w:rsidR="00EF1F53" w:rsidRPr="00C05105" w:rsidRDefault="00EF1F53" w:rsidP="00E0461D">
      <w:pPr>
        <w:pStyle w:val="Clanek11"/>
      </w:pPr>
      <w:bookmarkStart w:id="523" w:name="_Toc381602157"/>
      <w:bookmarkStart w:id="524" w:name="_Toc381602158"/>
      <w:bookmarkEnd w:id="523"/>
      <w:r>
        <w:t>Neplatnost či nicotnost kterékoliv části této Smlouvy nemá vliv na platnost Smlouvy jako celku.</w:t>
      </w:r>
      <w:r w:rsidRPr="00C05105">
        <w:t xml:space="preserve"> Strany </w:t>
      </w:r>
      <w:r>
        <w:t>nahradí</w:t>
      </w:r>
      <w:r w:rsidRPr="00C05105">
        <w:t xml:space="preserve"> neprodleně neplatné či nicotné ustanovení ustanovením platným; obdobně </w:t>
      </w:r>
      <w:r>
        <w:t>budou</w:t>
      </w:r>
      <w:r w:rsidRPr="00C05105">
        <w:t xml:space="preserve"> postupovat v případě ostatních nedostatků této Smlouvy či souvisejících ujednání.</w:t>
      </w:r>
      <w:bookmarkEnd w:id="524"/>
    </w:p>
    <w:p w14:paraId="3A4FA860" w14:textId="5F30C912" w:rsidR="00EF1F53" w:rsidRDefault="00EF1F53" w:rsidP="00E0461D">
      <w:pPr>
        <w:pStyle w:val="Clanek11"/>
      </w:pPr>
      <w:bookmarkStart w:id="525" w:name="_Toc381602160"/>
      <w:bookmarkStart w:id="526" w:name="_Toc381602161"/>
      <w:bookmarkEnd w:id="525"/>
      <w:r w:rsidRPr="00C05105">
        <w:t>Žádné nevyužití nebo opominutí nároku nebo práva vyplývajícího z této Smlouvy nebude vykládáno jako vzdání se nároku nebo práva, pokud tak nebude učiněno výslovně. Pokud není v této Smlouvě uvedeno jinak, práva a nápravné prostředky upravené v této Smlouvě lze uplatnit souběžně a nevylučují žádná práva ani nápravné prostředky, na něž vzniká právo z právních předpisů.</w:t>
      </w:r>
      <w:bookmarkEnd w:id="526"/>
    </w:p>
    <w:p w14:paraId="125CEDB2" w14:textId="2FC34D8A" w:rsidR="00250E93" w:rsidRPr="00C05105" w:rsidRDefault="00250E93" w:rsidP="00E0461D">
      <w:pPr>
        <w:pStyle w:val="Clanek11"/>
      </w:pPr>
      <w:r>
        <w:t xml:space="preserve">Zhotovitel se </w:t>
      </w:r>
      <w:r w:rsidRPr="00250E93">
        <w:t>zav</w:t>
      </w:r>
      <w:r>
        <w:t>azuje</w:t>
      </w:r>
      <w:r w:rsidRPr="00250E93">
        <w:t xml:space="preserve"> k dodržování mezinárodních sankcí Evropské unie, přijatých v souvislosti s ruskou agresí na území Ukrajiny vůči Rusku a Bělorusku, zejména nařízení Rady EU č. 2022/576, nařízení Rady (EU) č. 269/2014 ve spojení s prováděcím nařízením Rady (EU) č. 2022/581, nařízení Rady (EU) č. 208/2014 a nařízení Rady (ES) č. 765/2006 nebo v jejich prospěch (dále jen „mezinárodní sankce EU“).</w:t>
      </w:r>
    </w:p>
    <w:p w14:paraId="1CFB38A7" w14:textId="1D00AF66" w:rsidR="00EF1F53" w:rsidRDefault="00EF1F53" w:rsidP="00E0461D">
      <w:pPr>
        <w:pStyle w:val="Clanek11"/>
      </w:pPr>
      <w:bookmarkStart w:id="527" w:name="_Toc381602162"/>
      <w:r w:rsidRPr="0028350B">
        <w:t xml:space="preserve">Smlouva je podepsána </w:t>
      </w:r>
      <w:bookmarkEnd w:id="527"/>
      <w:r w:rsidR="00160674">
        <w:t>v souladu s podmínkami 134/2016 Sb., elektronicky</w:t>
      </w:r>
      <w:r w:rsidRPr="00707B5C">
        <w:t>.</w:t>
      </w:r>
    </w:p>
    <w:p w14:paraId="62D1E2C8" w14:textId="5A5A19E5" w:rsidR="00741E97" w:rsidRPr="00741E97" w:rsidRDefault="00160674" w:rsidP="00E0461D">
      <w:pPr>
        <w:pStyle w:val="Clanek11"/>
      </w:pPr>
      <w:r>
        <w:t xml:space="preserve">Rada města </w:t>
      </w:r>
      <w:r w:rsidR="00783106">
        <w:t>Dobříš</w:t>
      </w:r>
      <w:r>
        <w:t xml:space="preserve"> souhlasila s uzavřením této smlouvy na svém jednání dne…………usnesením č…….</w:t>
      </w:r>
    </w:p>
    <w:p w14:paraId="6CB926F9" w14:textId="77777777" w:rsidR="00EF1F53" w:rsidRPr="00C05105" w:rsidRDefault="00EF1F53" w:rsidP="00E0461D">
      <w:pPr>
        <w:pStyle w:val="Clanek11"/>
      </w:pPr>
      <w:r w:rsidRPr="00C05105">
        <w:t>Přílohy, na něž text této Smlouvy odkazuje a jejichž seznam je k této Smlouvě přiložen, tvoří nedíl</w:t>
      </w:r>
      <w:r>
        <w:t>nou součást této Smlouvy. Jedná se o tyto přílohy:</w:t>
      </w:r>
    </w:p>
    <w:p w14:paraId="1619032A" w14:textId="320017CF" w:rsidR="00EF1F53" w:rsidRDefault="00EF1F53" w:rsidP="0068681C">
      <w:pPr>
        <w:pStyle w:val="Claneka"/>
        <w:widowControl/>
        <w:numPr>
          <w:ilvl w:val="0"/>
          <w:numId w:val="0"/>
        </w:numPr>
        <w:spacing w:before="0" w:after="0"/>
        <w:ind w:left="993"/>
      </w:pPr>
      <w:r>
        <w:t xml:space="preserve">Příloha č. 1 </w:t>
      </w:r>
      <w:r w:rsidR="005D6759">
        <w:t xml:space="preserve">– </w:t>
      </w:r>
      <w:r>
        <w:t>Technická a věcná s</w:t>
      </w:r>
      <w:r w:rsidRPr="00C05105">
        <w:t xml:space="preserve">pecifikace </w:t>
      </w:r>
    </w:p>
    <w:p w14:paraId="49B00942" w14:textId="0881E22D" w:rsidR="00480E87" w:rsidRDefault="008C48A3" w:rsidP="0068681C">
      <w:pPr>
        <w:pStyle w:val="Claneka"/>
        <w:widowControl/>
        <w:numPr>
          <w:ilvl w:val="0"/>
          <w:numId w:val="0"/>
        </w:numPr>
        <w:spacing w:before="0" w:after="0"/>
        <w:ind w:left="993"/>
      </w:pPr>
      <w:r w:rsidRPr="00C76681">
        <w:t xml:space="preserve">Příloha č. </w:t>
      </w:r>
      <w:r w:rsidR="00C76681" w:rsidRPr="00C76681">
        <w:t>2</w:t>
      </w:r>
      <w:r w:rsidRPr="00C76681">
        <w:t xml:space="preserve"> – Akceptační řízení</w:t>
      </w:r>
    </w:p>
    <w:p w14:paraId="47379540" w14:textId="68DB15A2" w:rsidR="00EF1F53" w:rsidRPr="00C05105" w:rsidRDefault="00EF1F53" w:rsidP="0068681C">
      <w:pPr>
        <w:pStyle w:val="Claneka"/>
        <w:widowControl/>
        <w:numPr>
          <w:ilvl w:val="0"/>
          <w:numId w:val="0"/>
        </w:numPr>
        <w:spacing w:before="0" w:after="0"/>
        <w:ind w:left="993"/>
      </w:pPr>
      <w:r>
        <w:t xml:space="preserve">Příloha č. </w:t>
      </w:r>
      <w:r w:rsidR="00FA7A4A">
        <w:t>3</w:t>
      </w:r>
      <w:r>
        <w:t xml:space="preserve"> </w:t>
      </w:r>
      <w:r w:rsidR="005D6759">
        <w:t xml:space="preserve">– </w:t>
      </w:r>
      <w:r w:rsidRPr="00C05105">
        <w:t>Realizační tým a Kontaktní osoby</w:t>
      </w:r>
      <w:r w:rsidRPr="00C05105" w:rsidDel="00E760A2">
        <w:t xml:space="preserve"> </w:t>
      </w:r>
    </w:p>
    <w:p w14:paraId="2123DFB8" w14:textId="285C83C8" w:rsidR="00952AAE" w:rsidRPr="005200AA" w:rsidRDefault="00EF1F53" w:rsidP="0068681C">
      <w:pPr>
        <w:pStyle w:val="Claneka"/>
        <w:widowControl/>
        <w:numPr>
          <w:ilvl w:val="0"/>
          <w:numId w:val="0"/>
        </w:numPr>
        <w:spacing w:before="0" w:after="0"/>
        <w:ind w:left="993"/>
      </w:pPr>
      <w:r w:rsidRPr="005200AA">
        <w:t xml:space="preserve">Příloha č. </w:t>
      </w:r>
      <w:r w:rsidR="003F4AFF" w:rsidRPr="005200AA">
        <w:t>4</w:t>
      </w:r>
      <w:r w:rsidRPr="005200AA">
        <w:t xml:space="preserve"> </w:t>
      </w:r>
      <w:r w:rsidR="00952AAE" w:rsidRPr="005200AA">
        <w:t>–</w:t>
      </w:r>
      <w:r w:rsidRPr="005200AA">
        <w:t xml:space="preserve"> Poddodavatelé</w:t>
      </w:r>
    </w:p>
    <w:p w14:paraId="3A6588CC" w14:textId="4000A3CE" w:rsidR="00EF1F53" w:rsidRPr="005200AA" w:rsidRDefault="00952AAE" w:rsidP="0068681C">
      <w:pPr>
        <w:pStyle w:val="Claneka"/>
        <w:widowControl/>
        <w:numPr>
          <w:ilvl w:val="0"/>
          <w:numId w:val="0"/>
        </w:numPr>
        <w:spacing w:before="0" w:after="0"/>
        <w:ind w:left="993"/>
      </w:pPr>
      <w:r w:rsidRPr="005200AA">
        <w:t xml:space="preserve">Příloha č. </w:t>
      </w:r>
      <w:r w:rsidR="005200AA" w:rsidRPr="005200AA">
        <w:t>5</w:t>
      </w:r>
      <w:r w:rsidRPr="005200AA">
        <w:t xml:space="preserve"> – Ochrana osobních údajů</w:t>
      </w:r>
      <w:r w:rsidR="00EF1F53" w:rsidRPr="005200AA">
        <w:t xml:space="preserve"> </w:t>
      </w:r>
    </w:p>
    <w:p w14:paraId="643DDE10" w14:textId="6E807D76" w:rsidR="00EF1F53" w:rsidRPr="005200AA" w:rsidRDefault="00EF1F53" w:rsidP="0068681C">
      <w:pPr>
        <w:pStyle w:val="Claneka"/>
        <w:widowControl/>
        <w:numPr>
          <w:ilvl w:val="0"/>
          <w:numId w:val="0"/>
        </w:numPr>
        <w:spacing w:before="0" w:after="0"/>
        <w:ind w:left="993"/>
      </w:pPr>
      <w:r w:rsidRPr="005200AA">
        <w:t xml:space="preserve">Příloha č. </w:t>
      </w:r>
      <w:r w:rsidR="005200AA" w:rsidRPr="005200AA">
        <w:t>6</w:t>
      </w:r>
      <w:r w:rsidRPr="005200AA">
        <w:t xml:space="preserve"> </w:t>
      </w:r>
      <w:r w:rsidR="005D6759">
        <w:t xml:space="preserve">– </w:t>
      </w:r>
      <w:r w:rsidRPr="005200AA">
        <w:t>Vzor Předávacího protokolu</w:t>
      </w:r>
    </w:p>
    <w:p w14:paraId="384934E8" w14:textId="1A3E6BCC" w:rsidR="00EF1F53" w:rsidRDefault="00EF1F53" w:rsidP="0068681C">
      <w:pPr>
        <w:pStyle w:val="Claneka"/>
        <w:widowControl/>
        <w:numPr>
          <w:ilvl w:val="0"/>
          <w:numId w:val="0"/>
        </w:numPr>
        <w:spacing w:before="0" w:after="0"/>
        <w:ind w:left="993"/>
      </w:pPr>
      <w:r w:rsidRPr="005200AA">
        <w:t xml:space="preserve">Příloha č. </w:t>
      </w:r>
      <w:r w:rsidR="005200AA" w:rsidRPr="005200AA">
        <w:t>7</w:t>
      </w:r>
      <w:r w:rsidRPr="005200AA">
        <w:t xml:space="preserve"> </w:t>
      </w:r>
      <w:r w:rsidR="005D6759">
        <w:t>–</w:t>
      </w:r>
      <w:r w:rsidRPr="005200AA">
        <w:t xml:space="preserve"> Vzor Akceptačního protokolu</w:t>
      </w:r>
    </w:p>
    <w:p w14:paraId="624AF1BF" w14:textId="7856A0CD" w:rsidR="00161B8F" w:rsidRDefault="00161B8F" w:rsidP="0068681C">
      <w:pPr>
        <w:pStyle w:val="Claneka"/>
        <w:widowControl/>
        <w:numPr>
          <w:ilvl w:val="0"/>
          <w:numId w:val="0"/>
        </w:numPr>
        <w:spacing w:before="0" w:after="0"/>
        <w:ind w:left="993"/>
      </w:pPr>
      <w:r w:rsidRPr="00161B8F">
        <w:t xml:space="preserve">Příloha č. 8 </w:t>
      </w:r>
      <w:r w:rsidR="005D6759">
        <w:t xml:space="preserve">– </w:t>
      </w:r>
      <w:r w:rsidRPr="00161B8F">
        <w:t>Zadávací dokumentace</w:t>
      </w:r>
      <w:r>
        <w:t xml:space="preserve"> (bez příloh)</w:t>
      </w:r>
    </w:p>
    <w:tbl>
      <w:tblPr>
        <w:tblpPr w:leftFromText="141" w:rightFromText="141" w:vertAnchor="text" w:horzAnchor="margin" w:tblpY="653"/>
        <w:tblW w:w="9132" w:type="dxa"/>
        <w:tblLook w:val="01E0" w:firstRow="1" w:lastRow="1" w:firstColumn="1" w:lastColumn="1" w:noHBand="0" w:noVBand="0"/>
      </w:tblPr>
      <w:tblGrid>
        <w:gridCol w:w="4566"/>
        <w:gridCol w:w="4566"/>
      </w:tblGrid>
      <w:tr w:rsidR="00F669DB" w:rsidRPr="00C05105" w14:paraId="29D407C5" w14:textId="77777777" w:rsidTr="00F669DB">
        <w:trPr>
          <w:trHeight w:val="1279"/>
        </w:trPr>
        <w:tc>
          <w:tcPr>
            <w:tcW w:w="4566" w:type="dxa"/>
          </w:tcPr>
          <w:p w14:paraId="52A27E10" w14:textId="77777777" w:rsidR="00F669DB" w:rsidRPr="00C05105" w:rsidRDefault="00F669DB" w:rsidP="00F669DB">
            <w:pPr>
              <w:pStyle w:val="RLProhlensmluvnchstran"/>
              <w:keepNext/>
              <w:spacing w:after="0"/>
              <w:jc w:val="left"/>
              <w:rPr>
                <w:rFonts w:ascii="Times New Roman" w:hAnsi="Times New Roman"/>
              </w:rPr>
            </w:pPr>
            <w:r w:rsidRPr="00C05105">
              <w:rPr>
                <w:rFonts w:ascii="Times New Roman" w:hAnsi="Times New Roman"/>
              </w:rPr>
              <w:t>Objednatel</w:t>
            </w:r>
          </w:p>
          <w:p w14:paraId="3ECB0893" w14:textId="3D183FB1" w:rsidR="00F669DB" w:rsidRPr="00C05105" w:rsidRDefault="00F669DB" w:rsidP="00F669DB">
            <w:pPr>
              <w:pStyle w:val="RLdajeosmluvnstran"/>
              <w:keepNext/>
              <w:spacing w:after="0"/>
              <w:jc w:val="left"/>
              <w:rPr>
                <w:rFonts w:ascii="Times New Roman" w:hAnsi="Times New Roman"/>
              </w:rPr>
            </w:pPr>
            <w:r w:rsidRPr="00C05105">
              <w:rPr>
                <w:rFonts w:ascii="Times New Roman" w:hAnsi="Times New Roman"/>
              </w:rPr>
              <w:t>V</w:t>
            </w:r>
            <w:r>
              <w:rPr>
                <w:rFonts w:ascii="Times New Roman" w:hAnsi="Times New Roman"/>
              </w:rPr>
              <w:t xml:space="preserve"> </w:t>
            </w:r>
            <w:r w:rsidR="00B76574">
              <w:rPr>
                <w:rFonts w:ascii="Times New Roman" w:hAnsi="Times New Roman"/>
              </w:rPr>
              <w:t>Dobříši</w:t>
            </w:r>
            <w:r w:rsidRPr="00C05105">
              <w:rPr>
                <w:rFonts w:ascii="Times New Roman" w:hAnsi="Times New Roman"/>
              </w:rPr>
              <w:t xml:space="preserve"> dne _____________</w:t>
            </w:r>
          </w:p>
        </w:tc>
        <w:tc>
          <w:tcPr>
            <w:tcW w:w="4566" w:type="dxa"/>
          </w:tcPr>
          <w:p w14:paraId="0E14C44D" w14:textId="77777777" w:rsidR="00F669DB" w:rsidRPr="00C05105" w:rsidRDefault="00F669DB" w:rsidP="00F669DB">
            <w:pPr>
              <w:pStyle w:val="RLdajeosmluvnstran"/>
              <w:keepNext/>
              <w:spacing w:after="0"/>
              <w:jc w:val="left"/>
              <w:rPr>
                <w:rFonts w:ascii="Times New Roman" w:hAnsi="Times New Roman"/>
                <w:b/>
                <w:bCs/>
              </w:rPr>
            </w:pPr>
            <w:r>
              <w:rPr>
                <w:rFonts w:ascii="Times New Roman" w:hAnsi="Times New Roman"/>
                <w:b/>
                <w:bCs/>
              </w:rPr>
              <w:t xml:space="preserve">    </w:t>
            </w:r>
            <w:r w:rsidRPr="00C05105">
              <w:rPr>
                <w:rFonts w:ascii="Times New Roman" w:hAnsi="Times New Roman"/>
                <w:b/>
                <w:bCs/>
              </w:rPr>
              <w:t>Zhotovitel</w:t>
            </w:r>
          </w:p>
          <w:p w14:paraId="4DBB69BB" w14:textId="77777777" w:rsidR="00F669DB" w:rsidRPr="00C05105" w:rsidRDefault="00F669DB" w:rsidP="00F669DB">
            <w:pPr>
              <w:pStyle w:val="RLdajeosmluvnstran"/>
              <w:keepNext/>
              <w:spacing w:after="0"/>
              <w:jc w:val="left"/>
              <w:rPr>
                <w:rFonts w:ascii="Times New Roman" w:hAnsi="Times New Roman"/>
              </w:rPr>
            </w:pPr>
            <w:r>
              <w:rPr>
                <w:rFonts w:ascii="Times New Roman" w:hAnsi="Times New Roman"/>
              </w:rPr>
              <w:t xml:space="preserve">    </w:t>
            </w:r>
            <w:r w:rsidRPr="00C05105">
              <w:rPr>
                <w:rFonts w:ascii="Times New Roman" w:hAnsi="Times New Roman"/>
              </w:rPr>
              <w:t>V ______</w:t>
            </w:r>
            <w:r>
              <w:rPr>
                <w:rFonts w:ascii="Times New Roman" w:hAnsi="Times New Roman"/>
              </w:rPr>
              <w:t>__</w:t>
            </w:r>
            <w:r w:rsidRPr="00C05105">
              <w:rPr>
                <w:rFonts w:ascii="Times New Roman" w:hAnsi="Times New Roman"/>
              </w:rPr>
              <w:t>_</w:t>
            </w:r>
            <w:r>
              <w:rPr>
                <w:rFonts w:ascii="Times New Roman" w:hAnsi="Times New Roman"/>
              </w:rPr>
              <w:t>___</w:t>
            </w:r>
            <w:r w:rsidRPr="00C05105">
              <w:rPr>
                <w:rFonts w:ascii="Times New Roman" w:hAnsi="Times New Roman"/>
              </w:rPr>
              <w:t xml:space="preserve"> dne ____</w:t>
            </w:r>
            <w:r>
              <w:rPr>
                <w:rFonts w:ascii="Times New Roman" w:hAnsi="Times New Roman"/>
              </w:rPr>
              <w:t>_____</w:t>
            </w:r>
            <w:r w:rsidRPr="00C05105">
              <w:rPr>
                <w:rFonts w:ascii="Times New Roman" w:hAnsi="Times New Roman"/>
              </w:rPr>
              <w:t>___</w:t>
            </w:r>
          </w:p>
        </w:tc>
      </w:tr>
      <w:tr w:rsidR="00F669DB" w:rsidRPr="00C05105" w14:paraId="0940B093" w14:textId="77777777" w:rsidTr="00F669DB">
        <w:trPr>
          <w:trHeight w:val="1021"/>
        </w:trPr>
        <w:tc>
          <w:tcPr>
            <w:tcW w:w="4566" w:type="dxa"/>
          </w:tcPr>
          <w:p w14:paraId="463AEC6E" w14:textId="77777777" w:rsidR="00F669DB" w:rsidRPr="00C05105" w:rsidRDefault="00F669DB" w:rsidP="00F669DB">
            <w:pPr>
              <w:pStyle w:val="RLdajeosmluvnstran"/>
              <w:keepNext/>
              <w:spacing w:after="0"/>
              <w:rPr>
                <w:rFonts w:ascii="Times New Roman" w:hAnsi="Times New Roman"/>
              </w:rPr>
            </w:pPr>
            <w:r w:rsidRPr="00C05105">
              <w:rPr>
                <w:rFonts w:ascii="Times New Roman" w:hAnsi="Times New Roman"/>
              </w:rPr>
              <w:t>.........................................................................</w:t>
            </w:r>
          </w:p>
          <w:p w14:paraId="5D8D05F6" w14:textId="187D3C4E" w:rsidR="00F669DB" w:rsidRPr="00C05105" w:rsidRDefault="00F669DB" w:rsidP="00F669DB">
            <w:pPr>
              <w:pStyle w:val="RLdajeosmluvnstran"/>
              <w:keepNext/>
              <w:spacing w:after="0"/>
              <w:rPr>
                <w:rFonts w:ascii="Times New Roman" w:hAnsi="Times New Roman"/>
                <w:b/>
                <w:bCs/>
              </w:rPr>
            </w:pPr>
            <w:r>
              <w:rPr>
                <w:rFonts w:ascii="Times New Roman" w:hAnsi="Times New Roman"/>
                <w:b/>
                <w:bCs/>
              </w:rPr>
              <w:t xml:space="preserve">Město </w:t>
            </w:r>
            <w:r w:rsidR="00783106">
              <w:rPr>
                <w:rFonts w:ascii="Times New Roman" w:hAnsi="Times New Roman"/>
                <w:b/>
                <w:bCs/>
              </w:rPr>
              <w:t>Dobříš</w:t>
            </w:r>
          </w:p>
          <w:p w14:paraId="062A8B95" w14:textId="7AAD9F64" w:rsidR="00F669DB" w:rsidRPr="00C05105" w:rsidRDefault="00F669DB" w:rsidP="00F669DB">
            <w:pPr>
              <w:pStyle w:val="RLdajeosmluvnstran"/>
              <w:keepNext/>
              <w:spacing w:after="0"/>
              <w:rPr>
                <w:rFonts w:ascii="Times New Roman" w:hAnsi="Times New Roman"/>
              </w:rPr>
            </w:pPr>
            <w:r w:rsidRPr="00513B69">
              <w:rPr>
                <w:rFonts w:ascii="Times New Roman" w:hAnsi="Times New Roman"/>
              </w:rPr>
              <w:t xml:space="preserve">Ing. </w:t>
            </w:r>
            <w:r w:rsidR="00B76574">
              <w:rPr>
                <w:rFonts w:ascii="Times New Roman" w:hAnsi="Times New Roman"/>
              </w:rPr>
              <w:t>Pavel Svoboda</w:t>
            </w:r>
            <w:r w:rsidRPr="00415CB6">
              <w:rPr>
                <w:rFonts w:ascii="Times New Roman" w:hAnsi="Times New Roman"/>
              </w:rPr>
              <w:t>, starosta</w:t>
            </w:r>
          </w:p>
        </w:tc>
        <w:tc>
          <w:tcPr>
            <w:tcW w:w="4566" w:type="dxa"/>
          </w:tcPr>
          <w:p w14:paraId="2939851C" w14:textId="77777777" w:rsidR="00F669DB" w:rsidRPr="00C05105" w:rsidRDefault="00F669DB" w:rsidP="00F669DB">
            <w:pPr>
              <w:pStyle w:val="RLdajeosmluvnstran"/>
              <w:keepNext/>
              <w:spacing w:after="0"/>
              <w:rPr>
                <w:rFonts w:ascii="Times New Roman" w:hAnsi="Times New Roman"/>
              </w:rPr>
            </w:pPr>
            <w:r w:rsidRPr="00C05105">
              <w:rPr>
                <w:rFonts w:ascii="Times New Roman" w:hAnsi="Times New Roman"/>
              </w:rPr>
              <w:t>.........................................................................</w:t>
            </w:r>
          </w:p>
          <w:p w14:paraId="1EB43C92" w14:textId="77777777" w:rsidR="00F669DB" w:rsidRPr="00C05105" w:rsidRDefault="00F669DB" w:rsidP="00F669DB">
            <w:pPr>
              <w:pStyle w:val="RLdajeosmluvnstran"/>
              <w:keepNext/>
              <w:spacing w:after="0"/>
              <w:rPr>
                <w:rFonts w:ascii="Times New Roman" w:hAnsi="Times New Roman"/>
                <w:b/>
                <w:bCs/>
              </w:rPr>
            </w:pPr>
            <w:r w:rsidRPr="00C05105">
              <w:rPr>
                <w:rFonts w:ascii="Times New Roman" w:hAnsi="Times New Roman"/>
                <w:b/>
                <w:lang w:val="en-US"/>
              </w:rPr>
              <w:t>[</w:t>
            </w:r>
            <w:r w:rsidRPr="00C05105">
              <w:rPr>
                <w:rFonts w:ascii="Times New Roman" w:hAnsi="Times New Roman"/>
                <w:b/>
                <w:highlight w:val="green"/>
                <w:lang w:val="en-US"/>
              </w:rPr>
              <w:t>DOPLNÍ</w:t>
            </w:r>
            <w:r>
              <w:rPr>
                <w:rFonts w:ascii="Times New Roman" w:hAnsi="Times New Roman"/>
                <w:b/>
                <w:highlight w:val="green"/>
                <w:lang w:val="en-US"/>
              </w:rPr>
              <w:t xml:space="preserve"> </w:t>
            </w:r>
            <w:r w:rsidRPr="00C05105">
              <w:rPr>
                <w:rFonts w:ascii="Times New Roman" w:hAnsi="Times New Roman"/>
                <w:b/>
                <w:highlight w:val="green"/>
                <w:lang w:val="en-US"/>
              </w:rPr>
              <w:t>DODAVATEL</w:t>
            </w:r>
            <w:r w:rsidRPr="00C05105">
              <w:rPr>
                <w:rFonts w:ascii="Times New Roman" w:hAnsi="Times New Roman"/>
                <w:b/>
                <w:lang w:val="en-US"/>
              </w:rPr>
              <w:t>]</w:t>
            </w:r>
          </w:p>
          <w:p w14:paraId="038465C4" w14:textId="77777777" w:rsidR="00F669DB" w:rsidRPr="00C05105" w:rsidRDefault="00F669DB" w:rsidP="00F669DB">
            <w:pPr>
              <w:pStyle w:val="RLdajeosmluvnstran"/>
              <w:keepNext/>
              <w:spacing w:after="0"/>
              <w:rPr>
                <w:rFonts w:ascii="Times New Roman" w:hAnsi="Times New Roman"/>
              </w:rPr>
            </w:pPr>
            <w:r w:rsidRPr="00C05105">
              <w:rPr>
                <w:rFonts w:ascii="Times New Roman" w:hAnsi="Times New Roman"/>
                <w:lang w:val="en-US"/>
              </w:rPr>
              <w:t>[</w:t>
            </w:r>
            <w:r w:rsidRPr="00C05105">
              <w:rPr>
                <w:rFonts w:ascii="Times New Roman" w:hAnsi="Times New Roman"/>
                <w:highlight w:val="green"/>
                <w:lang w:val="en-US"/>
              </w:rPr>
              <w:t>DOPLNÍ</w:t>
            </w:r>
            <w:r>
              <w:rPr>
                <w:rFonts w:ascii="Times New Roman" w:hAnsi="Times New Roman"/>
                <w:highlight w:val="green"/>
                <w:lang w:val="en-US"/>
              </w:rPr>
              <w:t xml:space="preserve"> </w:t>
            </w:r>
            <w:r w:rsidRPr="00C05105">
              <w:rPr>
                <w:rFonts w:ascii="Times New Roman" w:hAnsi="Times New Roman"/>
                <w:highlight w:val="green"/>
                <w:lang w:val="en-US"/>
              </w:rPr>
              <w:t>DODAVATEL</w:t>
            </w:r>
            <w:r w:rsidRPr="00C05105">
              <w:rPr>
                <w:rFonts w:ascii="Times New Roman" w:hAnsi="Times New Roman"/>
                <w:lang w:val="en-US"/>
              </w:rPr>
              <w:t>]</w:t>
            </w:r>
          </w:p>
        </w:tc>
      </w:tr>
    </w:tbl>
    <w:p w14:paraId="15C6AFE7" w14:textId="210AEE6E" w:rsidR="00EF1F53" w:rsidRDefault="00EF1F53" w:rsidP="00F669DB">
      <w:pPr>
        <w:pStyle w:val="RLProhlensmluvnchstran"/>
        <w:jc w:val="both"/>
        <w:rPr>
          <w:rFonts w:ascii="Times New Roman" w:hAnsi="Times New Roman"/>
        </w:rPr>
      </w:pPr>
      <w:r>
        <w:rPr>
          <w:rFonts w:ascii="Times New Roman" w:hAnsi="Times New Roman"/>
        </w:rPr>
        <w:t>S</w:t>
      </w:r>
      <w:r w:rsidRPr="00C05105">
        <w:rPr>
          <w:rFonts w:ascii="Times New Roman" w:hAnsi="Times New Roman"/>
        </w:rPr>
        <w:t>trany prohlašují, že si tuto Smlouvu přečetly, že s jejím obsahem souhlasí</w:t>
      </w:r>
      <w:r>
        <w:rPr>
          <w:rFonts w:ascii="Times New Roman" w:hAnsi="Times New Roman"/>
        </w:rPr>
        <w:t>,</w:t>
      </w:r>
      <w:r w:rsidRPr="00C05105">
        <w:rPr>
          <w:rFonts w:ascii="Times New Roman" w:hAnsi="Times New Roman"/>
        </w:rPr>
        <w:t xml:space="preserve"> a na důkaz toho k ní připojují svoje podpisy.</w:t>
      </w:r>
    </w:p>
    <w:p w14:paraId="3C3DA39A" w14:textId="77777777" w:rsidR="00B76574" w:rsidRDefault="00B76574" w:rsidP="0068681C">
      <w:pPr>
        <w:pStyle w:val="Claneka"/>
        <w:widowControl/>
        <w:numPr>
          <w:ilvl w:val="0"/>
          <w:numId w:val="0"/>
        </w:numPr>
        <w:ind w:left="993" w:hanging="993"/>
        <w:rPr>
          <w:sz w:val="28"/>
          <w:szCs w:val="28"/>
          <w:u w:val="single"/>
        </w:rPr>
      </w:pPr>
    </w:p>
    <w:p w14:paraId="391BEDEE" w14:textId="77777777" w:rsidR="00B76574" w:rsidRDefault="00B76574" w:rsidP="0068681C">
      <w:pPr>
        <w:pStyle w:val="Claneka"/>
        <w:widowControl/>
        <w:numPr>
          <w:ilvl w:val="0"/>
          <w:numId w:val="0"/>
        </w:numPr>
        <w:ind w:left="993" w:hanging="993"/>
        <w:rPr>
          <w:sz w:val="28"/>
          <w:szCs w:val="28"/>
          <w:u w:val="single"/>
        </w:rPr>
      </w:pPr>
    </w:p>
    <w:p w14:paraId="5862D2E9" w14:textId="23BA31F9" w:rsidR="00513B69" w:rsidRPr="0068681C" w:rsidRDefault="00663E62" w:rsidP="0068681C">
      <w:pPr>
        <w:pStyle w:val="Claneka"/>
        <w:widowControl/>
        <w:numPr>
          <w:ilvl w:val="0"/>
          <w:numId w:val="0"/>
        </w:numPr>
        <w:ind w:left="993" w:hanging="993"/>
        <w:rPr>
          <w:sz w:val="28"/>
          <w:szCs w:val="28"/>
          <w:u w:val="single"/>
        </w:rPr>
      </w:pPr>
      <w:r w:rsidRPr="00663E62">
        <w:rPr>
          <w:sz w:val="28"/>
          <w:szCs w:val="28"/>
          <w:u w:val="single"/>
        </w:rPr>
        <w:t>Příloha č. 1 - Technická a věcná specifikace</w:t>
      </w:r>
    </w:p>
    <w:tbl>
      <w:tblPr>
        <w:tblW w:w="0" w:type="auto"/>
        <w:tblInd w:w="-5" w:type="dxa"/>
        <w:tblLayout w:type="fixed"/>
        <w:tblCellMar>
          <w:top w:w="55" w:type="dxa"/>
          <w:left w:w="55" w:type="dxa"/>
          <w:bottom w:w="55" w:type="dxa"/>
          <w:right w:w="55" w:type="dxa"/>
        </w:tblCellMar>
        <w:tblLook w:val="04A0" w:firstRow="1" w:lastRow="0" w:firstColumn="1" w:lastColumn="0" w:noHBand="0" w:noVBand="1"/>
        <w:tblPrChange w:id="528" w:author="Nikola Paříková" w:date="2024-05-21T12:46:00Z" w16du:dateUtc="2024-05-21T10:46:00Z">
          <w:tblPr>
            <w:tblW w:w="0" w:type="auto"/>
            <w:tblInd w:w="-5" w:type="dxa"/>
            <w:tblLayout w:type="fixed"/>
            <w:tblCellMar>
              <w:top w:w="55" w:type="dxa"/>
              <w:left w:w="55" w:type="dxa"/>
              <w:bottom w:w="55" w:type="dxa"/>
              <w:right w:w="55" w:type="dxa"/>
            </w:tblCellMar>
            <w:tblLook w:val="0000" w:firstRow="0" w:lastRow="0" w:firstColumn="0" w:lastColumn="0" w:noHBand="0" w:noVBand="0"/>
          </w:tblPr>
        </w:tblPrChange>
      </w:tblPr>
      <w:tblGrid>
        <w:gridCol w:w="2694"/>
        <w:gridCol w:w="6939"/>
        <w:tblGridChange w:id="529">
          <w:tblGrid>
            <w:gridCol w:w="2694"/>
            <w:gridCol w:w="6939"/>
          </w:tblGrid>
        </w:tblGridChange>
      </w:tblGrid>
      <w:tr w:rsidR="00723B6F" w14:paraId="51DC19D6" w14:textId="77777777" w:rsidTr="00E65D16">
        <w:tc>
          <w:tcPr>
            <w:tcW w:w="2694" w:type="dxa"/>
            <w:tcBorders>
              <w:top w:val="single" w:sz="4" w:space="0" w:color="000000"/>
              <w:left w:val="single" w:sz="4" w:space="0" w:color="000000"/>
              <w:bottom w:val="single" w:sz="4" w:space="0" w:color="000000"/>
              <w:right w:val="nil"/>
            </w:tcBorders>
            <w:shd w:val="clear" w:color="auto" w:fill="CCCCCC"/>
            <w:hideMark/>
            <w:tcPrChange w:id="530" w:author="Nikola Paříková" w:date="2024-05-21T12:46:00Z" w16du:dateUtc="2024-05-21T10:46:00Z">
              <w:tcPr>
                <w:tcW w:w="2694" w:type="dxa"/>
                <w:tcBorders>
                  <w:top w:val="single" w:sz="4" w:space="0" w:color="000000"/>
                  <w:left w:val="single" w:sz="4" w:space="0" w:color="000000"/>
                  <w:bottom w:val="single" w:sz="4" w:space="0" w:color="000000"/>
                </w:tcBorders>
                <w:shd w:val="clear" w:color="auto" w:fill="CCCCCC"/>
                <w:hideMark/>
              </w:tcPr>
            </w:tcPrChange>
          </w:tcPr>
          <w:p w14:paraId="6B2A80F3" w14:textId="77777777" w:rsidR="00723B6F" w:rsidRDefault="00723B6F" w:rsidP="00E65D16">
            <w:pPr>
              <w:suppressLineNumbers/>
              <w:rPr>
                <w:rFonts w:ascii="Times New Roman" w:hAnsi="Times New Roman"/>
                <w:b/>
                <w:rPrChange w:id="531" w:author="Nikola Paříková" w:date="2024-05-21T12:46:00Z" w16du:dateUtc="2024-05-21T10:46:00Z">
                  <w:rPr>
                    <w:rFonts w:ascii="Times New Roman" w:hAnsi="Times New Roman"/>
                    <w:b/>
                    <w:color w:val="000000"/>
                  </w:rPr>
                </w:rPrChange>
              </w:rPr>
              <w:pPrChange w:id="532" w:author="Nikola Paříková" w:date="2024-05-21T12:46:00Z" w16du:dateUtc="2024-05-21T10:46:00Z">
                <w:pPr>
                  <w:widowControl w:val="0"/>
                  <w:suppressLineNumbers/>
                  <w:suppressAutoHyphens/>
                  <w:spacing w:after="0" w:line="240" w:lineRule="auto"/>
                  <w:jc w:val="both"/>
                </w:pPr>
              </w:pPrChange>
            </w:pPr>
            <w:r>
              <w:rPr>
                <w:rFonts w:ascii="Times New Roman" w:hAnsi="Times New Roman"/>
                <w:b/>
                <w:rPrChange w:id="533" w:author="Nikola Paříková" w:date="2024-05-21T12:46:00Z" w16du:dateUtc="2024-05-21T10:46:00Z">
                  <w:rPr>
                    <w:rFonts w:ascii="Times New Roman" w:hAnsi="Times New Roman"/>
                    <w:b/>
                    <w:color w:val="000000"/>
                  </w:rPr>
                </w:rPrChange>
              </w:rPr>
              <w:t>Parametr</w:t>
            </w:r>
          </w:p>
        </w:tc>
        <w:tc>
          <w:tcPr>
            <w:tcW w:w="6939" w:type="dxa"/>
            <w:tcBorders>
              <w:top w:val="single" w:sz="4" w:space="0" w:color="000000"/>
              <w:left w:val="single" w:sz="4" w:space="0" w:color="000000"/>
              <w:bottom w:val="single" w:sz="4" w:space="0" w:color="000000"/>
              <w:right w:val="single" w:sz="4" w:space="0" w:color="000000"/>
            </w:tcBorders>
            <w:shd w:val="clear" w:color="auto" w:fill="CCCCCC"/>
            <w:hideMark/>
            <w:tcPrChange w:id="534" w:author="Nikola Paříková" w:date="2024-05-21T12:46:00Z" w16du:dateUtc="2024-05-21T10:46:00Z">
              <w:tcPr>
                <w:tcW w:w="6939" w:type="dxa"/>
                <w:tcBorders>
                  <w:top w:val="single" w:sz="4" w:space="0" w:color="000000"/>
                  <w:left w:val="single" w:sz="4" w:space="0" w:color="000000"/>
                  <w:bottom w:val="single" w:sz="4" w:space="0" w:color="000000"/>
                  <w:right w:val="single" w:sz="4" w:space="0" w:color="000000"/>
                </w:tcBorders>
                <w:shd w:val="clear" w:color="auto" w:fill="CCCCCC"/>
                <w:hideMark/>
              </w:tcPr>
            </w:tcPrChange>
          </w:tcPr>
          <w:p w14:paraId="58A1CA56" w14:textId="77777777" w:rsidR="00723B6F" w:rsidRDefault="00723B6F" w:rsidP="00E65D16">
            <w:pPr>
              <w:suppressLineNumbers/>
              <w:rPr>
                <w:rFonts w:ascii="Times New Roman" w:hAnsi="Times New Roman"/>
                <w:b/>
                <w:rPrChange w:id="535" w:author="Nikola Paříková" w:date="2024-05-21T12:46:00Z" w16du:dateUtc="2024-05-21T10:46:00Z">
                  <w:rPr>
                    <w:rFonts w:ascii="Times New Roman" w:hAnsi="Times New Roman"/>
                    <w:b/>
                    <w:color w:val="000000"/>
                  </w:rPr>
                </w:rPrChange>
              </w:rPr>
              <w:pPrChange w:id="536" w:author="Nikola Paříková" w:date="2024-05-21T12:46:00Z" w16du:dateUtc="2024-05-21T10:46:00Z">
                <w:pPr>
                  <w:widowControl w:val="0"/>
                  <w:suppressLineNumbers/>
                  <w:suppressAutoHyphens/>
                  <w:spacing w:after="0" w:line="240" w:lineRule="auto"/>
                  <w:jc w:val="both"/>
                </w:pPr>
              </w:pPrChange>
            </w:pPr>
            <w:r>
              <w:rPr>
                <w:rFonts w:ascii="Times New Roman" w:hAnsi="Times New Roman"/>
                <w:b/>
                <w:rPrChange w:id="537" w:author="Nikola Paříková" w:date="2024-05-21T12:46:00Z" w16du:dateUtc="2024-05-21T10:46:00Z">
                  <w:rPr>
                    <w:rFonts w:ascii="Times New Roman" w:hAnsi="Times New Roman"/>
                    <w:b/>
                    <w:color w:val="000000"/>
                  </w:rPr>
                </w:rPrChange>
              </w:rPr>
              <w:t>Minimální požadavek</w:t>
            </w:r>
          </w:p>
        </w:tc>
      </w:tr>
      <w:tr w:rsidR="00723B6F" w14:paraId="1B3350D2" w14:textId="77777777" w:rsidTr="00E65D16">
        <w:trPr>
          <w:trHeight w:val="628"/>
          <w:trPrChange w:id="538" w:author="Nikola Paříková" w:date="2024-05-21T12:46:00Z" w16du:dateUtc="2024-05-21T10:46:00Z">
            <w:trPr>
              <w:trHeight w:val="628"/>
            </w:trPr>
          </w:trPrChange>
        </w:trPr>
        <w:tc>
          <w:tcPr>
            <w:tcW w:w="2694" w:type="dxa"/>
            <w:tcBorders>
              <w:top w:val="single" w:sz="4" w:space="0" w:color="000000"/>
              <w:left w:val="single" w:sz="4" w:space="0" w:color="000000"/>
              <w:bottom w:val="single" w:sz="4" w:space="0" w:color="000000"/>
              <w:right w:val="nil"/>
            </w:tcBorders>
            <w:hideMark/>
            <w:tcPrChange w:id="539" w:author="Nikola Paříková" w:date="2024-05-21T12:46:00Z" w16du:dateUtc="2024-05-21T10:46:00Z">
              <w:tcPr>
                <w:tcW w:w="2694" w:type="dxa"/>
                <w:tcBorders>
                  <w:top w:val="single" w:sz="4" w:space="0" w:color="000000"/>
                  <w:left w:val="single" w:sz="4" w:space="0" w:color="000000"/>
                  <w:bottom w:val="single" w:sz="4" w:space="0" w:color="000000"/>
                </w:tcBorders>
                <w:hideMark/>
              </w:tcPr>
            </w:tcPrChange>
          </w:tcPr>
          <w:p w14:paraId="03D8035C" w14:textId="77777777" w:rsidR="00723B6F" w:rsidRDefault="00723B6F" w:rsidP="00E65D16">
            <w:pPr>
              <w:suppressLineNumbers/>
              <w:rPr>
                <w:rFonts w:ascii="Times New Roman" w:hAnsi="Times New Roman"/>
                <w:rPrChange w:id="540" w:author="Nikola Paříková" w:date="2024-05-21T12:46:00Z" w16du:dateUtc="2024-05-21T10:46:00Z">
                  <w:rPr>
                    <w:rFonts w:ascii="Times New Roman" w:hAnsi="Times New Roman"/>
                    <w:color w:val="000000"/>
                  </w:rPr>
                </w:rPrChange>
              </w:rPr>
              <w:pPrChange w:id="541" w:author="Nikola Paříková" w:date="2024-05-21T12:46:00Z" w16du:dateUtc="2024-05-21T10:46:00Z">
                <w:pPr>
                  <w:widowControl w:val="0"/>
                  <w:suppressLineNumbers/>
                  <w:suppressAutoHyphens/>
                  <w:spacing w:after="0" w:line="240" w:lineRule="auto"/>
                  <w:jc w:val="both"/>
                </w:pPr>
              </w:pPrChange>
            </w:pPr>
            <w:r>
              <w:rPr>
                <w:rFonts w:ascii="Times New Roman" w:hAnsi="Times New Roman"/>
                <w:rPrChange w:id="542" w:author="Nikola Paříková" w:date="2024-05-21T12:46:00Z" w16du:dateUtc="2024-05-21T10:46:00Z">
                  <w:rPr>
                    <w:rFonts w:ascii="Times New Roman" w:hAnsi="Times New Roman"/>
                    <w:color w:val="000000"/>
                  </w:rPr>
                </w:rPrChange>
              </w:rPr>
              <w:t>Výrobce, název, verze a licenční program</w:t>
            </w:r>
          </w:p>
        </w:tc>
        <w:tc>
          <w:tcPr>
            <w:tcW w:w="6939" w:type="dxa"/>
            <w:tcBorders>
              <w:top w:val="single" w:sz="4" w:space="0" w:color="000000"/>
              <w:left w:val="single" w:sz="4" w:space="0" w:color="000000"/>
              <w:bottom w:val="single" w:sz="4" w:space="0" w:color="000000"/>
              <w:right w:val="single" w:sz="4" w:space="0" w:color="000000"/>
            </w:tcBorders>
            <w:hideMark/>
            <w:tcPrChange w:id="543" w:author="Nikola Paříková" w:date="2024-05-21T12:46:00Z" w16du:dateUtc="2024-05-21T10:46:00Z">
              <w:tcPr>
                <w:tcW w:w="6939" w:type="dxa"/>
                <w:tcBorders>
                  <w:top w:val="single" w:sz="4" w:space="0" w:color="000000"/>
                  <w:left w:val="single" w:sz="4" w:space="0" w:color="000000"/>
                  <w:bottom w:val="single" w:sz="4" w:space="0" w:color="000000"/>
                  <w:right w:val="single" w:sz="4" w:space="0" w:color="000000"/>
                </w:tcBorders>
                <w:hideMark/>
              </w:tcPr>
            </w:tcPrChange>
          </w:tcPr>
          <w:p w14:paraId="11058105" w14:textId="77777777" w:rsidR="00723B6F" w:rsidRDefault="00723B6F" w:rsidP="00E65D16">
            <w:pPr>
              <w:suppressLineNumbers/>
              <w:rPr>
                <w:rFonts w:ascii="Times New Roman" w:hAnsi="Times New Roman"/>
                <w:rPrChange w:id="544" w:author="Nikola Paříková" w:date="2024-05-21T12:46:00Z" w16du:dateUtc="2024-05-21T10:46:00Z">
                  <w:rPr>
                    <w:rFonts w:ascii="Times New Roman" w:hAnsi="Times New Roman"/>
                    <w:color w:val="000000"/>
                  </w:rPr>
                </w:rPrChange>
              </w:rPr>
              <w:pPrChange w:id="545" w:author="Nikola Paříková" w:date="2024-05-21T12:46:00Z" w16du:dateUtc="2024-05-21T10:46:00Z">
                <w:pPr>
                  <w:widowControl w:val="0"/>
                  <w:suppressLineNumbers/>
                  <w:suppressAutoHyphens/>
                  <w:spacing w:after="0" w:line="240" w:lineRule="auto"/>
                  <w:jc w:val="both"/>
                </w:pPr>
              </w:pPrChange>
            </w:pPr>
            <w:r>
              <w:rPr>
                <w:rFonts w:ascii="Times New Roman" w:hAnsi="Times New Roman"/>
                <w:highlight w:val="yellow"/>
                <w:rPrChange w:id="546" w:author="Nikola Paříková" w:date="2024-05-21T12:46:00Z" w16du:dateUtc="2024-05-21T10:46:00Z">
                  <w:rPr>
                    <w:rFonts w:ascii="Times New Roman" w:hAnsi="Times New Roman"/>
                    <w:color w:val="000000"/>
                    <w:highlight w:val="yellow"/>
                  </w:rPr>
                </w:rPrChange>
              </w:rPr>
              <w:t>(doplnit)</w:t>
            </w:r>
          </w:p>
        </w:tc>
      </w:tr>
      <w:tr w:rsidR="00723B6F" w14:paraId="131AF556" w14:textId="77777777" w:rsidTr="00E65D16">
        <w:trPr>
          <w:trHeight w:val="628"/>
          <w:ins w:id="547" w:author="Nikola Paříková" w:date="2024-05-21T12:46:00Z" w16du:dateUtc="2024-05-21T10:46:00Z"/>
        </w:trPr>
        <w:tc>
          <w:tcPr>
            <w:tcW w:w="2694" w:type="dxa"/>
            <w:tcBorders>
              <w:top w:val="single" w:sz="4" w:space="0" w:color="000000"/>
              <w:left w:val="single" w:sz="4" w:space="0" w:color="000000"/>
              <w:bottom w:val="single" w:sz="4" w:space="0" w:color="000000"/>
              <w:right w:val="nil"/>
            </w:tcBorders>
            <w:hideMark/>
          </w:tcPr>
          <w:p w14:paraId="1AB03E04" w14:textId="77777777" w:rsidR="00723B6F" w:rsidRDefault="00723B6F" w:rsidP="00E65D16">
            <w:pPr>
              <w:suppressLineNumbers/>
              <w:rPr>
                <w:ins w:id="548" w:author="Nikola Paříková" w:date="2024-05-21T12:46:00Z" w16du:dateUtc="2024-05-21T10:46:00Z"/>
                <w:rFonts w:ascii="Times New Roman" w:hAnsi="Times New Roman"/>
              </w:rPr>
            </w:pPr>
            <w:ins w:id="549" w:author="Nikola Paříková" w:date="2024-05-21T12:46:00Z" w16du:dateUtc="2024-05-21T10:46:00Z">
              <w:r>
                <w:rPr>
                  <w:rFonts w:ascii="Times New Roman" w:hAnsi="Times New Roman"/>
                </w:rPr>
                <w:t>Obecné požadavky na nástroj</w:t>
              </w:r>
            </w:ins>
          </w:p>
        </w:tc>
        <w:tc>
          <w:tcPr>
            <w:tcW w:w="6939" w:type="dxa"/>
            <w:tcBorders>
              <w:top w:val="single" w:sz="4" w:space="0" w:color="000000"/>
              <w:left w:val="single" w:sz="4" w:space="0" w:color="000000"/>
              <w:bottom w:val="single" w:sz="4" w:space="0" w:color="000000"/>
              <w:right w:val="single" w:sz="4" w:space="0" w:color="000000"/>
            </w:tcBorders>
            <w:hideMark/>
          </w:tcPr>
          <w:p w14:paraId="7647DBFE" w14:textId="77777777" w:rsidR="00723B6F" w:rsidRDefault="00723B6F" w:rsidP="00723B6F">
            <w:pPr>
              <w:pStyle w:val="Odstavecseseznamem"/>
              <w:widowControl w:val="0"/>
              <w:numPr>
                <w:ilvl w:val="0"/>
                <w:numId w:val="51"/>
              </w:numPr>
              <w:suppressLineNumbers/>
              <w:suppressAutoHyphens/>
              <w:contextualSpacing/>
              <w:jc w:val="both"/>
              <w:rPr>
                <w:ins w:id="550" w:author="Nikola Paříková" w:date="2024-05-21T12:46:00Z" w16du:dateUtc="2024-05-21T10:46:00Z"/>
                <w:rFonts w:ascii="Times New Roman" w:hAnsi="Times New Roman"/>
              </w:rPr>
            </w:pPr>
            <w:ins w:id="551" w:author="Nikola Paříková" w:date="2024-05-21T12:46:00Z" w16du:dateUtc="2024-05-21T10:46:00Z">
              <w:r>
                <w:rPr>
                  <w:rFonts w:ascii="Times New Roman" w:hAnsi="Times New Roman"/>
                </w:rPr>
                <w:t>Nástroj slouží k opatření ve smyslu §23 Vyhláška č. 82/2018 Sb. Vyhláška o bezpečnostních opatřeních, kybernetických bezpečnostních incidentech, reaktivních opatřeních, náležitostech podání v oblasti kybernetické bezpečnosti a likvidaci dat (vyhláška o kybernetické bezpečnosti)</w:t>
              </w:r>
            </w:ins>
          </w:p>
          <w:p w14:paraId="3DCF967C" w14:textId="77777777" w:rsidR="00723B6F" w:rsidRDefault="00723B6F" w:rsidP="00723B6F">
            <w:pPr>
              <w:pStyle w:val="Odstavecseseznamem"/>
              <w:widowControl w:val="0"/>
              <w:numPr>
                <w:ilvl w:val="0"/>
                <w:numId w:val="51"/>
              </w:numPr>
              <w:suppressLineNumbers/>
              <w:suppressAutoHyphens/>
              <w:contextualSpacing/>
              <w:jc w:val="both"/>
              <w:rPr>
                <w:ins w:id="552" w:author="Nikola Paříková" w:date="2024-05-21T12:46:00Z" w16du:dateUtc="2024-05-21T10:46:00Z"/>
                <w:rFonts w:ascii="Times New Roman" w:hAnsi="Times New Roman"/>
              </w:rPr>
            </w:pPr>
            <w:ins w:id="553" w:author="Nikola Paříková" w:date="2024-05-21T12:46:00Z" w16du:dateUtc="2024-05-21T10:46:00Z">
              <w:r>
                <w:rPr>
                  <w:rFonts w:ascii="Times New Roman" w:hAnsi="Times New Roman"/>
                </w:rPr>
                <w:t>Nástroj zajištující detailní viditelnost síťového provozu s možností vizualizace komunikace všech hostů a jejich služeb s možností forenzní analýzy v řádu měsíců. Nástroj je schopen detekovat anomálií na úrovni toků a dále rozpoznávat známé hrozby na základě DPI za pomoci detekčních signatur.</w:t>
              </w:r>
            </w:ins>
          </w:p>
          <w:p w14:paraId="5FCCEC96" w14:textId="77777777" w:rsidR="00723B6F" w:rsidRDefault="00723B6F" w:rsidP="00723B6F">
            <w:pPr>
              <w:pStyle w:val="Odstavecseseznamem"/>
              <w:widowControl w:val="0"/>
              <w:numPr>
                <w:ilvl w:val="0"/>
                <w:numId w:val="51"/>
              </w:numPr>
              <w:suppressLineNumbers/>
              <w:suppressAutoHyphens/>
              <w:contextualSpacing/>
              <w:jc w:val="both"/>
              <w:rPr>
                <w:ins w:id="554" w:author="Nikola Paříková" w:date="2024-05-21T12:46:00Z" w16du:dateUtc="2024-05-21T10:46:00Z"/>
                <w:rFonts w:ascii="Times New Roman" w:hAnsi="Times New Roman"/>
              </w:rPr>
            </w:pPr>
            <w:ins w:id="555" w:author="Nikola Paříková" w:date="2024-05-21T12:46:00Z" w16du:dateUtc="2024-05-21T10:46:00Z">
              <w:r>
                <w:rPr>
                  <w:rFonts w:ascii="Times New Roman" w:hAnsi="Times New Roman"/>
                </w:rPr>
                <w:t xml:space="preserve">Nástroj na analýzu síťového provozu se logicky skládá z jedné nebo více sond pro sběr dat a z jedné centrální konzole pro vyhodnocování dat o síťovém provozu. Fyzicky jde o jednu hardwarovou </w:t>
              </w:r>
              <w:proofErr w:type="spellStart"/>
              <w:r>
                <w:rPr>
                  <w:rFonts w:ascii="Times New Roman" w:hAnsi="Times New Roman"/>
                </w:rPr>
                <w:t>applianci</w:t>
              </w:r>
              <w:proofErr w:type="spellEnd"/>
              <w:r>
                <w:rPr>
                  <w:rFonts w:ascii="Times New Roman" w:hAnsi="Times New Roman"/>
                </w:rPr>
                <w:t xml:space="preserve">, nebo o několik hardwarových </w:t>
              </w:r>
              <w:proofErr w:type="spellStart"/>
              <w:r>
                <w:rPr>
                  <w:rFonts w:ascii="Times New Roman" w:hAnsi="Times New Roman"/>
                </w:rPr>
                <w:t>appliance</w:t>
              </w:r>
              <w:proofErr w:type="spellEnd"/>
              <w:r>
                <w:rPr>
                  <w:rFonts w:ascii="Times New Roman" w:hAnsi="Times New Roman"/>
                </w:rPr>
                <w:t>.</w:t>
              </w:r>
            </w:ins>
          </w:p>
          <w:p w14:paraId="539D12A7" w14:textId="77777777" w:rsidR="00723B6F" w:rsidRDefault="00723B6F" w:rsidP="00723B6F">
            <w:pPr>
              <w:pStyle w:val="Odstavecseseznamem"/>
              <w:widowControl w:val="0"/>
              <w:numPr>
                <w:ilvl w:val="0"/>
                <w:numId w:val="51"/>
              </w:numPr>
              <w:suppressLineNumbers/>
              <w:suppressAutoHyphens/>
              <w:contextualSpacing/>
              <w:jc w:val="both"/>
              <w:rPr>
                <w:ins w:id="556" w:author="Nikola Paříková" w:date="2024-05-21T12:46:00Z" w16du:dateUtc="2024-05-21T10:46:00Z"/>
                <w:rFonts w:ascii="Times New Roman" w:hAnsi="Times New Roman"/>
              </w:rPr>
            </w:pPr>
            <w:ins w:id="557" w:author="Nikola Paříková" w:date="2024-05-21T12:46:00Z" w16du:dateUtc="2024-05-21T10:46:00Z">
              <w:r>
                <w:rPr>
                  <w:rFonts w:ascii="Times New Roman" w:hAnsi="Times New Roman"/>
                </w:rPr>
                <w:t>Celá softwarová část je od jednoho výrobce.</w:t>
              </w:r>
            </w:ins>
          </w:p>
          <w:p w14:paraId="4BE17A8B" w14:textId="77777777" w:rsidR="00723B6F" w:rsidRDefault="00723B6F" w:rsidP="00723B6F">
            <w:pPr>
              <w:pStyle w:val="Odstavecseseznamem"/>
              <w:widowControl w:val="0"/>
              <w:numPr>
                <w:ilvl w:val="0"/>
                <w:numId w:val="51"/>
              </w:numPr>
              <w:suppressLineNumbers/>
              <w:suppressAutoHyphens/>
              <w:contextualSpacing/>
              <w:jc w:val="both"/>
              <w:rPr>
                <w:ins w:id="558" w:author="Nikola Paříková" w:date="2024-05-21T12:46:00Z" w16du:dateUtc="2024-05-21T10:46:00Z"/>
                <w:rFonts w:ascii="Times New Roman" w:hAnsi="Times New Roman"/>
              </w:rPr>
            </w:pPr>
            <w:ins w:id="559" w:author="Nikola Paříková" w:date="2024-05-21T12:46:00Z" w16du:dateUtc="2024-05-21T10:46:00Z">
              <w:r>
                <w:rPr>
                  <w:rFonts w:ascii="Times New Roman" w:hAnsi="Times New Roman"/>
                </w:rPr>
                <w:t>Jedna centrální konzole pro vyhodnocování dat o síťovém provozu je schopná analyzovat všechna data (tj. až 500 Mbps) od všech sond a zobrazovat je v jednom jednotném aplikačním rozhraní.</w:t>
              </w:r>
            </w:ins>
          </w:p>
          <w:p w14:paraId="2426F33A" w14:textId="77777777" w:rsidR="00723B6F" w:rsidRDefault="00723B6F" w:rsidP="00723B6F">
            <w:pPr>
              <w:pStyle w:val="Odstavecseseznamem"/>
              <w:widowControl w:val="0"/>
              <w:numPr>
                <w:ilvl w:val="0"/>
                <w:numId w:val="51"/>
              </w:numPr>
              <w:suppressLineNumbers/>
              <w:suppressAutoHyphens/>
              <w:contextualSpacing/>
              <w:jc w:val="both"/>
              <w:rPr>
                <w:ins w:id="560" w:author="Nikola Paříková" w:date="2024-05-21T12:46:00Z" w16du:dateUtc="2024-05-21T10:46:00Z"/>
                <w:rFonts w:ascii="Times New Roman" w:hAnsi="Times New Roman"/>
              </w:rPr>
            </w:pPr>
            <w:ins w:id="561" w:author="Nikola Paříková" w:date="2024-05-21T12:46:00Z" w16du:dateUtc="2024-05-21T10:46:00Z">
              <w:r>
                <w:rPr>
                  <w:rFonts w:ascii="Times New Roman" w:hAnsi="Times New Roman"/>
                </w:rPr>
                <w:t>Nástroj neobsahuje žádný skrytý (</w:t>
              </w:r>
              <w:proofErr w:type="spellStart"/>
              <w:r>
                <w:rPr>
                  <w:rFonts w:ascii="Times New Roman" w:hAnsi="Times New Roman"/>
                </w:rPr>
                <w:t>backdoor</w:t>
              </w:r>
              <w:proofErr w:type="spellEnd"/>
              <w:r>
                <w:rPr>
                  <w:rFonts w:ascii="Times New Roman" w:hAnsi="Times New Roman"/>
                </w:rPr>
                <w:t>) přístup.</w:t>
              </w:r>
            </w:ins>
          </w:p>
          <w:p w14:paraId="054DAB8D" w14:textId="77777777" w:rsidR="00723B6F" w:rsidRDefault="00723B6F" w:rsidP="00723B6F">
            <w:pPr>
              <w:pStyle w:val="Odstavecseseznamem"/>
              <w:widowControl w:val="0"/>
              <w:numPr>
                <w:ilvl w:val="0"/>
                <w:numId w:val="51"/>
              </w:numPr>
              <w:suppressLineNumbers/>
              <w:suppressAutoHyphens/>
              <w:contextualSpacing/>
              <w:jc w:val="both"/>
              <w:rPr>
                <w:ins w:id="562" w:author="Nikola Paříková" w:date="2024-05-21T12:46:00Z" w16du:dateUtc="2024-05-21T10:46:00Z"/>
                <w:rFonts w:ascii="Times New Roman" w:hAnsi="Times New Roman"/>
              </w:rPr>
            </w:pPr>
            <w:ins w:id="563" w:author="Nikola Paříková" w:date="2024-05-21T12:46:00Z" w16du:dateUtc="2024-05-21T10:46:00Z">
              <w:r>
                <w:rPr>
                  <w:rFonts w:ascii="Times New Roman" w:hAnsi="Times New Roman"/>
                </w:rPr>
                <w:t>Nástroj obsahuje veškerý hardware a software potřebný pro zprovoznění a provoz.</w:t>
              </w:r>
            </w:ins>
          </w:p>
          <w:p w14:paraId="0FBAEB89" w14:textId="77777777" w:rsidR="00723B6F" w:rsidRDefault="00723B6F" w:rsidP="00723B6F">
            <w:pPr>
              <w:pStyle w:val="Odstavecseseznamem"/>
              <w:widowControl w:val="0"/>
              <w:numPr>
                <w:ilvl w:val="0"/>
                <w:numId w:val="51"/>
              </w:numPr>
              <w:suppressLineNumbers/>
              <w:suppressAutoHyphens/>
              <w:contextualSpacing/>
              <w:jc w:val="both"/>
              <w:rPr>
                <w:ins w:id="564" w:author="Nikola Paříková" w:date="2024-05-21T12:46:00Z" w16du:dateUtc="2024-05-21T10:46:00Z"/>
                <w:rFonts w:ascii="Times New Roman" w:hAnsi="Times New Roman"/>
              </w:rPr>
            </w:pPr>
            <w:ins w:id="565" w:author="Nikola Paříková" w:date="2024-05-21T12:46:00Z" w16du:dateUtc="2024-05-21T10:46:00Z">
              <w:r>
                <w:rPr>
                  <w:rFonts w:ascii="Times New Roman" w:hAnsi="Times New Roman"/>
                </w:rPr>
                <w:t xml:space="preserve">Licence na aktualizace veškerého software nástroje a jeho dat (filtry, signatury, databáze třetích stran, </w:t>
              </w:r>
              <w:proofErr w:type="spellStart"/>
              <w:r>
                <w:rPr>
                  <w:rFonts w:ascii="Times New Roman" w:hAnsi="Times New Roman"/>
                </w:rPr>
                <w:t>threat</w:t>
              </w:r>
              <w:proofErr w:type="spellEnd"/>
              <w:r>
                <w:rPr>
                  <w:rFonts w:ascii="Times New Roman" w:hAnsi="Times New Roman"/>
                </w:rPr>
                <w:t xml:space="preserve"> </w:t>
              </w:r>
              <w:proofErr w:type="spellStart"/>
              <w:r>
                <w:rPr>
                  <w:rFonts w:ascii="Times New Roman" w:hAnsi="Times New Roman"/>
                </w:rPr>
                <w:t>intelligence</w:t>
              </w:r>
              <w:proofErr w:type="spellEnd"/>
              <w:r>
                <w:rPr>
                  <w:rFonts w:ascii="Times New Roman" w:hAnsi="Times New Roman"/>
                </w:rPr>
                <w:t>, atd.) na 60 měsíců.</w:t>
              </w:r>
            </w:ins>
          </w:p>
          <w:p w14:paraId="10EA99CD" w14:textId="77777777" w:rsidR="00723B6F" w:rsidRDefault="00723B6F" w:rsidP="00723B6F">
            <w:pPr>
              <w:pStyle w:val="Odstavecseseznamem"/>
              <w:widowControl w:val="0"/>
              <w:numPr>
                <w:ilvl w:val="0"/>
                <w:numId w:val="51"/>
              </w:numPr>
              <w:suppressLineNumbers/>
              <w:suppressAutoHyphens/>
              <w:contextualSpacing/>
              <w:jc w:val="both"/>
              <w:rPr>
                <w:ins w:id="566" w:author="Nikola Paříková" w:date="2024-05-21T12:46:00Z" w16du:dateUtc="2024-05-21T10:46:00Z"/>
                <w:rFonts w:ascii="Times New Roman" w:hAnsi="Times New Roman"/>
              </w:rPr>
            </w:pPr>
            <w:ins w:id="567" w:author="Nikola Paříková" w:date="2024-05-21T12:46:00Z" w16du:dateUtc="2024-05-21T10:46:00Z">
              <w:r>
                <w:rPr>
                  <w:rFonts w:ascii="Times New Roman" w:hAnsi="Times New Roman"/>
                </w:rPr>
                <w:t>Fungování s přístupem na Internet i bez nutnosti přístupu na Internet.</w:t>
              </w:r>
            </w:ins>
          </w:p>
        </w:tc>
      </w:tr>
      <w:tr w:rsidR="00723B6F" w14:paraId="57CE7837" w14:textId="77777777" w:rsidTr="00E65D16">
        <w:trPr>
          <w:trHeight w:val="628"/>
        </w:trPr>
        <w:tc>
          <w:tcPr>
            <w:tcW w:w="2694" w:type="dxa"/>
            <w:tcBorders>
              <w:top w:val="single" w:sz="4" w:space="0" w:color="000000"/>
              <w:left w:val="single" w:sz="4" w:space="0" w:color="000000"/>
              <w:bottom w:val="single" w:sz="4" w:space="0" w:color="000000"/>
              <w:right w:val="nil"/>
            </w:tcBorders>
            <w:hideMark/>
            <w:tcPrChange w:id="568" w:author="Nikola Paříková" w:date="2024-05-21T12:46:00Z" w16du:dateUtc="2024-05-21T10:46:00Z">
              <w:tcPr>
                <w:tcW w:w="2694" w:type="dxa"/>
                <w:tcBorders>
                  <w:top w:val="single" w:sz="4" w:space="0" w:color="000000"/>
                  <w:left w:val="single" w:sz="4" w:space="0" w:color="000000"/>
                  <w:bottom w:val="single" w:sz="4" w:space="0" w:color="000000"/>
                </w:tcBorders>
                <w:hideMark/>
              </w:tcPr>
            </w:tcPrChange>
          </w:tcPr>
          <w:p w14:paraId="0C42B000" w14:textId="68AAE48D" w:rsidR="00723B6F" w:rsidRDefault="00B76574" w:rsidP="00E65D16">
            <w:pPr>
              <w:suppressLineNumbers/>
              <w:rPr>
                <w:rFonts w:ascii="Times New Roman" w:hAnsi="Times New Roman"/>
                <w:rPrChange w:id="569" w:author="Nikola Paříková" w:date="2024-05-21T12:46:00Z" w16du:dateUtc="2024-05-21T10:46:00Z">
                  <w:rPr>
                    <w:rFonts w:ascii="Times New Roman" w:hAnsi="Times New Roman"/>
                    <w:color w:val="000000"/>
                  </w:rPr>
                </w:rPrChange>
              </w:rPr>
              <w:pPrChange w:id="570" w:author="Nikola Paříková" w:date="2024-05-21T12:46:00Z" w16du:dateUtc="2024-05-21T10:46:00Z">
                <w:pPr>
                  <w:widowControl w:val="0"/>
                  <w:suppressLineNumbers/>
                  <w:suppressAutoHyphens/>
                  <w:spacing w:after="0" w:line="240" w:lineRule="auto"/>
                  <w:jc w:val="both"/>
                </w:pPr>
              </w:pPrChange>
            </w:pPr>
            <w:del w:id="571" w:author="Nikola Paříková" w:date="2024-05-21T12:46:00Z" w16du:dateUtc="2024-05-21T10:46:00Z">
              <w:r w:rsidRPr="00B76574">
                <w:rPr>
                  <w:rFonts w:ascii="Times New Roman" w:eastAsia="Segoe UI" w:hAnsi="Times New Roman"/>
                  <w:color w:val="000000"/>
                  <w:lang w:eastAsia="zh-CN" w:bidi="hi-IN"/>
                </w:rPr>
                <w:delText>SW pro real-time ochranu před škodlivým softwarem</w:delText>
              </w:r>
            </w:del>
            <w:ins w:id="572" w:author="Nikola Paříková" w:date="2024-05-21T12:46:00Z" w16du:dateUtc="2024-05-21T10:46:00Z">
              <w:r w:rsidR="00723B6F">
                <w:rPr>
                  <w:rFonts w:ascii="Times New Roman" w:hAnsi="Times New Roman"/>
                </w:rPr>
                <w:t>Požadavky na analýzu provozu</w:t>
              </w:r>
            </w:ins>
          </w:p>
        </w:tc>
        <w:tc>
          <w:tcPr>
            <w:tcW w:w="6939" w:type="dxa"/>
            <w:tcBorders>
              <w:top w:val="single" w:sz="4" w:space="0" w:color="000000"/>
              <w:left w:val="single" w:sz="4" w:space="0" w:color="000000"/>
              <w:bottom w:val="single" w:sz="4" w:space="0" w:color="000000"/>
              <w:right w:val="single" w:sz="4" w:space="0" w:color="000000"/>
            </w:tcBorders>
            <w:hideMark/>
            <w:tcPrChange w:id="573" w:author="Nikola Paříková" w:date="2024-05-21T12:46:00Z" w16du:dateUtc="2024-05-21T10:46:00Z">
              <w:tcPr>
                <w:tcW w:w="6939" w:type="dxa"/>
                <w:tcBorders>
                  <w:top w:val="single" w:sz="4" w:space="0" w:color="000000"/>
                  <w:left w:val="single" w:sz="4" w:space="0" w:color="000000"/>
                  <w:bottom w:val="single" w:sz="4" w:space="0" w:color="000000"/>
                  <w:right w:val="single" w:sz="4" w:space="0" w:color="000000"/>
                </w:tcBorders>
                <w:hideMark/>
              </w:tcPr>
            </w:tcPrChange>
          </w:tcPr>
          <w:p w14:paraId="7F0ED308" w14:textId="77777777" w:rsidR="00B76574" w:rsidRPr="00B76574" w:rsidRDefault="00723B6F" w:rsidP="00B76574">
            <w:pPr>
              <w:widowControl w:val="0"/>
              <w:numPr>
                <w:ilvl w:val="0"/>
                <w:numId w:val="50"/>
              </w:numPr>
              <w:suppressAutoHyphens/>
              <w:spacing w:after="160" w:line="259" w:lineRule="auto"/>
              <w:contextualSpacing/>
              <w:jc w:val="both"/>
              <w:rPr>
                <w:del w:id="574" w:author="Nikola Paříková" w:date="2024-05-21T12:46:00Z" w16du:dateUtc="2024-05-21T10:46:00Z"/>
                <w:rFonts w:ascii="Times New Roman" w:hAnsi="Times New Roman"/>
                <w:lang w:eastAsia="cs-CZ"/>
              </w:rPr>
            </w:pPr>
            <w:r>
              <w:rPr>
                <w:rFonts w:ascii="Times New Roman" w:hAnsi="Times New Roman"/>
              </w:rPr>
              <w:t xml:space="preserve">Podpora </w:t>
            </w:r>
            <w:del w:id="575" w:author="Nikola Paříková" w:date="2024-05-21T12:46:00Z" w16du:dateUtc="2024-05-21T10:46:00Z">
              <w:r w:rsidR="00B76574" w:rsidRPr="00B76574">
                <w:rPr>
                  <w:rFonts w:ascii="Times New Roman" w:hAnsi="Times New Roman"/>
                  <w:lang w:eastAsia="cs-CZ"/>
                </w:rPr>
                <w:delText>operačních systémů MS:</w:delText>
              </w:r>
            </w:del>
          </w:p>
          <w:p w14:paraId="7566959C" w14:textId="346EEAB2" w:rsidR="00723B6F" w:rsidRDefault="00B76574" w:rsidP="00723B6F">
            <w:pPr>
              <w:pStyle w:val="Odstavecseseznamem"/>
              <w:widowControl w:val="0"/>
              <w:numPr>
                <w:ilvl w:val="0"/>
                <w:numId w:val="51"/>
              </w:numPr>
              <w:suppressLineNumbers/>
              <w:suppressAutoHyphens/>
              <w:contextualSpacing/>
              <w:jc w:val="both"/>
              <w:rPr>
                <w:rFonts w:ascii="Times New Roman" w:hAnsi="Times New Roman"/>
              </w:rPr>
              <w:pPrChange w:id="576" w:author="Nikola Paříková" w:date="2024-05-21T12:46:00Z" w16du:dateUtc="2024-05-21T10:46:00Z">
                <w:pPr>
                  <w:widowControl w:val="0"/>
                  <w:numPr>
                    <w:ilvl w:val="1"/>
                    <w:numId w:val="50"/>
                  </w:numPr>
                  <w:suppressAutoHyphens/>
                  <w:spacing w:after="160" w:line="259" w:lineRule="auto"/>
                  <w:ind w:left="1080" w:hanging="360"/>
                  <w:contextualSpacing/>
                  <w:jc w:val="both"/>
                </w:pPr>
              </w:pPrChange>
            </w:pPr>
            <w:del w:id="577" w:author="Nikola Paříková" w:date="2024-05-21T12:46:00Z" w16du:dateUtc="2024-05-21T10:46:00Z">
              <w:r w:rsidRPr="00B76574">
                <w:rPr>
                  <w:rFonts w:ascii="Times New Roman" w:hAnsi="Times New Roman"/>
                  <w:lang w:eastAsia="cs-CZ"/>
                </w:rPr>
                <w:delText>Windows</w:delText>
              </w:r>
            </w:del>
            <w:ins w:id="578" w:author="Nikola Paříková" w:date="2024-05-21T12:46:00Z" w16du:dateUtc="2024-05-21T10:46:00Z">
              <w:r w:rsidR="00723B6F">
                <w:rPr>
                  <w:rFonts w:ascii="Times New Roman" w:hAnsi="Times New Roman"/>
                </w:rPr>
                <w:t>IPv4, IPv6, VLAN, MPLS, Ethernet 10Mb/s až</w:t>
              </w:r>
            </w:ins>
            <w:r w:rsidR="00723B6F">
              <w:rPr>
                <w:rFonts w:ascii="Times New Roman" w:hAnsi="Times New Roman"/>
              </w:rPr>
              <w:t xml:space="preserve"> 10 </w:t>
            </w:r>
            <w:del w:id="579" w:author="Nikola Paříková" w:date="2024-05-21T12:46:00Z" w16du:dateUtc="2024-05-21T10:46:00Z">
              <w:r w:rsidRPr="00B76574">
                <w:rPr>
                  <w:rFonts w:ascii="Times New Roman" w:hAnsi="Times New Roman"/>
                  <w:lang w:eastAsia="cs-CZ"/>
                </w:rPr>
                <w:delText xml:space="preserve">a vyšší </w:delText>
              </w:r>
            </w:del>
            <w:proofErr w:type="spellStart"/>
            <w:ins w:id="580" w:author="Nikola Paříková" w:date="2024-05-21T12:46:00Z" w16du:dateUtc="2024-05-21T10:46:00Z">
              <w:r w:rsidR="00723B6F">
                <w:rPr>
                  <w:rFonts w:ascii="Times New Roman" w:hAnsi="Times New Roman"/>
                </w:rPr>
                <w:t>Gb</w:t>
              </w:r>
              <w:proofErr w:type="spellEnd"/>
              <w:r w:rsidR="00723B6F">
                <w:rPr>
                  <w:rFonts w:ascii="Times New Roman" w:hAnsi="Times New Roman"/>
                </w:rPr>
                <w:t>/s</w:t>
              </w:r>
            </w:ins>
          </w:p>
          <w:p w14:paraId="1E2E8B0E" w14:textId="77777777" w:rsidR="00B76574" w:rsidRPr="00B76574" w:rsidRDefault="00B76574" w:rsidP="00B76574">
            <w:pPr>
              <w:widowControl w:val="0"/>
              <w:numPr>
                <w:ilvl w:val="1"/>
                <w:numId w:val="50"/>
              </w:numPr>
              <w:suppressAutoHyphens/>
              <w:spacing w:after="160" w:line="259" w:lineRule="auto"/>
              <w:contextualSpacing/>
              <w:jc w:val="both"/>
              <w:rPr>
                <w:del w:id="581" w:author="Nikola Paříková" w:date="2024-05-21T12:46:00Z" w16du:dateUtc="2024-05-21T10:46:00Z"/>
                <w:rFonts w:ascii="Times New Roman" w:hAnsi="Times New Roman"/>
                <w:lang w:eastAsia="cs-CZ"/>
              </w:rPr>
            </w:pPr>
            <w:del w:id="582" w:author="Nikola Paříková" w:date="2024-05-21T12:46:00Z" w16du:dateUtc="2024-05-21T10:46:00Z">
              <w:r w:rsidRPr="00B76574">
                <w:rPr>
                  <w:rFonts w:ascii="Times New Roman" w:hAnsi="Times New Roman"/>
                  <w:lang w:eastAsia="cs-CZ"/>
                </w:rPr>
                <w:delText>Windows Server 20</w:delText>
              </w:r>
              <w:r w:rsidR="00AA2B57">
                <w:rPr>
                  <w:rFonts w:ascii="Times New Roman" w:hAnsi="Times New Roman"/>
                  <w:lang w:eastAsia="cs-CZ"/>
                </w:rPr>
                <w:delText>12</w:delText>
              </w:r>
              <w:r w:rsidRPr="00B76574">
                <w:rPr>
                  <w:rFonts w:ascii="Times New Roman" w:hAnsi="Times New Roman"/>
                  <w:lang w:eastAsia="cs-CZ"/>
                </w:rPr>
                <w:delText xml:space="preserve"> R2 a vyšší </w:delText>
              </w:r>
            </w:del>
          </w:p>
          <w:p w14:paraId="7A994A23" w14:textId="77777777" w:rsidR="00B76574" w:rsidRPr="00B76574" w:rsidRDefault="00B76574" w:rsidP="00B76574">
            <w:pPr>
              <w:widowControl w:val="0"/>
              <w:numPr>
                <w:ilvl w:val="0"/>
                <w:numId w:val="50"/>
              </w:numPr>
              <w:suppressAutoHyphens/>
              <w:spacing w:after="160" w:line="259" w:lineRule="auto"/>
              <w:contextualSpacing/>
              <w:jc w:val="both"/>
              <w:rPr>
                <w:del w:id="583" w:author="Nikola Paříková" w:date="2024-05-21T12:46:00Z" w16du:dateUtc="2024-05-21T10:46:00Z"/>
                <w:rFonts w:ascii="Times New Roman" w:hAnsi="Times New Roman"/>
                <w:lang w:eastAsia="cs-CZ"/>
              </w:rPr>
            </w:pPr>
            <w:del w:id="584" w:author="Nikola Paříková" w:date="2024-05-21T12:46:00Z" w16du:dateUtc="2024-05-21T10:46:00Z">
              <w:r w:rsidRPr="00B76574">
                <w:rPr>
                  <w:rFonts w:ascii="Times New Roman" w:hAnsi="Times New Roman"/>
                  <w:lang w:eastAsia="cs-CZ"/>
                </w:rPr>
                <w:delText>Antivirový klient pro systémy:</w:delText>
              </w:r>
            </w:del>
          </w:p>
          <w:p w14:paraId="65BE0771" w14:textId="77777777" w:rsidR="00B76574" w:rsidRPr="00B76574" w:rsidRDefault="00B76574" w:rsidP="00B76574">
            <w:pPr>
              <w:widowControl w:val="0"/>
              <w:numPr>
                <w:ilvl w:val="1"/>
                <w:numId w:val="50"/>
              </w:numPr>
              <w:suppressAutoHyphens/>
              <w:spacing w:after="160" w:line="259" w:lineRule="auto"/>
              <w:contextualSpacing/>
              <w:jc w:val="both"/>
              <w:rPr>
                <w:del w:id="585" w:author="Nikola Paříková" w:date="2024-05-21T12:46:00Z" w16du:dateUtc="2024-05-21T10:46:00Z"/>
                <w:rFonts w:ascii="Times New Roman" w:hAnsi="Times New Roman"/>
                <w:lang w:eastAsia="cs-CZ"/>
              </w:rPr>
            </w:pPr>
            <w:del w:id="586" w:author="Nikola Paříková" w:date="2024-05-21T12:46:00Z" w16du:dateUtc="2024-05-21T10:46:00Z">
              <w:r w:rsidRPr="00B76574">
                <w:rPr>
                  <w:rFonts w:ascii="Times New Roman" w:hAnsi="Times New Roman"/>
                  <w:lang w:eastAsia="cs-CZ"/>
                </w:rPr>
                <w:delText>Windows</w:delText>
              </w:r>
            </w:del>
          </w:p>
          <w:p w14:paraId="46305517" w14:textId="77777777" w:rsidR="00B76574" w:rsidRPr="00B76574" w:rsidRDefault="00B76574" w:rsidP="00B76574">
            <w:pPr>
              <w:widowControl w:val="0"/>
              <w:numPr>
                <w:ilvl w:val="1"/>
                <w:numId w:val="50"/>
              </w:numPr>
              <w:suppressAutoHyphens/>
              <w:spacing w:after="160" w:line="259" w:lineRule="auto"/>
              <w:contextualSpacing/>
              <w:jc w:val="both"/>
              <w:rPr>
                <w:del w:id="587" w:author="Nikola Paříková" w:date="2024-05-21T12:46:00Z" w16du:dateUtc="2024-05-21T10:46:00Z"/>
                <w:rFonts w:ascii="Times New Roman" w:hAnsi="Times New Roman"/>
                <w:lang w:eastAsia="cs-CZ"/>
              </w:rPr>
            </w:pPr>
            <w:del w:id="588" w:author="Nikola Paříková" w:date="2024-05-21T12:46:00Z" w16du:dateUtc="2024-05-21T10:46:00Z">
              <w:r w:rsidRPr="00B76574">
                <w:rPr>
                  <w:rFonts w:ascii="Times New Roman" w:hAnsi="Times New Roman"/>
                  <w:lang w:eastAsia="cs-CZ"/>
                </w:rPr>
                <w:delText>Linux</w:delText>
              </w:r>
            </w:del>
          </w:p>
          <w:p w14:paraId="473D216E" w14:textId="77777777" w:rsidR="00B76574" w:rsidRPr="00B76574" w:rsidRDefault="00B76574" w:rsidP="00B76574">
            <w:pPr>
              <w:widowControl w:val="0"/>
              <w:numPr>
                <w:ilvl w:val="1"/>
                <w:numId w:val="50"/>
              </w:numPr>
              <w:suppressAutoHyphens/>
              <w:spacing w:after="160" w:line="259" w:lineRule="auto"/>
              <w:contextualSpacing/>
              <w:jc w:val="both"/>
              <w:rPr>
                <w:del w:id="589" w:author="Nikola Paříková" w:date="2024-05-21T12:46:00Z" w16du:dateUtc="2024-05-21T10:46:00Z"/>
                <w:rFonts w:ascii="Times New Roman" w:hAnsi="Times New Roman"/>
                <w:lang w:eastAsia="cs-CZ"/>
              </w:rPr>
            </w:pPr>
            <w:del w:id="590" w:author="Nikola Paříková" w:date="2024-05-21T12:46:00Z" w16du:dateUtc="2024-05-21T10:46:00Z">
              <w:r w:rsidRPr="00B76574">
                <w:rPr>
                  <w:rFonts w:ascii="Times New Roman" w:hAnsi="Times New Roman"/>
                  <w:lang w:eastAsia="cs-CZ"/>
                </w:rPr>
                <w:delText>macOS</w:delText>
              </w:r>
            </w:del>
          </w:p>
          <w:p w14:paraId="0F385D25" w14:textId="77777777" w:rsidR="00B76574" w:rsidRPr="00B76574" w:rsidRDefault="00B76574" w:rsidP="00B76574">
            <w:pPr>
              <w:widowControl w:val="0"/>
              <w:numPr>
                <w:ilvl w:val="1"/>
                <w:numId w:val="50"/>
              </w:numPr>
              <w:suppressAutoHyphens/>
              <w:spacing w:after="160" w:line="259" w:lineRule="auto"/>
              <w:contextualSpacing/>
              <w:jc w:val="both"/>
              <w:rPr>
                <w:del w:id="591" w:author="Nikola Paříková" w:date="2024-05-21T12:46:00Z" w16du:dateUtc="2024-05-21T10:46:00Z"/>
                <w:rFonts w:ascii="Times New Roman" w:hAnsi="Times New Roman"/>
                <w:lang w:eastAsia="cs-CZ"/>
              </w:rPr>
            </w:pPr>
            <w:del w:id="592" w:author="Nikola Paříková" w:date="2024-05-21T12:46:00Z" w16du:dateUtc="2024-05-21T10:46:00Z">
              <w:r w:rsidRPr="00B76574">
                <w:rPr>
                  <w:rFonts w:ascii="Times New Roman" w:hAnsi="Times New Roman"/>
                  <w:lang w:eastAsia="cs-CZ"/>
                </w:rPr>
                <w:delText>Android</w:delText>
              </w:r>
            </w:del>
          </w:p>
          <w:p w14:paraId="005A024D" w14:textId="77777777" w:rsidR="00B76574" w:rsidRPr="00B76574" w:rsidRDefault="00B76574" w:rsidP="00B76574">
            <w:pPr>
              <w:widowControl w:val="0"/>
              <w:numPr>
                <w:ilvl w:val="0"/>
                <w:numId w:val="50"/>
              </w:numPr>
              <w:suppressAutoHyphens/>
              <w:spacing w:after="160" w:line="259" w:lineRule="auto"/>
              <w:contextualSpacing/>
              <w:jc w:val="both"/>
              <w:rPr>
                <w:del w:id="593" w:author="Nikola Paříková" w:date="2024-05-21T12:46:00Z" w16du:dateUtc="2024-05-21T10:46:00Z"/>
                <w:rFonts w:ascii="Times New Roman" w:hAnsi="Times New Roman"/>
                <w:lang w:eastAsia="cs-CZ"/>
              </w:rPr>
            </w:pPr>
            <w:del w:id="594" w:author="Nikola Paříková" w:date="2024-05-21T12:46:00Z" w16du:dateUtc="2024-05-21T10:46:00Z">
              <w:r w:rsidRPr="00B76574">
                <w:rPr>
                  <w:rFonts w:ascii="Times New Roman" w:hAnsi="Times New Roman"/>
                  <w:lang w:eastAsia="cs-CZ"/>
                </w:rPr>
                <w:delText>Real-Time ochrana před všemi typy PUA a malwaru:</w:delText>
              </w:r>
            </w:del>
          </w:p>
          <w:p w14:paraId="1816FDBF" w14:textId="77777777" w:rsidR="00B76574" w:rsidRPr="00B76574" w:rsidRDefault="00B76574" w:rsidP="00B76574">
            <w:pPr>
              <w:widowControl w:val="0"/>
              <w:numPr>
                <w:ilvl w:val="1"/>
                <w:numId w:val="50"/>
              </w:numPr>
              <w:suppressAutoHyphens/>
              <w:spacing w:after="160" w:line="259" w:lineRule="auto"/>
              <w:contextualSpacing/>
              <w:jc w:val="both"/>
              <w:rPr>
                <w:del w:id="595" w:author="Nikola Paříková" w:date="2024-05-21T12:46:00Z" w16du:dateUtc="2024-05-21T10:46:00Z"/>
                <w:rFonts w:ascii="Times New Roman" w:hAnsi="Times New Roman"/>
                <w:lang w:eastAsia="cs-CZ"/>
              </w:rPr>
            </w:pPr>
            <w:del w:id="596" w:author="Nikola Paříková" w:date="2024-05-21T12:46:00Z" w16du:dateUtc="2024-05-21T10:46:00Z">
              <w:r w:rsidRPr="00B76574">
                <w:rPr>
                  <w:rFonts w:ascii="Times New Roman" w:hAnsi="Times New Roman"/>
                  <w:lang w:eastAsia="cs-CZ"/>
                </w:rPr>
                <w:delText>viry</w:delText>
              </w:r>
            </w:del>
          </w:p>
          <w:p w14:paraId="45113D96" w14:textId="77777777" w:rsidR="00B76574" w:rsidRPr="00B76574" w:rsidRDefault="00B76574" w:rsidP="00B76574">
            <w:pPr>
              <w:widowControl w:val="0"/>
              <w:numPr>
                <w:ilvl w:val="1"/>
                <w:numId w:val="50"/>
              </w:numPr>
              <w:suppressAutoHyphens/>
              <w:spacing w:after="160" w:line="259" w:lineRule="auto"/>
              <w:contextualSpacing/>
              <w:jc w:val="both"/>
              <w:rPr>
                <w:del w:id="597" w:author="Nikola Paříková" w:date="2024-05-21T12:46:00Z" w16du:dateUtc="2024-05-21T10:46:00Z"/>
                <w:rFonts w:ascii="Times New Roman" w:hAnsi="Times New Roman"/>
                <w:lang w:eastAsia="cs-CZ"/>
              </w:rPr>
            </w:pPr>
            <w:del w:id="598" w:author="Nikola Paříková" w:date="2024-05-21T12:46:00Z" w16du:dateUtc="2024-05-21T10:46:00Z">
              <w:r w:rsidRPr="00B76574">
                <w:rPr>
                  <w:rFonts w:ascii="Times New Roman" w:hAnsi="Times New Roman"/>
                  <w:lang w:eastAsia="cs-CZ"/>
                </w:rPr>
                <w:delText>červy</w:delText>
              </w:r>
            </w:del>
          </w:p>
          <w:p w14:paraId="41748A5A" w14:textId="77777777" w:rsidR="00B76574" w:rsidRPr="00B76574" w:rsidRDefault="00B76574" w:rsidP="00B76574">
            <w:pPr>
              <w:widowControl w:val="0"/>
              <w:numPr>
                <w:ilvl w:val="1"/>
                <w:numId w:val="50"/>
              </w:numPr>
              <w:suppressAutoHyphens/>
              <w:spacing w:after="160" w:line="259" w:lineRule="auto"/>
              <w:contextualSpacing/>
              <w:jc w:val="both"/>
              <w:rPr>
                <w:del w:id="599" w:author="Nikola Paříková" w:date="2024-05-21T12:46:00Z" w16du:dateUtc="2024-05-21T10:46:00Z"/>
                <w:rFonts w:ascii="Times New Roman" w:hAnsi="Times New Roman"/>
                <w:lang w:eastAsia="cs-CZ"/>
              </w:rPr>
            </w:pPr>
            <w:del w:id="600" w:author="Nikola Paříková" w:date="2024-05-21T12:46:00Z" w16du:dateUtc="2024-05-21T10:46:00Z">
              <w:r w:rsidRPr="00B76574">
                <w:rPr>
                  <w:rFonts w:ascii="Times New Roman" w:hAnsi="Times New Roman"/>
                  <w:lang w:eastAsia="cs-CZ"/>
                </w:rPr>
                <w:delText>trojskými koňmi (backdoor, adware, spyware, rootkit, bootkit, ransomware…)</w:delText>
              </w:r>
            </w:del>
          </w:p>
          <w:p w14:paraId="2EEC691A" w14:textId="77777777" w:rsidR="00B76574" w:rsidRPr="00B76574" w:rsidRDefault="00B76574" w:rsidP="00B76574">
            <w:pPr>
              <w:widowControl w:val="0"/>
              <w:numPr>
                <w:ilvl w:val="0"/>
                <w:numId w:val="50"/>
              </w:numPr>
              <w:suppressAutoHyphens/>
              <w:spacing w:after="160" w:line="259" w:lineRule="auto"/>
              <w:contextualSpacing/>
              <w:jc w:val="both"/>
              <w:rPr>
                <w:del w:id="601" w:author="Nikola Paříková" w:date="2024-05-21T12:46:00Z" w16du:dateUtc="2024-05-21T10:46:00Z"/>
                <w:rFonts w:ascii="Times New Roman" w:hAnsi="Times New Roman"/>
                <w:lang w:eastAsia="cs-CZ"/>
              </w:rPr>
            </w:pPr>
            <w:del w:id="602" w:author="Nikola Paříková" w:date="2024-05-21T12:46:00Z" w16du:dateUtc="2024-05-21T10:46:00Z">
              <w:r w:rsidRPr="00B76574">
                <w:rPr>
                  <w:rFonts w:ascii="Times New Roman" w:hAnsi="Times New Roman"/>
                  <w:lang w:eastAsia="cs-CZ"/>
                </w:rPr>
                <w:delText>Správa zařízení pro Windows, macOS a Linux umožňující blokaci externích zařízení a médií s podporou whitelistování dle:</w:delText>
              </w:r>
            </w:del>
          </w:p>
          <w:p w14:paraId="3E88CC15" w14:textId="77777777" w:rsidR="00B76574" w:rsidRPr="00B76574" w:rsidRDefault="00B76574" w:rsidP="00B76574">
            <w:pPr>
              <w:widowControl w:val="0"/>
              <w:numPr>
                <w:ilvl w:val="1"/>
                <w:numId w:val="50"/>
              </w:numPr>
              <w:suppressAutoHyphens/>
              <w:spacing w:after="160" w:line="259" w:lineRule="auto"/>
              <w:contextualSpacing/>
              <w:jc w:val="both"/>
              <w:rPr>
                <w:del w:id="603" w:author="Nikola Paříková" w:date="2024-05-21T12:46:00Z" w16du:dateUtc="2024-05-21T10:46:00Z"/>
                <w:rFonts w:ascii="Times New Roman" w:hAnsi="Times New Roman"/>
                <w:lang w:eastAsia="cs-CZ"/>
              </w:rPr>
            </w:pPr>
            <w:del w:id="604" w:author="Nikola Paříková" w:date="2024-05-21T12:46:00Z" w16du:dateUtc="2024-05-21T10:46:00Z">
              <w:r w:rsidRPr="00B76574">
                <w:rPr>
                  <w:rFonts w:ascii="Times New Roman" w:hAnsi="Times New Roman"/>
                  <w:lang w:eastAsia="cs-CZ"/>
                </w:rPr>
                <w:delText>výrobce, modelu nebo sériového čísla,</w:delText>
              </w:r>
            </w:del>
          </w:p>
          <w:p w14:paraId="210A1FF7" w14:textId="77777777" w:rsidR="00B76574" w:rsidRPr="00B76574" w:rsidRDefault="00B76574" w:rsidP="00B76574">
            <w:pPr>
              <w:widowControl w:val="0"/>
              <w:numPr>
                <w:ilvl w:val="1"/>
                <w:numId w:val="50"/>
              </w:numPr>
              <w:suppressAutoHyphens/>
              <w:spacing w:after="160" w:line="259" w:lineRule="auto"/>
              <w:contextualSpacing/>
              <w:jc w:val="both"/>
              <w:rPr>
                <w:del w:id="605" w:author="Nikola Paříková" w:date="2024-05-21T12:46:00Z" w16du:dateUtc="2024-05-21T10:46:00Z"/>
                <w:rFonts w:ascii="Times New Roman" w:hAnsi="Times New Roman"/>
                <w:lang w:eastAsia="cs-CZ"/>
              </w:rPr>
            </w:pPr>
            <w:del w:id="606" w:author="Nikola Paříková" w:date="2024-05-21T12:46:00Z" w16du:dateUtc="2024-05-21T10:46:00Z">
              <w:r w:rsidRPr="00B76574">
                <w:rPr>
                  <w:rFonts w:ascii="Times New Roman" w:hAnsi="Times New Roman"/>
                  <w:lang w:eastAsia="cs-CZ"/>
                </w:rPr>
                <w:delText>uživatelů nebo skupin (např. administrátorů) v AD,</w:delText>
              </w:r>
            </w:del>
          </w:p>
          <w:p w14:paraId="1C791482" w14:textId="77777777" w:rsidR="00B76574" w:rsidRPr="00B76574" w:rsidRDefault="00B76574" w:rsidP="00B76574">
            <w:pPr>
              <w:widowControl w:val="0"/>
              <w:numPr>
                <w:ilvl w:val="1"/>
                <w:numId w:val="50"/>
              </w:numPr>
              <w:suppressAutoHyphens/>
              <w:spacing w:after="160" w:line="259" w:lineRule="auto"/>
              <w:contextualSpacing/>
              <w:jc w:val="both"/>
              <w:rPr>
                <w:del w:id="607" w:author="Nikola Paříková" w:date="2024-05-21T12:46:00Z" w16du:dateUtc="2024-05-21T10:46:00Z"/>
                <w:rFonts w:ascii="Times New Roman" w:hAnsi="Times New Roman"/>
                <w:lang w:eastAsia="cs-CZ"/>
              </w:rPr>
            </w:pPr>
            <w:del w:id="608" w:author="Nikola Paříková" w:date="2024-05-21T12:46:00Z" w16du:dateUtc="2024-05-21T10:46:00Z">
              <w:r w:rsidRPr="00B76574">
                <w:rPr>
                  <w:rFonts w:ascii="Times New Roman" w:hAnsi="Times New Roman"/>
                  <w:lang w:eastAsia="cs-CZ"/>
                </w:rPr>
                <w:delText>lokálního času.</w:delText>
              </w:r>
            </w:del>
          </w:p>
          <w:p w14:paraId="6C148788" w14:textId="77777777" w:rsidR="00B76574" w:rsidRPr="00B76574" w:rsidRDefault="00B76574" w:rsidP="00B76574">
            <w:pPr>
              <w:widowControl w:val="0"/>
              <w:numPr>
                <w:ilvl w:val="0"/>
                <w:numId w:val="50"/>
              </w:numPr>
              <w:suppressAutoHyphens/>
              <w:spacing w:after="160" w:line="259" w:lineRule="auto"/>
              <w:contextualSpacing/>
              <w:jc w:val="both"/>
              <w:rPr>
                <w:del w:id="609" w:author="Nikola Paříková" w:date="2024-05-21T12:46:00Z" w16du:dateUtc="2024-05-21T10:46:00Z"/>
                <w:rFonts w:ascii="Times New Roman" w:hAnsi="Times New Roman"/>
                <w:lang w:eastAsia="cs-CZ"/>
              </w:rPr>
            </w:pPr>
            <w:del w:id="610" w:author="Nikola Paříková" w:date="2024-05-21T12:46:00Z" w16du:dateUtc="2024-05-21T10:46:00Z">
              <w:r w:rsidRPr="00B76574">
                <w:rPr>
                  <w:rFonts w:ascii="Times New Roman" w:hAnsi="Times New Roman"/>
                  <w:lang w:eastAsia="cs-CZ"/>
                </w:rPr>
                <w:delText>Schopnost blokace přístupu na definované weby nebo skupiny webů dle kategorií s možností whitelistování dle přihlášeného uživatele / skupiny v AD nebo času.</w:delText>
              </w:r>
            </w:del>
          </w:p>
          <w:p w14:paraId="6AA0511C" w14:textId="77777777" w:rsidR="00B76574" w:rsidRPr="00B76574" w:rsidRDefault="00B76574" w:rsidP="00B76574">
            <w:pPr>
              <w:widowControl w:val="0"/>
              <w:numPr>
                <w:ilvl w:val="0"/>
                <w:numId w:val="50"/>
              </w:numPr>
              <w:suppressAutoHyphens/>
              <w:spacing w:after="160" w:line="259" w:lineRule="auto"/>
              <w:contextualSpacing/>
              <w:jc w:val="both"/>
              <w:rPr>
                <w:del w:id="611" w:author="Nikola Paříková" w:date="2024-05-21T12:46:00Z" w16du:dateUtc="2024-05-21T10:46:00Z"/>
                <w:rFonts w:ascii="Times New Roman" w:hAnsi="Times New Roman"/>
                <w:lang w:eastAsia="cs-CZ"/>
              </w:rPr>
            </w:pPr>
            <w:del w:id="612" w:author="Nikola Paříková" w:date="2024-05-21T12:46:00Z" w16du:dateUtc="2024-05-21T10:46:00Z">
              <w:r w:rsidRPr="00B76574">
                <w:rPr>
                  <w:rFonts w:ascii="Times New Roman" w:hAnsi="Times New Roman"/>
                  <w:lang w:eastAsia="cs-CZ"/>
                </w:rPr>
                <w:delText>Lokální anti-spam s úspěšností detekce 99 % a vyšší.</w:delText>
              </w:r>
            </w:del>
          </w:p>
          <w:p w14:paraId="23547DCF" w14:textId="77777777" w:rsidR="00B76574" w:rsidRPr="00B76574" w:rsidRDefault="00B76574" w:rsidP="00B76574">
            <w:pPr>
              <w:widowControl w:val="0"/>
              <w:numPr>
                <w:ilvl w:val="0"/>
                <w:numId w:val="50"/>
              </w:numPr>
              <w:suppressAutoHyphens/>
              <w:spacing w:after="160" w:line="259" w:lineRule="auto"/>
              <w:contextualSpacing/>
              <w:jc w:val="both"/>
              <w:rPr>
                <w:del w:id="613" w:author="Nikola Paříková" w:date="2024-05-21T12:46:00Z" w16du:dateUtc="2024-05-21T10:46:00Z"/>
                <w:rFonts w:ascii="Times New Roman" w:hAnsi="Times New Roman"/>
                <w:lang w:eastAsia="cs-CZ"/>
              </w:rPr>
            </w:pPr>
            <w:del w:id="614" w:author="Nikola Paříková" w:date="2024-05-21T12:46:00Z" w16du:dateUtc="2024-05-21T10:46:00Z">
              <w:r w:rsidRPr="00B76574">
                <w:rPr>
                  <w:rFonts w:ascii="Times New Roman" w:hAnsi="Times New Roman"/>
                  <w:lang w:eastAsia="cs-CZ"/>
                </w:rPr>
                <w:delText>Lokální anti-spam s možností definování důvěryhodných a spamových adres.</w:delText>
              </w:r>
            </w:del>
          </w:p>
          <w:p w14:paraId="7B6B317B" w14:textId="77777777" w:rsidR="00B76574" w:rsidRPr="00B76574" w:rsidRDefault="00B76574" w:rsidP="00B76574">
            <w:pPr>
              <w:widowControl w:val="0"/>
              <w:numPr>
                <w:ilvl w:val="0"/>
                <w:numId w:val="50"/>
              </w:numPr>
              <w:suppressAutoHyphens/>
              <w:spacing w:after="160" w:line="259" w:lineRule="auto"/>
              <w:contextualSpacing/>
              <w:jc w:val="both"/>
              <w:rPr>
                <w:del w:id="615" w:author="Nikola Paříková" w:date="2024-05-21T12:46:00Z" w16du:dateUtc="2024-05-21T10:46:00Z"/>
                <w:rFonts w:ascii="Times New Roman" w:hAnsi="Times New Roman"/>
                <w:lang w:eastAsia="cs-CZ"/>
              </w:rPr>
            </w:pPr>
            <w:del w:id="616" w:author="Nikola Paříková" w:date="2024-05-21T12:46:00Z" w16du:dateUtc="2024-05-21T10:46:00Z">
              <w:r w:rsidRPr="00B76574">
                <w:rPr>
                  <w:rFonts w:ascii="Times New Roman" w:hAnsi="Times New Roman"/>
                  <w:lang w:eastAsia="cs-CZ"/>
                </w:rPr>
                <w:delText>Nativní 64-bitové jádro.</w:delText>
              </w:r>
            </w:del>
          </w:p>
          <w:p w14:paraId="5A56403B" w14:textId="77777777" w:rsidR="00B76574" w:rsidRPr="00B76574" w:rsidRDefault="00B76574" w:rsidP="00B76574">
            <w:pPr>
              <w:widowControl w:val="0"/>
              <w:numPr>
                <w:ilvl w:val="0"/>
                <w:numId w:val="50"/>
              </w:numPr>
              <w:suppressAutoHyphens/>
              <w:spacing w:after="160" w:line="259" w:lineRule="auto"/>
              <w:contextualSpacing/>
              <w:jc w:val="both"/>
              <w:rPr>
                <w:del w:id="617" w:author="Nikola Paříková" w:date="2024-05-21T12:46:00Z" w16du:dateUtc="2024-05-21T10:46:00Z"/>
                <w:rFonts w:ascii="Times New Roman" w:hAnsi="Times New Roman"/>
                <w:lang w:eastAsia="cs-CZ"/>
              </w:rPr>
            </w:pPr>
            <w:del w:id="618" w:author="Nikola Paříková" w:date="2024-05-21T12:46:00Z" w16du:dateUtc="2024-05-21T10:46:00Z">
              <w:r w:rsidRPr="00B76574">
                <w:rPr>
                  <w:rFonts w:ascii="Times New Roman" w:hAnsi="Times New Roman"/>
                  <w:lang w:eastAsia="cs-CZ"/>
                </w:rPr>
                <w:delText>Ochrana komunikace e-mailovými protokoly:</w:delText>
              </w:r>
            </w:del>
          </w:p>
          <w:p w14:paraId="39EAFDB6" w14:textId="77777777" w:rsidR="00B76574" w:rsidRPr="00B76574" w:rsidRDefault="00B76574" w:rsidP="00B76574">
            <w:pPr>
              <w:widowControl w:val="0"/>
              <w:numPr>
                <w:ilvl w:val="1"/>
                <w:numId w:val="50"/>
              </w:numPr>
              <w:suppressAutoHyphens/>
              <w:spacing w:after="160" w:line="259" w:lineRule="auto"/>
              <w:contextualSpacing/>
              <w:jc w:val="both"/>
              <w:rPr>
                <w:del w:id="619" w:author="Nikola Paříková" w:date="2024-05-21T12:46:00Z" w16du:dateUtc="2024-05-21T10:46:00Z"/>
                <w:rFonts w:ascii="Times New Roman" w:hAnsi="Times New Roman"/>
                <w:lang w:eastAsia="cs-CZ"/>
              </w:rPr>
            </w:pPr>
            <w:del w:id="620" w:author="Nikola Paříková" w:date="2024-05-21T12:46:00Z" w16du:dateUtc="2024-05-21T10:46:00Z">
              <w:r w:rsidRPr="00B76574">
                <w:rPr>
                  <w:rFonts w:ascii="Times New Roman" w:hAnsi="Times New Roman"/>
                  <w:lang w:eastAsia="cs-CZ"/>
                </w:rPr>
                <w:delText>POP3,</w:delText>
              </w:r>
            </w:del>
          </w:p>
          <w:p w14:paraId="071406A3" w14:textId="77777777" w:rsidR="00B76574" w:rsidRPr="00B76574" w:rsidRDefault="00B76574" w:rsidP="00B76574">
            <w:pPr>
              <w:widowControl w:val="0"/>
              <w:numPr>
                <w:ilvl w:val="1"/>
                <w:numId w:val="50"/>
              </w:numPr>
              <w:suppressAutoHyphens/>
              <w:spacing w:after="160" w:line="259" w:lineRule="auto"/>
              <w:contextualSpacing/>
              <w:jc w:val="both"/>
              <w:rPr>
                <w:del w:id="621" w:author="Nikola Paříková" w:date="2024-05-21T12:46:00Z" w16du:dateUtc="2024-05-21T10:46:00Z"/>
                <w:rFonts w:ascii="Times New Roman" w:hAnsi="Times New Roman"/>
                <w:lang w:eastAsia="cs-CZ"/>
              </w:rPr>
            </w:pPr>
            <w:del w:id="622" w:author="Nikola Paříková" w:date="2024-05-21T12:46:00Z" w16du:dateUtc="2024-05-21T10:46:00Z">
              <w:r w:rsidRPr="00B76574">
                <w:rPr>
                  <w:rFonts w:ascii="Times New Roman" w:hAnsi="Times New Roman"/>
                  <w:lang w:eastAsia="cs-CZ"/>
                </w:rPr>
                <w:delText>POP3S,</w:delText>
              </w:r>
            </w:del>
          </w:p>
          <w:p w14:paraId="264F54B0" w14:textId="77777777" w:rsidR="00B76574" w:rsidRPr="00B76574" w:rsidRDefault="00B76574" w:rsidP="00B76574">
            <w:pPr>
              <w:widowControl w:val="0"/>
              <w:numPr>
                <w:ilvl w:val="1"/>
                <w:numId w:val="50"/>
              </w:numPr>
              <w:suppressAutoHyphens/>
              <w:spacing w:after="160" w:line="259" w:lineRule="auto"/>
              <w:contextualSpacing/>
              <w:jc w:val="both"/>
              <w:rPr>
                <w:del w:id="623" w:author="Nikola Paříková" w:date="2024-05-21T12:46:00Z" w16du:dateUtc="2024-05-21T10:46:00Z"/>
                <w:rFonts w:ascii="Times New Roman" w:hAnsi="Times New Roman"/>
                <w:lang w:eastAsia="cs-CZ"/>
              </w:rPr>
            </w:pPr>
            <w:del w:id="624" w:author="Nikola Paříková" w:date="2024-05-21T12:46:00Z" w16du:dateUtc="2024-05-21T10:46:00Z">
              <w:r w:rsidRPr="00B76574">
                <w:rPr>
                  <w:rFonts w:ascii="Times New Roman" w:hAnsi="Times New Roman"/>
                  <w:lang w:eastAsia="cs-CZ"/>
                </w:rPr>
                <w:delText>IMAP,</w:delText>
              </w:r>
            </w:del>
          </w:p>
          <w:p w14:paraId="4C70A3A0" w14:textId="77777777" w:rsidR="00B76574" w:rsidRPr="00B76574" w:rsidRDefault="00B76574" w:rsidP="00B76574">
            <w:pPr>
              <w:widowControl w:val="0"/>
              <w:numPr>
                <w:ilvl w:val="1"/>
                <w:numId w:val="50"/>
              </w:numPr>
              <w:suppressAutoHyphens/>
              <w:spacing w:after="160" w:line="259" w:lineRule="auto"/>
              <w:contextualSpacing/>
              <w:jc w:val="both"/>
              <w:rPr>
                <w:del w:id="625" w:author="Nikola Paříková" w:date="2024-05-21T12:46:00Z" w16du:dateUtc="2024-05-21T10:46:00Z"/>
                <w:rFonts w:ascii="Times New Roman" w:hAnsi="Times New Roman"/>
                <w:lang w:eastAsia="cs-CZ"/>
              </w:rPr>
            </w:pPr>
            <w:del w:id="626" w:author="Nikola Paříková" w:date="2024-05-21T12:46:00Z" w16du:dateUtc="2024-05-21T10:46:00Z">
              <w:r w:rsidRPr="00B76574">
                <w:rPr>
                  <w:rFonts w:ascii="Times New Roman" w:hAnsi="Times New Roman"/>
                  <w:lang w:eastAsia="cs-CZ"/>
                </w:rPr>
                <w:delText>IMAPS,</w:delText>
              </w:r>
            </w:del>
          </w:p>
          <w:p w14:paraId="18421A1A" w14:textId="77777777" w:rsidR="00B76574" w:rsidRPr="00B76574" w:rsidRDefault="00B76574" w:rsidP="00B76574">
            <w:pPr>
              <w:widowControl w:val="0"/>
              <w:numPr>
                <w:ilvl w:val="1"/>
                <w:numId w:val="50"/>
              </w:numPr>
              <w:suppressAutoHyphens/>
              <w:spacing w:after="160" w:line="259" w:lineRule="auto"/>
              <w:contextualSpacing/>
              <w:jc w:val="both"/>
              <w:rPr>
                <w:del w:id="627" w:author="Nikola Paříková" w:date="2024-05-21T12:46:00Z" w16du:dateUtc="2024-05-21T10:46:00Z"/>
                <w:rFonts w:ascii="Times New Roman" w:hAnsi="Times New Roman"/>
                <w:lang w:eastAsia="cs-CZ"/>
              </w:rPr>
            </w:pPr>
            <w:del w:id="628" w:author="Nikola Paříková" w:date="2024-05-21T12:46:00Z" w16du:dateUtc="2024-05-21T10:46:00Z">
              <w:r w:rsidRPr="00B76574">
                <w:rPr>
                  <w:rFonts w:ascii="Times New Roman" w:hAnsi="Times New Roman"/>
                  <w:lang w:eastAsia="cs-CZ"/>
                </w:rPr>
                <w:delText>HTTP,</w:delText>
              </w:r>
            </w:del>
          </w:p>
          <w:p w14:paraId="3AF01D47" w14:textId="77777777" w:rsidR="00B76574" w:rsidRPr="00B76574" w:rsidRDefault="00B76574" w:rsidP="00B76574">
            <w:pPr>
              <w:widowControl w:val="0"/>
              <w:numPr>
                <w:ilvl w:val="1"/>
                <w:numId w:val="50"/>
              </w:numPr>
              <w:suppressAutoHyphens/>
              <w:spacing w:after="160" w:line="259" w:lineRule="auto"/>
              <w:contextualSpacing/>
              <w:jc w:val="both"/>
              <w:rPr>
                <w:del w:id="629" w:author="Nikola Paříková" w:date="2024-05-21T12:46:00Z" w16du:dateUtc="2024-05-21T10:46:00Z"/>
                <w:rFonts w:ascii="Times New Roman" w:hAnsi="Times New Roman"/>
                <w:lang w:eastAsia="cs-CZ"/>
              </w:rPr>
            </w:pPr>
            <w:del w:id="630" w:author="Nikola Paříková" w:date="2024-05-21T12:46:00Z" w16du:dateUtc="2024-05-21T10:46:00Z">
              <w:r w:rsidRPr="00B76574">
                <w:rPr>
                  <w:rFonts w:ascii="Times New Roman" w:hAnsi="Times New Roman"/>
                  <w:lang w:eastAsia="cs-CZ"/>
                </w:rPr>
                <w:delText>MAPI.</w:delText>
              </w:r>
            </w:del>
          </w:p>
          <w:p w14:paraId="28A011B9" w14:textId="77777777" w:rsidR="00B76574" w:rsidRPr="00B76574" w:rsidRDefault="00B76574" w:rsidP="00B76574">
            <w:pPr>
              <w:widowControl w:val="0"/>
              <w:numPr>
                <w:ilvl w:val="0"/>
                <w:numId w:val="50"/>
              </w:numPr>
              <w:suppressAutoHyphens/>
              <w:spacing w:after="160" w:line="259" w:lineRule="auto"/>
              <w:contextualSpacing/>
              <w:jc w:val="both"/>
              <w:rPr>
                <w:del w:id="631" w:author="Nikola Paříková" w:date="2024-05-21T12:46:00Z" w16du:dateUtc="2024-05-21T10:46:00Z"/>
                <w:rFonts w:ascii="Times New Roman" w:hAnsi="Times New Roman"/>
                <w:lang w:eastAsia="cs-CZ"/>
              </w:rPr>
            </w:pPr>
            <w:del w:id="632" w:author="Nikola Paříková" w:date="2024-05-21T12:46:00Z" w16du:dateUtc="2024-05-21T10:46:00Z">
              <w:r w:rsidRPr="00B76574">
                <w:rPr>
                  <w:rFonts w:ascii="Times New Roman" w:hAnsi="Times New Roman"/>
                  <w:lang w:eastAsia="cs-CZ"/>
                </w:rPr>
                <w:delText>Antivirus, antispyware a anti-phishing pro aktivní ochranu před všemi typy hrozeb.</w:delText>
              </w:r>
            </w:del>
          </w:p>
          <w:p w14:paraId="1FD4B363" w14:textId="77777777" w:rsidR="00B76574" w:rsidRPr="00B76574" w:rsidRDefault="00B76574" w:rsidP="00B76574">
            <w:pPr>
              <w:widowControl w:val="0"/>
              <w:numPr>
                <w:ilvl w:val="0"/>
                <w:numId w:val="50"/>
              </w:numPr>
              <w:suppressAutoHyphens/>
              <w:spacing w:after="160" w:line="259" w:lineRule="auto"/>
              <w:contextualSpacing/>
              <w:jc w:val="both"/>
              <w:rPr>
                <w:del w:id="633" w:author="Nikola Paříková" w:date="2024-05-21T12:46:00Z" w16du:dateUtc="2024-05-21T10:46:00Z"/>
                <w:rFonts w:ascii="Times New Roman" w:hAnsi="Times New Roman"/>
                <w:lang w:eastAsia="cs-CZ"/>
              </w:rPr>
            </w:pPr>
            <w:del w:id="634" w:author="Nikola Paříková" w:date="2024-05-21T12:46:00Z" w16du:dateUtc="2024-05-21T10:46:00Z">
              <w:r w:rsidRPr="00B76574">
                <w:rPr>
                  <w:rFonts w:ascii="Times New Roman" w:hAnsi="Times New Roman"/>
                  <w:lang w:eastAsia="cs-CZ"/>
                </w:rPr>
                <w:delText>Personální firewall pro zabránění neautorizovanému přístupu k zařízení se schopností automatického přebrání pravidel z brány Windows Firewall.</w:delText>
              </w:r>
            </w:del>
          </w:p>
          <w:p w14:paraId="3DF293E3" w14:textId="77777777" w:rsidR="00B76574" w:rsidRPr="00B76574" w:rsidRDefault="00B76574" w:rsidP="00B76574">
            <w:pPr>
              <w:widowControl w:val="0"/>
              <w:numPr>
                <w:ilvl w:val="0"/>
                <w:numId w:val="50"/>
              </w:numPr>
              <w:suppressAutoHyphens/>
              <w:spacing w:after="160" w:line="259" w:lineRule="auto"/>
              <w:contextualSpacing/>
              <w:jc w:val="both"/>
              <w:rPr>
                <w:del w:id="635" w:author="Nikola Paříková" w:date="2024-05-21T12:46:00Z" w16du:dateUtc="2024-05-21T10:46:00Z"/>
                <w:rFonts w:ascii="Times New Roman" w:hAnsi="Times New Roman"/>
                <w:lang w:eastAsia="cs-CZ"/>
              </w:rPr>
            </w:pPr>
            <w:del w:id="636" w:author="Nikola Paříková" w:date="2024-05-21T12:46:00Z" w16du:dateUtc="2024-05-21T10:46:00Z">
              <w:r w:rsidRPr="00B76574">
                <w:rPr>
                  <w:rFonts w:ascii="Times New Roman" w:hAnsi="Times New Roman"/>
                  <w:lang w:eastAsia="cs-CZ"/>
                </w:rPr>
                <w:delText>HIPS (Host-based Intrusion Prevention System) pro ochranu operačního systému a eliminaci aktivit ohrožující bezpečnost zařízení.</w:delText>
              </w:r>
            </w:del>
          </w:p>
          <w:p w14:paraId="1E204AC7" w14:textId="77777777" w:rsidR="00B76574" w:rsidRPr="00B76574" w:rsidRDefault="00B76574" w:rsidP="00B76574">
            <w:pPr>
              <w:widowControl w:val="0"/>
              <w:numPr>
                <w:ilvl w:val="0"/>
                <w:numId w:val="50"/>
              </w:numPr>
              <w:suppressAutoHyphens/>
              <w:spacing w:after="160" w:line="259" w:lineRule="auto"/>
              <w:contextualSpacing/>
              <w:jc w:val="both"/>
              <w:rPr>
                <w:del w:id="637" w:author="Nikola Paříková" w:date="2024-05-21T12:46:00Z" w16du:dateUtc="2024-05-21T10:46:00Z"/>
                <w:rFonts w:ascii="Times New Roman" w:hAnsi="Times New Roman"/>
                <w:lang w:eastAsia="cs-CZ"/>
              </w:rPr>
            </w:pPr>
            <w:del w:id="638" w:author="Nikola Paříková" w:date="2024-05-21T12:46:00Z" w16du:dateUtc="2024-05-21T10:46:00Z">
              <w:r w:rsidRPr="00B76574">
                <w:rPr>
                  <w:rFonts w:ascii="Times New Roman" w:hAnsi="Times New Roman"/>
                  <w:lang w:eastAsia="cs-CZ"/>
                </w:rPr>
                <w:delText>Aktivní i pasivní heuristická analýza pro detekci dosud neznámých hrozeb.</w:delText>
              </w:r>
            </w:del>
          </w:p>
          <w:p w14:paraId="57E16991" w14:textId="77777777" w:rsidR="00B76574" w:rsidRPr="00B76574" w:rsidRDefault="00B76574" w:rsidP="00B76574">
            <w:pPr>
              <w:widowControl w:val="0"/>
              <w:numPr>
                <w:ilvl w:val="0"/>
                <w:numId w:val="50"/>
              </w:numPr>
              <w:suppressAutoHyphens/>
              <w:spacing w:after="160" w:line="259" w:lineRule="auto"/>
              <w:contextualSpacing/>
              <w:jc w:val="both"/>
              <w:rPr>
                <w:del w:id="639" w:author="Nikola Paříková" w:date="2024-05-21T12:46:00Z" w16du:dateUtc="2024-05-21T10:46:00Z"/>
                <w:rFonts w:ascii="Times New Roman" w:hAnsi="Times New Roman"/>
                <w:lang w:eastAsia="cs-CZ"/>
              </w:rPr>
            </w:pPr>
            <w:del w:id="640" w:author="Nikola Paříková" w:date="2024-05-21T12:46:00Z" w16du:dateUtc="2024-05-21T10:46:00Z">
              <w:r w:rsidRPr="00B76574">
                <w:rPr>
                  <w:rFonts w:ascii="Times New Roman" w:hAnsi="Times New Roman"/>
                  <w:lang w:eastAsia="cs-CZ"/>
                </w:rPr>
                <w:delText>Systém pro blokaci exploitů zneužívajících zero-day zranitelností, jenž pokrývá nejpoužívanější vektory útoku:</w:delText>
              </w:r>
            </w:del>
          </w:p>
          <w:p w14:paraId="7D9BBF22" w14:textId="77777777" w:rsidR="00B76574" w:rsidRPr="00B76574" w:rsidRDefault="00B76574" w:rsidP="00B76574">
            <w:pPr>
              <w:widowControl w:val="0"/>
              <w:numPr>
                <w:ilvl w:val="1"/>
                <w:numId w:val="50"/>
              </w:numPr>
              <w:suppressAutoHyphens/>
              <w:spacing w:after="160" w:line="259" w:lineRule="auto"/>
              <w:contextualSpacing/>
              <w:jc w:val="both"/>
              <w:rPr>
                <w:del w:id="641" w:author="Nikola Paříková" w:date="2024-05-21T12:46:00Z" w16du:dateUtc="2024-05-21T10:46:00Z"/>
                <w:rFonts w:ascii="Times New Roman" w:hAnsi="Times New Roman"/>
                <w:lang w:eastAsia="cs-CZ"/>
              </w:rPr>
            </w:pPr>
            <w:del w:id="642" w:author="Nikola Paříková" w:date="2024-05-21T12:46:00Z" w16du:dateUtc="2024-05-21T10:46:00Z">
              <w:r w:rsidRPr="00B76574">
                <w:rPr>
                  <w:rFonts w:ascii="Times New Roman" w:hAnsi="Times New Roman"/>
                  <w:lang w:eastAsia="cs-CZ"/>
                </w:rPr>
                <w:delText>síťové protokoly,</w:delText>
              </w:r>
            </w:del>
          </w:p>
          <w:p w14:paraId="5B0064ED" w14:textId="77777777" w:rsidR="00B76574" w:rsidRPr="00B76574" w:rsidRDefault="00B76574" w:rsidP="00B76574">
            <w:pPr>
              <w:widowControl w:val="0"/>
              <w:numPr>
                <w:ilvl w:val="1"/>
                <w:numId w:val="50"/>
              </w:numPr>
              <w:suppressAutoHyphens/>
              <w:spacing w:after="160" w:line="259" w:lineRule="auto"/>
              <w:contextualSpacing/>
              <w:jc w:val="both"/>
              <w:rPr>
                <w:del w:id="643" w:author="Nikola Paříková" w:date="2024-05-21T12:46:00Z" w16du:dateUtc="2024-05-21T10:46:00Z"/>
                <w:rFonts w:ascii="Times New Roman" w:hAnsi="Times New Roman"/>
                <w:lang w:eastAsia="cs-CZ"/>
              </w:rPr>
            </w:pPr>
            <w:del w:id="644" w:author="Nikola Paříková" w:date="2024-05-21T12:46:00Z" w16du:dateUtc="2024-05-21T10:46:00Z">
              <w:r w:rsidRPr="00B76574">
                <w:rPr>
                  <w:rFonts w:ascii="Times New Roman" w:hAnsi="Times New Roman"/>
                  <w:lang w:eastAsia="cs-CZ"/>
                </w:rPr>
                <w:delText>Flash Player,</w:delText>
              </w:r>
            </w:del>
          </w:p>
          <w:p w14:paraId="392CAF64" w14:textId="77777777" w:rsidR="00B76574" w:rsidRPr="00B76574" w:rsidRDefault="00B76574" w:rsidP="00B76574">
            <w:pPr>
              <w:widowControl w:val="0"/>
              <w:numPr>
                <w:ilvl w:val="1"/>
                <w:numId w:val="50"/>
              </w:numPr>
              <w:suppressAutoHyphens/>
              <w:spacing w:after="160" w:line="259" w:lineRule="auto"/>
              <w:contextualSpacing/>
              <w:jc w:val="both"/>
              <w:rPr>
                <w:del w:id="645" w:author="Nikola Paříková" w:date="2024-05-21T12:46:00Z" w16du:dateUtc="2024-05-21T10:46:00Z"/>
                <w:rFonts w:ascii="Times New Roman" w:hAnsi="Times New Roman"/>
                <w:lang w:eastAsia="cs-CZ"/>
              </w:rPr>
            </w:pPr>
            <w:del w:id="646" w:author="Nikola Paříková" w:date="2024-05-21T12:46:00Z" w16du:dateUtc="2024-05-21T10:46:00Z">
              <w:r w:rsidRPr="00B76574">
                <w:rPr>
                  <w:rFonts w:ascii="Times New Roman" w:hAnsi="Times New Roman"/>
                  <w:lang w:eastAsia="cs-CZ"/>
                </w:rPr>
                <w:delText>Javu,</w:delText>
              </w:r>
            </w:del>
          </w:p>
          <w:p w14:paraId="02515A43" w14:textId="77777777" w:rsidR="00B76574" w:rsidRPr="00B76574" w:rsidRDefault="00B76574" w:rsidP="00B76574">
            <w:pPr>
              <w:widowControl w:val="0"/>
              <w:numPr>
                <w:ilvl w:val="1"/>
                <w:numId w:val="50"/>
              </w:numPr>
              <w:suppressAutoHyphens/>
              <w:spacing w:after="160" w:line="259" w:lineRule="auto"/>
              <w:contextualSpacing/>
              <w:jc w:val="both"/>
              <w:rPr>
                <w:del w:id="647" w:author="Nikola Paříková" w:date="2024-05-21T12:46:00Z" w16du:dateUtc="2024-05-21T10:46:00Z"/>
                <w:rFonts w:ascii="Times New Roman" w:hAnsi="Times New Roman"/>
                <w:lang w:eastAsia="cs-CZ"/>
              </w:rPr>
            </w:pPr>
            <w:del w:id="648" w:author="Nikola Paříková" w:date="2024-05-21T12:46:00Z" w16du:dateUtc="2024-05-21T10:46:00Z">
              <w:r w:rsidRPr="00B76574">
                <w:rPr>
                  <w:rFonts w:ascii="Times New Roman" w:hAnsi="Times New Roman"/>
                  <w:lang w:eastAsia="cs-CZ"/>
                </w:rPr>
                <w:delText>Microsoft Office,</w:delText>
              </w:r>
            </w:del>
          </w:p>
          <w:p w14:paraId="06006208" w14:textId="77777777" w:rsidR="00B76574" w:rsidRPr="00B76574" w:rsidRDefault="00B76574" w:rsidP="00B76574">
            <w:pPr>
              <w:widowControl w:val="0"/>
              <w:numPr>
                <w:ilvl w:val="1"/>
                <w:numId w:val="50"/>
              </w:numPr>
              <w:suppressAutoHyphens/>
              <w:spacing w:after="160" w:line="259" w:lineRule="auto"/>
              <w:contextualSpacing/>
              <w:jc w:val="both"/>
              <w:rPr>
                <w:del w:id="649" w:author="Nikola Paříková" w:date="2024-05-21T12:46:00Z" w16du:dateUtc="2024-05-21T10:46:00Z"/>
                <w:rFonts w:ascii="Times New Roman" w:hAnsi="Times New Roman"/>
                <w:lang w:eastAsia="cs-CZ"/>
              </w:rPr>
            </w:pPr>
            <w:del w:id="650" w:author="Nikola Paříková" w:date="2024-05-21T12:46:00Z" w16du:dateUtc="2024-05-21T10:46:00Z">
              <w:r w:rsidRPr="00B76574">
                <w:rPr>
                  <w:rFonts w:ascii="Times New Roman" w:hAnsi="Times New Roman"/>
                  <w:lang w:eastAsia="cs-CZ"/>
                </w:rPr>
                <w:delText>webové prohlížeče,</w:delText>
              </w:r>
            </w:del>
          </w:p>
          <w:p w14:paraId="57BD8E65" w14:textId="77777777" w:rsidR="00B76574" w:rsidRPr="00B76574" w:rsidRDefault="00B76574" w:rsidP="00B76574">
            <w:pPr>
              <w:widowControl w:val="0"/>
              <w:numPr>
                <w:ilvl w:val="1"/>
                <w:numId w:val="50"/>
              </w:numPr>
              <w:suppressAutoHyphens/>
              <w:spacing w:after="160" w:line="259" w:lineRule="auto"/>
              <w:contextualSpacing/>
              <w:jc w:val="both"/>
              <w:rPr>
                <w:del w:id="651" w:author="Nikola Paříková" w:date="2024-05-21T12:46:00Z" w16du:dateUtc="2024-05-21T10:46:00Z"/>
                <w:rFonts w:ascii="Times New Roman" w:hAnsi="Times New Roman"/>
                <w:lang w:eastAsia="cs-CZ"/>
              </w:rPr>
            </w:pPr>
            <w:del w:id="652" w:author="Nikola Paříková" w:date="2024-05-21T12:46:00Z" w16du:dateUtc="2024-05-21T10:46:00Z">
              <w:r w:rsidRPr="00B76574">
                <w:rPr>
                  <w:rFonts w:ascii="Times New Roman" w:hAnsi="Times New Roman"/>
                  <w:lang w:eastAsia="cs-CZ"/>
                </w:rPr>
                <w:delText>e-mailové klienty,</w:delText>
              </w:r>
            </w:del>
          </w:p>
          <w:p w14:paraId="1E0CA016" w14:textId="77777777" w:rsidR="00B76574" w:rsidRPr="00B76574" w:rsidRDefault="00B76574" w:rsidP="00B76574">
            <w:pPr>
              <w:widowControl w:val="0"/>
              <w:numPr>
                <w:ilvl w:val="1"/>
                <w:numId w:val="50"/>
              </w:numPr>
              <w:suppressAutoHyphens/>
              <w:spacing w:after="160" w:line="259" w:lineRule="auto"/>
              <w:contextualSpacing/>
              <w:jc w:val="both"/>
              <w:rPr>
                <w:del w:id="653" w:author="Nikola Paříková" w:date="2024-05-21T12:46:00Z" w16du:dateUtc="2024-05-21T10:46:00Z"/>
                <w:rFonts w:ascii="Times New Roman" w:hAnsi="Times New Roman"/>
                <w:lang w:eastAsia="cs-CZ"/>
              </w:rPr>
            </w:pPr>
            <w:del w:id="654" w:author="Nikola Paříková" w:date="2024-05-21T12:46:00Z" w16du:dateUtc="2024-05-21T10:46:00Z">
              <w:r w:rsidRPr="00B76574">
                <w:rPr>
                  <w:rFonts w:ascii="Times New Roman" w:hAnsi="Times New Roman"/>
                  <w:lang w:eastAsia="cs-CZ"/>
                </w:rPr>
                <w:delText>PDF čtečky…</w:delText>
              </w:r>
            </w:del>
          </w:p>
          <w:p w14:paraId="656629A8" w14:textId="77777777" w:rsidR="00B76574" w:rsidRPr="00B76574" w:rsidRDefault="00B76574" w:rsidP="00B76574">
            <w:pPr>
              <w:widowControl w:val="0"/>
              <w:numPr>
                <w:ilvl w:val="0"/>
                <w:numId w:val="50"/>
              </w:numPr>
              <w:suppressAutoHyphens/>
              <w:spacing w:after="160" w:line="259" w:lineRule="auto"/>
              <w:contextualSpacing/>
              <w:jc w:val="both"/>
              <w:rPr>
                <w:del w:id="655" w:author="Nikola Paříková" w:date="2024-05-21T12:46:00Z" w16du:dateUtc="2024-05-21T10:46:00Z"/>
                <w:rFonts w:ascii="Times New Roman" w:hAnsi="Times New Roman"/>
                <w:lang w:eastAsia="cs-CZ"/>
              </w:rPr>
            </w:pPr>
            <w:bookmarkStart w:id="656" w:name="_Hlk38391001"/>
            <w:del w:id="657" w:author="Nikola Paříková" w:date="2024-05-21T12:46:00Z" w16du:dateUtc="2024-05-21T10:46:00Z">
              <w:r w:rsidRPr="00B76574">
                <w:rPr>
                  <w:rFonts w:ascii="Times New Roman" w:hAnsi="Times New Roman"/>
                  <w:lang w:eastAsia="cs-CZ"/>
                </w:rPr>
                <w:delText>Systém pro detekci malwaru již na síťové úrovni poskytující ochranu i před zneužitím zranitelností na síťové vrstvě.</w:delText>
              </w:r>
            </w:del>
          </w:p>
          <w:p w14:paraId="1B58FEAE" w14:textId="77777777" w:rsidR="00B76574" w:rsidRPr="00B76574" w:rsidRDefault="00B76574" w:rsidP="00B76574">
            <w:pPr>
              <w:widowControl w:val="0"/>
              <w:numPr>
                <w:ilvl w:val="0"/>
                <w:numId w:val="50"/>
              </w:numPr>
              <w:suppressAutoHyphens/>
              <w:spacing w:after="160" w:line="259" w:lineRule="auto"/>
              <w:contextualSpacing/>
              <w:jc w:val="both"/>
              <w:rPr>
                <w:del w:id="658" w:author="Nikola Paříková" w:date="2024-05-21T12:46:00Z" w16du:dateUtc="2024-05-21T10:46:00Z"/>
                <w:rFonts w:ascii="Times New Roman" w:hAnsi="Times New Roman"/>
                <w:lang w:eastAsia="cs-CZ"/>
              </w:rPr>
            </w:pPr>
            <w:bookmarkStart w:id="659" w:name="_Hlk38390993"/>
            <w:bookmarkEnd w:id="656"/>
            <w:del w:id="660" w:author="Nikola Paříková" w:date="2024-05-21T12:46:00Z" w16du:dateUtc="2024-05-21T10:46:00Z">
              <w:r w:rsidRPr="00B76574">
                <w:rPr>
                  <w:rFonts w:ascii="Times New Roman" w:hAnsi="Times New Roman"/>
                  <w:lang w:eastAsia="cs-CZ"/>
                </w:rPr>
                <w:delText>Anti-phishing se schopností detekce homoglyph útoků.</w:delText>
              </w:r>
            </w:del>
          </w:p>
          <w:bookmarkEnd w:id="659"/>
          <w:p w14:paraId="402F1B39" w14:textId="77777777" w:rsidR="00B76574" w:rsidRPr="00B76574" w:rsidRDefault="00B76574" w:rsidP="00B76574">
            <w:pPr>
              <w:widowControl w:val="0"/>
              <w:numPr>
                <w:ilvl w:val="0"/>
                <w:numId w:val="50"/>
              </w:numPr>
              <w:suppressAutoHyphens/>
              <w:spacing w:after="160" w:line="259" w:lineRule="auto"/>
              <w:contextualSpacing/>
              <w:jc w:val="both"/>
              <w:rPr>
                <w:del w:id="661" w:author="Nikola Paříková" w:date="2024-05-21T12:46:00Z" w16du:dateUtc="2024-05-21T10:46:00Z"/>
                <w:rFonts w:ascii="Times New Roman" w:hAnsi="Times New Roman"/>
                <w:lang w:eastAsia="cs-CZ"/>
              </w:rPr>
            </w:pPr>
            <w:del w:id="662" w:author="Nikola Paříková" w:date="2024-05-21T12:46:00Z" w16du:dateUtc="2024-05-21T10:46:00Z">
              <w:r w:rsidRPr="00B76574">
                <w:rPr>
                  <w:rFonts w:ascii="Times New Roman" w:hAnsi="Times New Roman"/>
                  <w:lang w:eastAsia="cs-CZ"/>
                </w:rPr>
                <w:delText>Kontrola RAM paměti pro lepší detekci malwaru využívající silnou obfuskaci a šifrování.</w:delText>
              </w:r>
            </w:del>
          </w:p>
          <w:p w14:paraId="6A343485" w14:textId="77777777" w:rsidR="00B76574" w:rsidRPr="00B76574" w:rsidRDefault="00B76574" w:rsidP="00B76574">
            <w:pPr>
              <w:widowControl w:val="0"/>
              <w:numPr>
                <w:ilvl w:val="0"/>
                <w:numId w:val="50"/>
              </w:numPr>
              <w:suppressAutoHyphens/>
              <w:spacing w:after="160" w:line="259" w:lineRule="auto"/>
              <w:contextualSpacing/>
              <w:jc w:val="both"/>
              <w:rPr>
                <w:del w:id="663" w:author="Nikola Paříková" w:date="2024-05-21T12:46:00Z" w16du:dateUtc="2024-05-21T10:46:00Z"/>
                <w:rFonts w:ascii="Times New Roman" w:hAnsi="Times New Roman"/>
                <w:lang w:eastAsia="cs-CZ"/>
              </w:rPr>
            </w:pPr>
            <w:bookmarkStart w:id="664" w:name="_Hlk38388201"/>
            <w:del w:id="665" w:author="Nikola Paříková" w:date="2024-05-21T12:46:00Z" w16du:dateUtc="2024-05-21T10:46:00Z">
              <w:r w:rsidRPr="00B76574">
                <w:rPr>
                  <w:rFonts w:ascii="Times New Roman" w:hAnsi="Times New Roman"/>
                  <w:lang w:eastAsia="cs-CZ"/>
                </w:rPr>
                <w:delText>Možnost jednotlivého zapnutí detekcí:</w:delText>
              </w:r>
            </w:del>
          </w:p>
          <w:p w14:paraId="6FCFB1D9" w14:textId="77777777" w:rsidR="00B76574" w:rsidRPr="00B76574" w:rsidRDefault="00B76574" w:rsidP="00B76574">
            <w:pPr>
              <w:widowControl w:val="0"/>
              <w:numPr>
                <w:ilvl w:val="1"/>
                <w:numId w:val="50"/>
              </w:numPr>
              <w:suppressAutoHyphens/>
              <w:spacing w:after="160" w:line="259" w:lineRule="auto"/>
              <w:contextualSpacing/>
              <w:jc w:val="both"/>
              <w:rPr>
                <w:del w:id="666" w:author="Nikola Paříková" w:date="2024-05-21T12:46:00Z" w16du:dateUtc="2024-05-21T10:46:00Z"/>
                <w:rFonts w:ascii="Times New Roman" w:hAnsi="Times New Roman"/>
                <w:lang w:eastAsia="cs-CZ"/>
              </w:rPr>
            </w:pPr>
            <w:del w:id="667" w:author="Nikola Paříková" w:date="2024-05-21T12:46:00Z" w16du:dateUtc="2024-05-21T10:46:00Z">
              <w:r w:rsidRPr="00B76574">
                <w:rPr>
                  <w:rFonts w:ascii="Times New Roman" w:hAnsi="Times New Roman"/>
                  <w:lang w:eastAsia="cs-CZ"/>
                </w:rPr>
                <w:delText xml:space="preserve">potenciálně nechtěných aplikací, </w:delText>
              </w:r>
            </w:del>
          </w:p>
          <w:p w14:paraId="0DE6C261" w14:textId="77777777" w:rsidR="00B76574" w:rsidRPr="00B76574" w:rsidRDefault="00B76574" w:rsidP="00B76574">
            <w:pPr>
              <w:widowControl w:val="0"/>
              <w:numPr>
                <w:ilvl w:val="1"/>
                <w:numId w:val="50"/>
              </w:numPr>
              <w:suppressAutoHyphens/>
              <w:spacing w:after="160" w:line="259" w:lineRule="auto"/>
              <w:contextualSpacing/>
              <w:jc w:val="both"/>
              <w:rPr>
                <w:del w:id="668" w:author="Nikola Paříková" w:date="2024-05-21T12:46:00Z" w16du:dateUtc="2024-05-21T10:46:00Z"/>
                <w:rFonts w:ascii="Times New Roman" w:hAnsi="Times New Roman"/>
                <w:lang w:eastAsia="cs-CZ"/>
              </w:rPr>
            </w:pPr>
            <w:del w:id="669" w:author="Nikola Paříková" w:date="2024-05-21T12:46:00Z" w16du:dateUtc="2024-05-21T10:46:00Z">
              <w:r w:rsidRPr="00B76574">
                <w:rPr>
                  <w:rFonts w:ascii="Times New Roman" w:hAnsi="Times New Roman"/>
                  <w:lang w:eastAsia="cs-CZ"/>
                </w:rPr>
                <w:delText>zneužitelných aplikací,</w:delText>
              </w:r>
            </w:del>
          </w:p>
          <w:p w14:paraId="68BBB01E" w14:textId="77777777" w:rsidR="00B76574" w:rsidRPr="00B76574" w:rsidRDefault="00B76574" w:rsidP="00B76574">
            <w:pPr>
              <w:widowControl w:val="0"/>
              <w:numPr>
                <w:ilvl w:val="1"/>
                <w:numId w:val="50"/>
              </w:numPr>
              <w:suppressAutoHyphens/>
              <w:spacing w:after="160" w:line="259" w:lineRule="auto"/>
              <w:contextualSpacing/>
              <w:jc w:val="both"/>
              <w:rPr>
                <w:del w:id="670" w:author="Nikola Paříková" w:date="2024-05-21T12:46:00Z" w16du:dateUtc="2024-05-21T10:46:00Z"/>
                <w:rFonts w:ascii="Times New Roman" w:hAnsi="Times New Roman"/>
                <w:lang w:eastAsia="cs-CZ"/>
              </w:rPr>
            </w:pPr>
            <w:del w:id="671" w:author="Nikola Paříková" w:date="2024-05-21T12:46:00Z" w16du:dateUtc="2024-05-21T10:46:00Z">
              <w:r w:rsidRPr="00B76574">
                <w:rPr>
                  <w:rFonts w:ascii="Times New Roman" w:hAnsi="Times New Roman"/>
                  <w:lang w:eastAsia="cs-CZ"/>
                </w:rPr>
                <w:delText>podezřelých aplikací.</w:delText>
              </w:r>
              <w:bookmarkEnd w:id="664"/>
            </w:del>
          </w:p>
          <w:p w14:paraId="03606789" w14:textId="77777777" w:rsidR="00B76574" w:rsidRPr="00B76574" w:rsidRDefault="00B76574" w:rsidP="00B76574">
            <w:pPr>
              <w:widowControl w:val="0"/>
              <w:numPr>
                <w:ilvl w:val="0"/>
                <w:numId w:val="50"/>
              </w:numPr>
              <w:suppressAutoHyphens/>
              <w:spacing w:after="160" w:line="259" w:lineRule="auto"/>
              <w:contextualSpacing/>
              <w:jc w:val="both"/>
              <w:rPr>
                <w:del w:id="672" w:author="Nikola Paříková" w:date="2024-05-21T12:46:00Z" w16du:dateUtc="2024-05-21T10:46:00Z"/>
                <w:rFonts w:ascii="Times New Roman" w:hAnsi="Times New Roman"/>
                <w:lang w:eastAsia="cs-CZ"/>
              </w:rPr>
            </w:pPr>
            <w:del w:id="673" w:author="Nikola Paříková" w:date="2024-05-21T12:46:00Z" w16du:dateUtc="2024-05-21T10:46:00Z">
              <w:r w:rsidRPr="00B76574">
                <w:rPr>
                  <w:rFonts w:ascii="Times New Roman" w:hAnsi="Times New Roman"/>
                  <w:lang w:eastAsia="cs-CZ"/>
                </w:rPr>
                <w:delText>Cloud kontrola souborů pro urychlení skenování fungující na základě reputace souborů.</w:delText>
              </w:r>
            </w:del>
          </w:p>
          <w:p w14:paraId="2470B72E" w14:textId="77777777" w:rsidR="00B76574" w:rsidRPr="00B76574" w:rsidRDefault="00B76574" w:rsidP="00B76574">
            <w:pPr>
              <w:widowControl w:val="0"/>
              <w:numPr>
                <w:ilvl w:val="0"/>
                <w:numId w:val="50"/>
              </w:numPr>
              <w:suppressAutoHyphens/>
              <w:spacing w:after="160" w:line="259" w:lineRule="auto"/>
              <w:contextualSpacing/>
              <w:jc w:val="both"/>
              <w:rPr>
                <w:del w:id="674" w:author="Nikola Paříková" w:date="2024-05-21T12:46:00Z" w16du:dateUtc="2024-05-21T10:46:00Z"/>
                <w:rFonts w:ascii="Times New Roman" w:hAnsi="Times New Roman"/>
                <w:lang w:eastAsia="cs-CZ"/>
              </w:rPr>
            </w:pPr>
            <w:del w:id="675" w:author="Nikola Paříková" w:date="2024-05-21T12:46:00Z" w16du:dateUtc="2024-05-21T10:46:00Z">
              <w:r w:rsidRPr="00B76574">
                <w:rPr>
                  <w:rFonts w:ascii="Times New Roman" w:hAnsi="Times New Roman"/>
                  <w:lang w:eastAsia="cs-CZ"/>
                </w:rPr>
                <w:delText>Kontrola souborů v průběhu stahování pro snížení celkového času kontroly.</w:delText>
              </w:r>
            </w:del>
          </w:p>
          <w:p w14:paraId="13303355" w14:textId="77777777" w:rsidR="00B76574" w:rsidRPr="00B76574" w:rsidRDefault="00B76574" w:rsidP="00B76574">
            <w:pPr>
              <w:widowControl w:val="0"/>
              <w:numPr>
                <w:ilvl w:val="0"/>
                <w:numId w:val="50"/>
              </w:numPr>
              <w:suppressAutoHyphens/>
              <w:spacing w:after="160" w:line="259" w:lineRule="auto"/>
              <w:contextualSpacing/>
              <w:jc w:val="both"/>
              <w:rPr>
                <w:del w:id="676" w:author="Nikola Paříková" w:date="2024-05-21T12:46:00Z" w16du:dateUtc="2024-05-21T10:46:00Z"/>
                <w:rFonts w:ascii="Times New Roman" w:hAnsi="Times New Roman"/>
                <w:lang w:eastAsia="cs-CZ"/>
              </w:rPr>
            </w:pPr>
            <w:del w:id="677" w:author="Nikola Paříková" w:date="2024-05-21T12:46:00Z" w16du:dateUtc="2024-05-21T10:46:00Z">
              <w:r w:rsidRPr="00B76574">
                <w:rPr>
                  <w:rFonts w:ascii="Times New Roman" w:hAnsi="Times New Roman"/>
                  <w:lang w:eastAsia="cs-CZ"/>
                </w:rPr>
                <w:delText>Detekce s využitím strojového učení.</w:delText>
              </w:r>
            </w:del>
          </w:p>
          <w:p w14:paraId="3B2E12A1" w14:textId="77777777" w:rsidR="00B76574" w:rsidRPr="00B76574" w:rsidRDefault="00B76574" w:rsidP="00B76574">
            <w:pPr>
              <w:widowControl w:val="0"/>
              <w:numPr>
                <w:ilvl w:val="0"/>
                <w:numId w:val="50"/>
              </w:numPr>
              <w:suppressAutoHyphens/>
              <w:spacing w:after="160" w:line="259" w:lineRule="auto"/>
              <w:contextualSpacing/>
              <w:jc w:val="both"/>
              <w:rPr>
                <w:del w:id="678" w:author="Nikola Paříková" w:date="2024-05-21T12:46:00Z" w16du:dateUtc="2024-05-21T10:46:00Z"/>
                <w:rFonts w:ascii="Times New Roman" w:hAnsi="Times New Roman"/>
                <w:lang w:eastAsia="cs-CZ"/>
              </w:rPr>
            </w:pPr>
            <w:del w:id="679" w:author="Nikola Paříková" w:date="2024-05-21T12:46:00Z" w16du:dateUtc="2024-05-21T10:46:00Z">
              <w:r w:rsidRPr="00B76574">
                <w:rPr>
                  <w:rFonts w:ascii="Times New Roman" w:hAnsi="Times New Roman"/>
                  <w:lang w:eastAsia="cs-CZ"/>
                </w:rPr>
                <w:delText>Funkce ochrany proti zapojení do botnetu pracující s detekcí síťových signatur.</w:delText>
              </w:r>
            </w:del>
          </w:p>
          <w:p w14:paraId="718D80A7" w14:textId="77777777" w:rsidR="00B76574" w:rsidRPr="00B76574" w:rsidRDefault="00B76574" w:rsidP="00B76574">
            <w:pPr>
              <w:widowControl w:val="0"/>
              <w:numPr>
                <w:ilvl w:val="0"/>
                <w:numId w:val="50"/>
              </w:numPr>
              <w:suppressAutoHyphens/>
              <w:spacing w:after="160" w:line="259" w:lineRule="auto"/>
              <w:contextualSpacing/>
              <w:jc w:val="both"/>
              <w:rPr>
                <w:del w:id="680" w:author="Nikola Paříková" w:date="2024-05-21T12:46:00Z" w16du:dateUtc="2024-05-21T10:46:00Z"/>
                <w:rFonts w:ascii="Times New Roman" w:hAnsi="Times New Roman"/>
                <w:lang w:eastAsia="cs-CZ"/>
              </w:rPr>
            </w:pPr>
            <w:del w:id="681" w:author="Nikola Paříková" w:date="2024-05-21T12:46:00Z" w16du:dateUtc="2024-05-21T10:46:00Z">
              <w:r w:rsidRPr="00B76574">
                <w:rPr>
                  <w:rFonts w:ascii="Times New Roman" w:hAnsi="Times New Roman"/>
                  <w:lang w:eastAsia="cs-CZ"/>
                </w:rPr>
                <w:delText>Ochrana před síťovými útoky skenující síťovou komunikaci a blokující pokusy o zneužití zranitelností na síťové úrovni.</w:delText>
              </w:r>
            </w:del>
          </w:p>
          <w:p w14:paraId="5C8D8286" w14:textId="77777777" w:rsidR="00B76574" w:rsidRPr="00B76574" w:rsidRDefault="00B76574" w:rsidP="00B76574">
            <w:pPr>
              <w:widowControl w:val="0"/>
              <w:numPr>
                <w:ilvl w:val="0"/>
                <w:numId w:val="50"/>
              </w:numPr>
              <w:suppressAutoHyphens/>
              <w:spacing w:after="160" w:line="259" w:lineRule="auto"/>
              <w:contextualSpacing/>
              <w:jc w:val="both"/>
              <w:rPr>
                <w:del w:id="682" w:author="Nikola Paříková" w:date="2024-05-21T12:46:00Z" w16du:dateUtc="2024-05-21T10:46:00Z"/>
                <w:rFonts w:ascii="Times New Roman" w:hAnsi="Times New Roman"/>
                <w:lang w:eastAsia="cs-CZ"/>
              </w:rPr>
            </w:pPr>
            <w:del w:id="683" w:author="Nikola Paříková" w:date="2024-05-21T12:46:00Z" w16du:dateUtc="2024-05-21T10:46:00Z">
              <w:r w:rsidRPr="00B76574">
                <w:rPr>
                  <w:rFonts w:ascii="Times New Roman" w:hAnsi="Times New Roman"/>
                  <w:lang w:eastAsia="cs-CZ"/>
                </w:rPr>
                <w:delText>Kontrola s podporou cloudu pro odesílání a online vyhodnocování neznámých a potenciálně škodlivých aplikací.</w:delText>
              </w:r>
            </w:del>
          </w:p>
          <w:p w14:paraId="3BD53243" w14:textId="77777777" w:rsidR="00B76574" w:rsidRPr="00B76574" w:rsidRDefault="00B76574" w:rsidP="00B76574">
            <w:pPr>
              <w:widowControl w:val="0"/>
              <w:numPr>
                <w:ilvl w:val="0"/>
                <w:numId w:val="50"/>
              </w:numPr>
              <w:suppressAutoHyphens/>
              <w:spacing w:after="160" w:line="259" w:lineRule="auto"/>
              <w:contextualSpacing/>
              <w:jc w:val="both"/>
              <w:rPr>
                <w:del w:id="684" w:author="Nikola Paříková" w:date="2024-05-21T12:46:00Z" w16du:dateUtc="2024-05-21T10:46:00Z"/>
                <w:rFonts w:ascii="Times New Roman" w:hAnsi="Times New Roman"/>
                <w:lang w:eastAsia="cs-CZ"/>
              </w:rPr>
            </w:pPr>
            <w:del w:id="685" w:author="Nikola Paříková" w:date="2024-05-21T12:46:00Z" w16du:dateUtc="2024-05-21T10:46:00Z">
              <w:r w:rsidRPr="00B76574">
                <w:rPr>
                  <w:rFonts w:ascii="Times New Roman" w:hAnsi="Times New Roman"/>
                  <w:lang w:eastAsia="cs-CZ"/>
                </w:rPr>
                <w:delText>Lokální sandbox.</w:delText>
              </w:r>
            </w:del>
          </w:p>
          <w:p w14:paraId="7CF5F72C" w14:textId="77777777" w:rsidR="00B76574" w:rsidRPr="00B76574" w:rsidRDefault="00B76574" w:rsidP="00B76574">
            <w:pPr>
              <w:widowControl w:val="0"/>
              <w:numPr>
                <w:ilvl w:val="0"/>
                <w:numId w:val="50"/>
              </w:numPr>
              <w:suppressAutoHyphens/>
              <w:spacing w:after="160" w:line="259" w:lineRule="auto"/>
              <w:contextualSpacing/>
              <w:jc w:val="both"/>
              <w:rPr>
                <w:del w:id="686" w:author="Nikola Paříková" w:date="2024-05-21T12:46:00Z" w16du:dateUtc="2024-05-21T10:46:00Z"/>
                <w:rFonts w:ascii="Times New Roman" w:hAnsi="Times New Roman"/>
                <w:lang w:eastAsia="cs-CZ"/>
              </w:rPr>
            </w:pPr>
            <w:del w:id="687" w:author="Nikola Paříková" w:date="2024-05-21T12:46:00Z" w16du:dateUtc="2024-05-21T10:46:00Z">
              <w:r w:rsidRPr="00B76574">
                <w:rPr>
                  <w:rFonts w:ascii="Times New Roman" w:hAnsi="Times New Roman"/>
                  <w:lang w:eastAsia="cs-CZ"/>
                </w:rPr>
                <w:delText>Speciální modul behaviorální analýzy pro detekce nových typů ransomwaru.</w:delText>
              </w:r>
            </w:del>
          </w:p>
          <w:p w14:paraId="03185417" w14:textId="77777777" w:rsidR="00B76574" w:rsidRPr="00B76574" w:rsidRDefault="00B76574" w:rsidP="00B76574">
            <w:pPr>
              <w:widowControl w:val="0"/>
              <w:numPr>
                <w:ilvl w:val="0"/>
                <w:numId w:val="50"/>
              </w:numPr>
              <w:suppressAutoHyphens/>
              <w:spacing w:after="160" w:line="259" w:lineRule="auto"/>
              <w:contextualSpacing/>
              <w:jc w:val="both"/>
              <w:rPr>
                <w:del w:id="688" w:author="Nikola Paříková" w:date="2024-05-21T12:46:00Z" w16du:dateUtc="2024-05-21T10:46:00Z"/>
                <w:rFonts w:ascii="Times New Roman" w:hAnsi="Times New Roman"/>
                <w:lang w:eastAsia="cs-CZ"/>
              </w:rPr>
            </w:pPr>
            <w:del w:id="689" w:author="Nikola Paříková" w:date="2024-05-21T12:46:00Z" w16du:dateUtc="2024-05-21T10:46:00Z">
              <w:r w:rsidRPr="00B76574">
                <w:rPr>
                  <w:rFonts w:ascii="Times New Roman" w:hAnsi="Times New Roman"/>
                  <w:lang w:eastAsia="cs-CZ"/>
                </w:rPr>
                <w:delText>Systém reputace pro získání informací o závadnosti souborů a URL adres.</w:delText>
              </w:r>
            </w:del>
          </w:p>
          <w:p w14:paraId="575EA8A2" w14:textId="77777777" w:rsidR="00B76574" w:rsidRPr="00B76574" w:rsidRDefault="00B76574" w:rsidP="00B76574">
            <w:pPr>
              <w:widowControl w:val="0"/>
              <w:numPr>
                <w:ilvl w:val="0"/>
                <w:numId w:val="50"/>
              </w:numPr>
              <w:suppressAutoHyphens/>
              <w:spacing w:after="160" w:line="259" w:lineRule="auto"/>
              <w:contextualSpacing/>
              <w:jc w:val="both"/>
              <w:rPr>
                <w:del w:id="690" w:author="Nikola Paříková" w:date="2024-05-21T12:46:00Z" w16du:dateUtc="2024-05-21T10:46:00Z"/>
                <w:rFonts w:ascii="Times New Roman" w:hAnsi="Times New Roman"/>
                <w:lang w:eastAsia="cs-CZ"/>
              </w:rPr>
            </w:pPr>
            <w:del w:id="691" w:author="Nikola Paříková" w:date="2024-05-21T12:46:00Z" w16du:dateUtc="2024-05-21T10:46:00Z">
              <w:r w:rsidRPr="00B76574">
                <w:rPr>
                  <w:rFonts w:ascii="Times New Roman" w:hAnsi="Times New Roman"/>
                  <w:lang w:eastAsia="cs-CZ"/>
                </w:rPr>
                <w:delText>Cloudový systém pro detekci nového malwaru ještě nezaneseného v aktualizacích signatur.</w:delText>
              </w:r>
            </w:del>
          </w:p>
          <w:p w14:paraId="6578241F" w14:textId="77777777" w:rsidR="00B76574" w:rsidRPr="00B76574" w:rsidRDefault="00B76574" w:rsidP="00B76574">
            <w:pPr>
              <w:widowControl w:val="0"/>
              <w:numPr>
                <w:ilvl w:val="0"/>
                <w:numId w:val="50"/>
              </w:numPr>
              <w:suppressAutoHyphens/>
              <w:spacing w:after="160" w:line="259" w:lineRule="auto"/>
              <w:contextualSpacing/>
              <w:jc w:val="both"/>
              <w:rPr>
                <w:del w:id="692" w:author="Nikola Paříková" w:date="2024-05-21T12:46:00Z" w16du:dateUtc="2024-05-21T10:46:00Z"/>
                <w:rFonts w:ascii="Times New Roman" w:hAnsi="Times New Roman"/>
                <w:lang w:eastAsia="cs-CZ"/>
              </w:rPr>
            </w:pPr>
            <w:del w:id="693" w:author="Nikola Paříková" w:date="2024-05-21T12:46:00Z" w16du:dateUtc="2024-05-21T10:46:00Z">
              <w:r w:rsidRPr="00B76574">
                <w:rPr>
                  <w:rFonts w:ascii="Times New Roman" w:hAnsi="Times New Roman"/>
                  <w:lang w:eastAsia="cs-CZ"/>
                </w:rPr>
                <w:delText>Technologie pro detekci rootktitů obvykle se maskujících za součásti operačního systému.</w:delText>
              </w:r>
            </w:del>
          </w:p>
          <w:p w14:paraId="4D0E9EDD" w14:textId="77777777" w:rsidR="00B76574" w:rsidRPr="00B76574" w:rsidRDefault="00B76574" w:rsidP="00B76574">
            <w:pPr>
              <w:widowControl w:val="0"/>
              <w:numPr>
                <w:ilvl w:val="0"/>
                <w:numId w:val="50"/>
              </w:numPr>
              <w:suppressAutoHyphens/>
              <w:spacing w:after="160" w:line="259" w:lineRule="auto"/>
              <w:contextualSpacing/>
              <w:jc w:val="both"/>
              <w:rPr>
                <w:del w:id="694" w:author="Nikola Paříková" w:date="2024-05-21T12:46:00Z" w16du:dateUtc="2024-05-21T10:46:00Z"/>
                <w:rFonts w:ascii="Times New Roman" w:hAnsi="Times New Roman"/>
                <w:lang w:eastAsia="cs-CZ"/>
              </w:rPr>
            </w:pPr>
            <w:del w:id="695" w:author="Nikola Paříková" w:date="2024-05-21T12:46:00Z" w16du:dateUtc="2024-05-21T10:46:00Z">
              <w:r w:rsidRPr="00B76574">
                <w:rPr>
                  <w:rFonts w:ascii="Times New Roman" w:hAnsi="Times New Roman"/>
                  <w:lang w:eastAsia="cs-CZ"/>
                </w:rPr>
                <w:delText>Skenr firmwaru BIOSu a UEFI.</w:delText>
              </w:r>
            </w:del>
          </w:p>
          <w:p w14:paraId="44F169D0" w14:textId="77777777" w:rsidR="00B76574" w:rsidRPr="00B76574" w:rsidRDefault="00B76574" w:rsidP="00B76574">
            <w:pPr>
              <w:widowControl w:val="0"/>
              <w:numPr>
                <w:ilvl w:val="0"/>
                <w:numId w:val="50"/>
              </w:numPr>
              <w:suppressAutoHyphens/>
              <w:spacing w:after="160" w:line="259" w:lineRule="auto"/>
              <w:contextualSpacing/>
              <w:jc w:val="both"/>
              <w:rPr>
                <w:del w:id="696" w:author="Nikola Paříková" w:date="2024-05-21T12:46:00Z" w16du:dateUtc="2024-05-21T10:46:00Z"/>
                <w:rFonts w:ascii="Times New Roman" w:hAnsi="Times New Roman"/>
                <w:lang w:eastAsia="cs-CZ"/>
              </w:rPr>
            </w:pPr>
            <w:del w:id="697" w:author="Nikola Paříková" w:date="2024-05-21T12:46:00Z" w16du:dateUtc="2024-05-21T10:46:00Z">
              <w:r w:rsidRPr="00B76574">
                <w:rPr>
                  <w:rFonts w:ascii="Times New Roman" w:hAnsi="Times New Roman"/>
                  <w:lang w:eastAsia="cs-CZ"/>
                </w:rPr>
                <w:delText>Skenování souborů v cloudu OneDrive.</w:delText>
              </w:r>
            </w:del>
          </w:p>
          <w:p w14:paraId="7C752F1E" w14:textId="77777777" w:rsidR="00B76574" w:rsidRPr="00B76574" w:rsidRDefault="00B76574" w:rsidP="00B76574">
            <w:pPr>
              <w:widowControl w:val="0"/>
              <w:numPr>
                <w:ilvl w:val="0"/>
                <w:numId w:val="50"/>
              </w:numPr>
              <w:suppressAutoHyphens/>
              <w:spacing w:after="160" w:line="259" w:lineRule="auto"/>
              <w:contextualSpacing/>
              <w:jc w:val="both"/>
              <w:rPr>
                <w:del w:id="698" w:author="Nikola Paříková" w:date="2024-05-21T12:46:00Z" w16du:dateUtc="2024-05-21T10:46:00Z"/>
                <w:rFonts w:ascii="Times New Roman" w:hAnsi="Times New Roman"/>
                <w:lang w:eastAsia="cs-CZ"/>
              </w:rPr>
            </w:pPr>
            <w:del w:id="699" w:author="Nikola Paříková" w:date="2024-05-21T12:46:00Z" w16du:dateUtc="2024-05-21T10:46:00Z">
              <w:r w:rsidRPr="00B76574">
                <w:rPr>
                  <w:rFonts w:ascii="Times New Roman" w:hAnsi="Times New Roman"/>
                  <w:lang w:eastAsia="cs-CZ"/>
                </w:rPr>
                <w:delText>Šetření baterie notebooku – možnost odložení kontroly / provádění aktualizací, pokud je zařízení napájeno z baterie.</w:delText>
              </w:r>
            </w:del>
          </w:p>
          <w:p w14:paraId="369D9AF1" w14:textId="77777777" w:rsidR="00B76574" w:rsidRPr="00B76574" w:rsidRDefault="00B76574" w:rsidP="00B76574">
            <w:pPr>
              <w:widowControl w:val="0"/>
              <w:numPr>
                <w:ilvl w:val="0"/>
                <w:numId w:val="50"/>
              </w:numPr>
              <w:suppressAutoHyphens/>
              <w:spacing w:after="160" w:line="259" w:lineRule="auto"/>
              <w:contextualSpacing/>
              <w:jc w:val="both"/>
              <w:rPr>
                <w:del w:id="700" w:author="Nikola Paříková" w:date="2024-05-21T12:46:00Z" w16du:dateUtc="2024-05-21T10:46:00Z"/>
                <w:rFonts w:ascii="Times New Roman" w:hAnsi="Times New Roman"/>
                <w:lang w:eastAsia="cs-CZ"/>
              </w:rPr>
            </w:pPr>
            <w:del w:id="701" w:author="Nikola Paříková" w:date="2024-05-21T12:46:00Z" w16du:dateUtc="2024-05-21T10:46:00Z">
              <w:r w:rsidRPr="00B76574">
                <w:rPr>
                  <w:rFonts w:ascii="Times New Roman" w:hAnsi="Times New Roman"/>
                  <w:lang w:eastAsia="cs-CZ"/>
                </w:rPr>
                <w:delText>Podpora dotykového ovládání.</w:delText>
              </w:r>
            </w:del>
          </w:p>
          <w:p w14:paraId="574DF1EE" w14:textId="77777777" w:rsidR="00B76574" w:rsidRPr="00B76574" w:rsidRDefault="00B76574" w:rsidP="00B76574">
            <w:pPr>
              <w:widowControl w:val="0"/>
              <w:numPr>
                <w:ilvl w:val="0"/>
                <w:numId w:val="50"/>
              </w:numPr>
              <w:suppressAutoHyphens/>
              <w:spacing w:after="160" w:line="259" w:lineRule="auto"/>
              <w:contextualSpacing/>
              <w:jc w:val="both"/>
              <w:rPr>
                <w:del w:id="702" w:author="Nikola Paříková" w:date="2024-05-21T12:46:00Z" w16du:dateUtc="2024-05-21T10:46:00Z"/>
                <w:rFonts w:ascii="Times New Roman" w:hAnsi="Times New Roman"/>
                <w:lang w:eastAsia="cs-CZ"/>
              </w:rPr>
            </w:pPr>
            <w:del w:id="703" w:author="Nikola Paříková" w:date="2024-05-21T12:46:00Z" w16du:dateUtc="2024-05-21T10:46:00Z">
              <w:r w:rsidRPr="00B76574">
                <w:rPr>
                  <w:rFonts w:ascii="Times New Roman" w:hAnsi="Times New Roman"/>
                  <w:lang w:eastAsia="cs-CZ"/>
                </w:rPr>
                <w:delText>Ovládání bezpečnostního programu pomocí Příkazového řádku.</w:delText>
              </w:r>
            </w:del>
          </w:p>
          <w:p w14:paraId="64472441" w14:textId="77777777" w:rsidR="00B76574" w:rsidRPr="00B76574" w:rsidRDefault="00B76574" w:rsidP="00B76574">
            <w:pPr>
              <w:widowControl w:val="0"/>
              <w:numPr>
                <w:ilvl w:val="0"/>
                <w:numId w:val="50"/>
              </w:numPr>
              <w:suppressAutoHyphens/>
              <w:spacing w:after="160" w:line="259" w:lineRule="auto"/>
              <w:contextualSpacing/>
              <w:jc w:val="both"/>
              <w:rPr>
                <w:del w:id="704" w:author="Nikola Paříková" w:date="2024-05-21T12:46:00Z" w16du:dateUtc="2024-05-21T10:46:00Z"/>
                <w:rFonts w:ascii="Times New Roman" w:hAnsi="Times New Roman"/>
                <w:lang w:eastAsia="cs-CZ"/>
              </w:rPr>
            </w:pPr>
            <w:del w:id="705" w:author="Nikola Paříková" w:date="2024-05-21T12:46:00Z" w16du:dateUtc="2024-05-21T10:46:00Z">
              <w:r w:rsidRPr="00B76574">
                <w:rPr>
                  <w:rFonts w:ascii="Times New Roman" w:hAnsi="Times New Roman"/>
                  <w:lang w:eastAsia="cs-CZ"/>
                </w:rPr>
                <w:delText>Podpora ochrany na IPv6.</w:delText>
              </w:r>
            </w:del>
          </w:p>
          <w:p w14:paraId="1846C7EE" w14:textId="77777777" w:rsidR="00B76574" w:rsidRPr="00B76574" w:rsidRDefault="00B76574" w:rsidP="00B76574">
            <w:pPr>
              <w:widowControl w:val="0"/>
              <w:numPr>
                <w:ilvl w:val="0"/>
                <w:numId w:val="50"/>
              </w:numPr>
              <w:suppressAutoHyphens/>
              <w:spacing w:after="160" w:line="259" w:lineRule="auto"/>
              <w:contextualSpacing/>
              <w:jc w:val="both"/>
              <w:rPr>
                <w:del w:id="706" w:author="Nikola Paříková" w:date="2024-05-21T12:46:00Z" w16du:dateUtc="2024-05-21T10:46:00Z"/>
                <w:rFonts w:ascii="Times New Roman" w:hAnsi="Times New Roman"/>
                <w:lang w:eastAsia="cs-CZ"/>
              </w:rPr>
            </w:pPr>
            <w:del w:id="707" w:author="Nikola Paříková" w:date="2024-05-21T12:46:00Z" w16du:dateUtc="2024-05-21T10:46:00Z">
              <w:r w:rsidRPr="00B76574">
                <w:rPr>
                  <w:rFonts w:ascii="Times New Roman" w:hAnsi="Times New Roman"/>
                  <w:lang w:eastAsia="cs-CZ"/>
                </w:rPr>
                <w:delText>Možnost řízení šířky pásma pro stahování aktualizací.</w:delText>
              </w:r>
              <w:bookmarkStart w:id="708" w:name="OLE_LINK83"/>
              <w:bookmarkStart w:id="709" w:name="OLE_LINK84"/>
            </w:del>
          </w:p>
          <w:p w14:paraId="6E70A1AB" w14:textId="77777777" w:rsidR="00B76574" w:rsidRPr="00B76574" w:rsidRDefault="00B76574" w:rsidP="00B76574">
            <w:pPr>
              <w:widowControl w:val="0"/>
              <w:numPr>
                <w:ilvl w:val="0"/>
                <w:numId w:val="50"/>
              </w:numPr>
              <w:suppressAutoHyphens/>
              <w:spacing w:after="160" w:line="259" w:lineRule="auto"/>
              <w:contextualSpacing/>
              <w:jc w:val="both"/>
              <w:rPr>
                <w:del w:id="710" w:author="Nikola Paříková" w:date="2024-05-21T12:46:00Z" w16du:dateUtc="2024-05-21T10:46:00Z"/>
                <w:rFonts w:ascii="Times New Roman" w:hAnsi="Times New Roman"/>
                <w:lang w:eastAsia="cs-CZ"/>
              </w:rPr>
            </w:pPr>
            <w:del w:id="711" w:author="Nikola Paříková" w:date="2024-05-21T12:46:00Z" w16du:dateUtc="2024-05-21T10:46:00Z">
              <w:r w:rsidRPr="00B76574">
                <w:rPr>
                  <w:rFonts w:ascii="Times New Roman" w:hAnsi="Times New Roman"/>
                  <w:lang w:eastAsia="cs-CZ"/>
                </w:rPr>
                <w:delText>HIPS s možností definovat pravidla pro systémové registry, procesy, aplikace a soubory.</w:delText>
              </w:r>
              <w:bookmarkEnd w:id="708"/>
              <w:bookmarkEnd w:id="709"/>
            </w:del>
          </w:p>
          <w:p w14:paraId="71F6FD67" w14:textId="77777777" w:rsidR="00B76574" w:rsidRPr="00B76574" w:rsidRDefault="00B76574" w:rsidP="00B76574">
            <w:pPr>
              <w:widowControl w:val="0"/>
              <w:numPr>
                <w:ilvl w:val="0"/>
                <w:numId w:val="50"/>
              </w:numPr>
              <w:suppressAutoHyphens/>
              <w:spacing w:after="160" w:line="259" w:lineRule="auto"/>
              <w:contextualSpacing/>
              <w:jc w:val="both"/>
              <w:rPr>
                <w:del w:id="712" w:author="Nikola Paříková" w:date="2024-05-21T12:46:00Z" w16du:dateUtc="2024-05-21T10:46:00Z"/>
                <w:rFonts w:ascii="Times New Roman" w:hAnsi="Times New Roman"/>
                <w:lang w:eastAsia="cs-CZ"/>
              </w:rPr>
            </w:pPr>
            <w:del w:id="713" w:author="Nikola Paříková" w:date="2024-05-21T12:46:00Z" w16du:dateUtc="2024-05-21T10:46:00Z">
              <w:r w:rsidRPr="00B76574">
                <w:rPr>
                  <w:rFonts w:ascii="Times New Roman" w:hAnsi="Times New Roman"/>
                  <w:lang w:eastAsia="cs-CZ"/>
                </w:rPr>
                <w:delText>Možnost vrácení i odložení aktualizací signatur.</w:delText>
              </w:r>
            </w:del>
          </w:p>
          <w:p w14:paraId="2B6441FE" w14:textId="77777777" w:rsidR="00B76574" w:rsidRPr="00B76574" w:rsidRDefault="00B76574" w:rsidP="00B76574">
            <w:pPr>
              <w:widowControl w:val="0"/>
              <w:numPr>
                <w:ilvl w:val="0"/>
                <w:numId w:val="50"/>
              </w:numPr>
              <w:suppressAutoHyphens/>
              <w:spacing w:after="160" w:line="259" w:lineRule="auto"/>
              <w:contextualSpacing/>
              <w:jc w:val="both"/>
              <w:rPr>
                <w:del w:id="714" w:author="Nikola Paříková" w:date="2024-05-21T12:46:00Z" w16du:dateUtc="2024-05-21T10:46:00Z"/>
                <w:rFonts w:ascii="Times New Roman" w:hAnsi="Times New Roman"/>
                <w:lang w:eastAsia="cs-CZ"/>
              </w:rPr>
            </w:pPr>
            <w:del w:id="715" w:author="Nikola Paříková" w:date="2024-05-21T12:46:00Z" w16du:dateUtc="2024-05-21T10:46:00Z">
              <w:r w:rsidRPr="00B76574">
                <w:rPr>
                  <w:rFonts w:ascii="Times New Roman" w:hAnsi="Times New Roman"/>
                  <w:lang w:eastAsia="cs-CZ"/>
                </w:rPr>
                <w:delText>Možnost instalovat plnohodnotné antivirové řešení na virtuální stanici/server.</w:delText>
              </w:r>
            </w:del>
          </w:p>
          <w:p w14:paraId="40448491" w14:textId="77777777" w:rsidR="00B76574" w:rsidRPr="00B76574" w:rsidRDefault="00B76574" w:rsidP="00B76574">
            <w:pPr>
              <w:widowControl w:val="0"/>
              <w:numPr>
                <w:ilvl w:val="0"/>
                <w:numId w:val="50"/>
              </w:numPr>
              <w:suppressAutoHyphens/>
              <w:spacing w:after="160" w:line="259" w:lineRule="auto"/>
              <w:contextualSpacing/>
              <w:jc w:val="both"/>
              <w:rPr>
                <w:del w:id="716" w:author="Nikola Paříková" w:date="2024-05-21T12:46:00Z" w16du:dateUtc="2024-05-21T10:46:00Z"/>
                <w:rFonts w:ascii="Times New Roman" w:hAnsi="Times New Roman"/>
                <w:lang w:eastAsia="cs-CZ"/>
              </w:rPr>
            </w:pPr>
            <w:del w:id="717" w:author="Nikola Paříková" w:date="2024-05-21T12:46:00Z" w16du:dateUtc="2024-05-21T10:46:00Z">
              <w:r w:rsidRPr="00B76574">
                <w:rPr>
                  <w:rFonts w:ascii="Times New Roman" w:hAnsi="Times New Roman"/>
                  <w:lang w:eastAsia="cs-CZ"/>
                </w:rPr>
                <w:delText>Modulární instalace.</w:delText>
              </w:r>
            </w:del>
          </w:p>
          <w:p w14:paraId="1F9E799B" w14:textId="77777777" w:rsidR="00B76574" w:rsidRPr="00B76574" w:rsidRDefault="00B76574" w:rsidP="00B76574">
            <w:pPr>
              <w:widowControl w:val="0"/>
              <w:numPr>
                <w:ilvl w:val="0"/>
                <w:numId w:val="50"/>
              </w:numPr>
              <w:suppressAutoHyphens/>
              <w:spacing w:after="160" w:line="259" w:lineRule="auto"/>
              <w:contextualSpacing/>
              <w:jc w:val="both"/>
              <w:rPr>
                <w:del w:id="718" w:author="Nikola Paříková" w:date="2024-05-21T12:46:00Z" w16du:dateUtc="2024-05-21T10:46:00Z"/>
                <w:rFonts w:ascii="Times New Roman" w:hAnsi="Times New Roman"/>
                <w:lang w:eastAsia="cs-CZ"/>
              </w:rPr>
            </w:pPr>
            <w:del w:id="719" w:author="Nikola Paříková" w:date="2024-05-21T12:46:00Z" w16du:dateUtc="2024-05-21T10:46:00Z">
              <w:r w:rsidRPr="00B76574">
                <w:rPr>
                  <w:rFonts w:ascii="Times New Roman" w:hAnsi="Times New Roman"/>
                  <w:lang w:eastAsia="cs-CZ"/>
                </w:rPr>
                <w:delText>Automatická synchronizace bezpečnostních produktů v clusteru.</w:delText>
              </w:r>
            </w:del>
          </w:p>
          <w:p w14:paraId="1DABFB5D" w14:textId="77777777" w:rsidR="00B76574" w:rsidRPr="00B76574" w:rsidRDefault="00B76574" w:rsidP="00B76574">
            <w:pPr>
              <w:widowControl w:val="0"/>
              <w:numPr>
                <w:ilvl w:val="0"/>
                <w:numId w:val="50"/>
              </w:numPr>
              <w:suppressAutoHyphens/>
              <w:spacing w:after="160" w:line="259" w:lineRule="auto"/>
              <w:contextualSpacing/>
              <w:jc w:val="both"/>
              <w:rPr>
                <w:del w:id="720" w:author="Nikola Paříková" w:date="2024-05-21T12:46:00Z" w16du:dateUtc="2024-05-21T10:46:00Z"/>
                <w:rFonts w:ascii="Times New Roman" w:hAnsi="Times New Roman"/>
                <w:lang w:eastAsia="cs-CZ"/>
              </w:rPr>
            </w:pPr>
            <w:del w:id="721" w:author="Nikola Paříková" w:date="2024-05-21T12:46:00Z" w16du:dateUtc="2024-05-21T10:46:00Z">
              <w:r w:rsidRPr="00B76574">
                <w:rPr>
                  <w:rFonts w:ascii="Times New Roman" w:hAnsi="Times New Roman"/>
                  <w:lang w:eastAsia="cs-CZ"/>
                </w:rPr>
                <w:delText>Bezagentové zabezpečení pro VMware vShield a NSX.</w:delText>
              </w:r>
            </w:del>
          </w:p>
          <w:p w14:paraId="69D6E045" w14:textId="77777777" w:rsidR="00B76574" w:rsidRPr="00B76574" w:rsidRDefault="00B76574" w:rsidP="00B76574">
            <w:pPr>
              <w:widowControl w:val="0"/>
              <w:numPr>
                <w:ilvl w:val="0"/>
                <w:numId w:val="50"/>
              </w:numPr>
              <w:suppressAutoHyphens/>
              <w:spacing w:after="160" w:line="259" w:lineRule="auto"/>
              <w:contextualSpacing/>
              <w:jc w:val="both"/>
              <w:rPr>
                <w:del w:id="722" w:author="Nikola Paříková" w:date="2024-05-21T12:46:00Z" w16du:dateUtc="2024-05-21T10:46:00Z"/>
                <w:rFonts w:ascii="Times New Roman" w:hAnsi="Times New Roman"/>
                <w:lang w:eastAsia="cs-CZ"/>
              </w:rPr>
            </w:pPr>
            <w:del w:id="723" w:author="Nikola Paříková" w:date="2024-05-21T12:46:00Z" w16du:dateUtc="2024-05-21T10:46:00Z">
              <w:r w:rsidRPr="00B76574">
                <w:rPr>
                  <w:rFonts w:ascii="Times New Roman" w:hAnsi="Times New Roman"/>
                  <w:lang w:eastAsia="cs-CZ"/>
                </w:rPr>
                <w:delText>Možnost importu/exportu nastavení.</w:delText>
              </w:r>
            </w:del>
          </w:p>
          <w:p w14:paraId="7366ADD3" w14:textId="77777777" w:rsidR="00B76574" w:rsidRPr="00B76574" w:rsidRDefault="00B76574" w:rsidP="00B76574">
            <w:pPr>
              <w:widowControl w:val="0"/>
              <w:numPr>
                <w:ilvl w:val="0"/>
                <w:numId w:val="50"/>
              </w:numPr>
              <w:suppressAutoHyphens/>
              <w:spacing w:after="160" w:line="259" w:lineRule="auto"/>
              <w:contextualSpacing/>
              <w:jc w:val="both"/>
              <w:rPr>
                <w:del w:id="724" w:author="Nikola Paříková" w:date="2024-05-21T12:46:00Z" w16du:dateUtc="2024-05-21T10:46:00Z"/>
                <w:rFonts w:ascii="Times New Roman" w:hAnsi="Times New Roman"/>
                <w:lang w:eastAsia="cs-CZ"/>
              </w:rPr>
            </w:pPr>
            <w:del w:id="725" w:author="Nikola Paříková" w:date="2024-05-21T12:46:00Z" w16du:dateUtc="2024-05-21T10:46:00Z">
              <w:r w:rsidRPr="00B76574">
                <w:rPr>
                  <w:rFonts w:ascii="Times New Roman" w:hAnsi="Times New Roman"/>
                  <w:lang w:eastAsia="cs-CZ"/>
                </w:rPr>
                <w:delText>Prezentační režim umožňující potlačení méně důležitých upozornění při práci v celoobrazovkovém režimu aplikace.</w:delText>
              </w:r>
            </w:del>
          </w:p>
          <w:p w14:paraId="45277409" w14:textId="77777777" w:rsidR="00B76574" w:rsidRPr="00B76574" w:rsidRDefault="00B76574" w:rsidP="00B76574">
            <w:pPr>
              <w:widowControl w:val="0"/>
              <w:numPr>
                <w:ilvl w:val="0"/>
                <w:numId w:val="50"/>
              </w:numPr>
              <w:suppressAutoHyphens/>
              <w:spacing w:after="160" w:line="259" w:lineRule="auto"/>
              <w:contextualSpacing/>
              <w:jc w:val="both"/>
              <w:rPr>
                <w:del w:id="726" w:author="Nikola Paříková" w:date="2024-05-21T12:46:00Z" w16du:dateUtc="2024-05-21T10:46:00Z"/>
                <w:rFonts w:ascii="Times New Roman" w:hAnsi="Times New Roman"/>
                <w:lang w:eastAsia="cs-CZ"/>
              </w:rPr>
            </w:pPr>
            <w:del w:id="727" w:author="Nikola Paříková" w:date="2024-05-21T12:46:00Z" w16du:dateUtc="2024-05-21T10:46:00Z">
              <w:r w:rsidRPr="00B76574">
                <w:rPr>
                  <w:rFonts w:ascii="Times New Roman" w:hAnsi="Times New Roman"/>
                  <w:lang w:eastAsia="cs-CZ"/>
                </w:rPr>
                <w:delText>Možnost tvorby výjimek na procesy.</w:delText>
              </w:r>
            </w:del>
          </w:p>
          <w:p w14:paraId="159B44D4" w14:textId="77777777" w:rsidR="00B76574" w:rsidRPr="00B76574" w:rsidRDefault="00B76574" w:rsidP="00B76574">
            <w:pPr>
              <w:widowControl w:val="0"/>
              <w:numPr>
                <w:ilvl w:val="0"/>
                <w:numId w:val="50"/>
              </w:numPr>
              <w:suppressAutoHyphens/>
              <w:spacing w:after="160" w:line="259" w:lineRule="auto"/>
              <w:contextualSpacing/>
              <w:jc w:val="both"/>
              <w:rPr>
                <w:del w:id="728" w:author="Nikola Paříková" w:date="2024-05-21T12:46:00Z" w16du:dateUtc="2024-05-21T10:46:00Z"/>
                <w:rFonts w:ascii="Times New Roman" w:hAnsi="Times New Roman"/>
                <w:lang w:eastAsia="cs-CZ"/>
              </w:rPr>
            </w:pPr>
            <w:del w:id="729" w:author="Nikola Paříková" w:date="2024-05-21T12:46:00Z" w16du:dateUtc="2024-05-21T10:46:00Z">
              <w:r w:rsidRPr="00B76574">
                <w:rPr>
                  <w:rFonts w:ascii="Times New Roman" w:hAnsi="Times New Roman"/>
                  <w:lang w:eastAsia="cs-CZ"/>
                </w:rPr>
                <w:delText>Ochrana před neautorizovanou změnou nastavení / vyřazení z provozu / odinstalací antimalware řešení a kritických nastavení a souborů operačního systému.</w:delText>
              </w:r>
            </w:del>
          </w:p>
          <w:p w14:paraId="00AC3E67" w14:textId="77777777" w:rsidR="00B76574" w:rsidRPr="00B76574" w:rsidRDefault="00B76574" w:rsidP="00B76574">
            <w:pPr>
              <w:widowControl w:val="0"/>
              <w:numPr>
                <w:ilvl w:val="0"/>
                <w:numId w:val="50"/>
              </w:numPr>
              <w:suppressAutoHyphens/>
              <w:spacing w:after="160" w:line="259" w:lineRule="auto"/>
              <w:contextualSpacing/>
              <w:jc w:val="both"/>
              <w:rPr>
                <w:del w:id="730" w:author="Nikola Paříková" w:date="2024-05-21T12:46:00Z" w16du:dateUtc="2024-05-21T10:46:00Z"/>
                <w:rFonts w:ascii="Times New Roman" w:hAnsi="Times New Roman"/>
                <w:lang w:eastAsia="cs-CZ"/>
              </w:rPr>
            </w:pPr>
            <w:del w:id="731" w:author="Nikola Paříková" w:date="2024-05-21T12:46:00Z" w16du:dateUtc="2024-05-21T10:46:00Z">
              <w:r w:rsidRPr="00B76574">
                <w:rPr>
                  <w:rFonts w:ascii="Times New Roman" w:hAnsi="Times New Roman"/>
                  <w:lang w:eastAsia="cs-CZ"/>
                </w:rPr>
                <w:delText>Možnost vzdáleného definování akce při připojení výměnných médií (kontrolovat, nekontrolovat, nechat na uživateli).</w:delText>
              </w:r>
            </w:del>
          </w:p>
          <w:p w14:paraId="6AE2B089" w14:textId="77777777" w:rsidR="00B76574" w:rsidRPr="00B76574" w:rsidRDefault="00B76574" w:rsidP="00B76574">
            <w:pPr>
              <w:widowControl w:val="0"/>
              <w:numPr>
                <w:ilvl w:val="0"/>
                <w:numId w:val="50"/>
              </w:numPr>
              <w:suppressAutoHyphens/>
              <w:spacing w:after="160" w:line="259" w:lineRule="auto"/>
              <w:contextualSpacing/>
              <w:jc w:val="both"/>
              <w:rPr>
                <w:del w:id="732" w:author="Nikola Paříková" w:date="2024-05-21T12:46:00Z" w16du:dateUtc="2024-05-21T10:46:00Z"/>
                <w:rFonts w:ascii="Times New Roman" w:hAnsi="Times New Roman"/>
                <w:lang w:eastAsia="cs-CZ"/>
              </w:rPr>
            </w:pPr>
            <w:del w:id="733" w:author="Nikola Paříková" w:date="2024-05-21T12:46:00Z" w16du:dateUtc="2024-05-21T10:46:00Z">
              <w:r w:rsidRPr="00B76574">
                <w:rPr>
                  <w:rFonts w:ascii="Times New Roman" w:hAnsi="Times New Roman"/>
                  <w:lang w:eastAsia="cs-CZ"/>
                </w:rPr>
                <w:delText>Možnost využití sdílené cache v rámci lokální sítě (umožňuje přeskočení skenování stejných souborů, které již byly zkontrolované na jiném zařízeních a tím výrazně zrychlit kontrolu).</w:delText>
              </w:r>
            </w:del>
          </w:p>
          <w:p w14:paraId="159B5DAD" w14:textId="77777777" w:rsidR="00B76574" w:rsidRPr="00B76574" w:rsidRDefault="00B76574" w:rsidP="00B76574">
            <w:pPr>
              <w:widowControl w:val="0"/>
              <w:numPr>
                <w:ilvl w:val="0"/>
                <w:numId w:val="50"/>
              </w:numPr>
              <w:suppressAutoHyphens/>
              <w:spacing w:after="160" w:line="259" w:lineRule="auto"/>
              <w:contextualSpacing/>
              <w:jc w:val="both"/>
              <w:rPr>
                <w:del w:id="734" w:author="Nikola Paříková" w:date="2024-05-21T12:46:00Z" w16du:dateUtc="2024-05-21T10:46:00Z"/>
                <w:rFonts w:ascii="Times New Roman" w:hAnsi="Times New Roman"/>
                <w:lang w:eastAsia="cs-CZ"/>
              </w:rPr>
            </w:pPr>
            <w:del w:id="735" w:author="Nikola Paříková" w:date="2024-05-21T12:46:00Z" w16du:dateUtc="2024-05-21T10:46:00Z">
              <w:r w:rsidRPr="00B76574">
                <w:rPr>
                  <w:rFonts w:ascii="Times New Roman" w:hAnsi="Times New Roman"/>
                  <w:lang w:eastAsia="cs-CZ"/>
                </w:rPr>
                <w:delText>Duální aktualizační profil pro možnost stahování aktualizací z mirroru v lokální síti a zároveň vzdálených serverů při nedostupnosti lokálního mirroru (pro cestující uživatele s notebooky).</w:delText>
              </w:r>
            </w:del>
          </w:p>
          <w:p w14:paraId="04657611" w14:textId="77777777" w:rsidR="00B76574" w:rsidRPr="00B76574" w:rsidRDefault="00B76574" w:rsidP="00B76574">
            <w:pPr>
              <w:widowControl w:val="0"/>
              <w:numPr>
                <w:ilvl w:val="0"/>
                <w:numId w:val="50"/>
              </w:numPr>
              <w:suppressAutoHyphens/>
              <w:spacing w:after="160" w:line="259" w:lineRule="auto"/>
              <w:contextualSpacing/>
              <w:jc w:val="both"/>
              <w:rPr>
                <w:del w:id="736" w:author="Nikola Paříková" w:date="2024-05-21T12:46:00Z" w16du:dateUtc="2024-05-21T10:46:00Z"/>
                <w:rFonts w:ascii="Times New Roman" w:hAnsi="Times New Roman"/>
                <w:lang w:eastAsia="cs-CZ"/>
              </w:rPr>
            </w:pPr>
            <w:del w:id="737" w:author="Nikola Paříková" w:date="2024-05-21T12:46:00Z" w16du:dateUtc="2024-05-21T10:46:00Z">
              <w:r w:rsidRPr="00B76574">
                <w:rPr>
                  <w:rFonts w:ascii="Times New Roman" w:hAnsi="Times New Roman"/>
                  <w:lang w:eastAsia="cs-CZ"/>
                </w:rPr>
                <w:delText>Kontrola šifrovaných spojení (SSL, TLS, HTTPS, IMAPS…).</w:delText>
              </w:r>
            </w:del>
          </w:p>
          <w:p w14:paraId="436F10D7" w14:textId="77777777" w:rsidR="00B76574" w:rsidRPr="00B76574" w:rsidRDefault="00B76574" w:rsidP="00B76574">
            <w:pPr>
              <w:widowControl w:val="0"/>
              <w:numPr>
                <w:ilvl w:val="0"/>
                <w:numId w:val="50"/>
              </w:numPr>
              <w:suppressAutoHyphens/>
              <w:spacing w:after="160" w:line="259" w:lineRule="auto"/>
              <w:contextualSpacing/>
              <w:jc w:val="both"/>
              <w:rPr>
                <w:del w:id="738" w:author="Nikola Paříková" w:date="2024-05-21T12:46:00Z" w16du:dateUtc="2024-05-21T10:46:00Z"/>
                <w:rFonts w:ascii="Times New Roman" w:hAnsi="Times New Roman"/>
                <w:lang w:eastAsia="cs-CZ"/>
              </w:rPr>
            </w:pPr>
            <w:del w:id="739" w:author="Nikola Paříková" w:date="2024-05-21T12:46:00Z" w16du:dateUtc="2024-05-21T10:46:00Z">
              <w:r w:rsidRPr="00B76574">
                <w:rPr>
                  <w:rFonts w:ascii="Times New Roman" w:hAnsi="Times New Roman"/>
                  <w:lang w:eastAsia="cs-CZ"/>
                </w:rPr>
                <w:delText>Možnost odesílání e-mailových upozornění a událostí přímo z klienta.</w:delText>
              </w:r>
            </w:del>
          </w:p>
          <w:p w14:paraId="16E5D775" w14:textId="77777777" w:rsidR="00B76574" w:rsidRPr="00B76574" w:rsidRDefault="00B76574" w:rsidP="00B76574">
            <w:pPr>
              <w:widowControl w:val="0"/>
              <w:numPr>
                <w:ilvl w:val="0"/>
                <w:numId w:val="50"/>
              </w:numPr>
              <w:suppressAutoHyphens/>
              <w:spacing w:after="160" w:line="259" w:lineRule="auto"/>
              <w:contextualSpacing/>
              <w:jc w:val="both"/>
              <w:rPr>
                <w:del w:id="740" w:author="Nikola Paříková" w:date="2024-05-21T12:46:00Z" w16du:dateUtc="2024-05-21T10:46:00Z"/>
                <w:rFonts w:ascii="Times New Roman" w:hAnsi="Times New Roman"/>
                <w:lang w:eastAsia="cs-CZ"/>
              </w:rPr>
            </w:pPr>
            <w:del w:id="741" w:author="Nikola Paříková" w:date="2024-05-21T12:46:00Z" w16du:dateUtc="2024-05-21T10:46:00Z">
              <w:r w:rsidRPr="00B76574">
                <w:rPr>
                  <w:rFonts w:ascii="Times New Roman" w:hAnsi="Times New Roman"/>
                  <w:lang w:eastAsia="cs-CZ"/>
                </w:rPr>
                <w:delText>Integrovaný komplexní diagnostický nástroj umožňující řešit problémy s infiltrací, jakožto i jiné softwarové a hardwarové nekorektní chování (obsahuje informace procesech, službách, síťových připojeních, ovladačích a problémových položkách v registrech).</w:delText>
              </w:r>
            </w:del>
          </w:p>
          <w:p w14:paraId="0A8764B2" w14:textId="77777777" w:rsidR="00B76574" w:rsidRPr="00B76574" w:rsidRDefault="00B76574" w:rsidP="00B76574">
            <w:pPr>
              <w:widowControl w:val="0"/>
              <w:numPr>
                <w:ilvl w:val="0"/>
                <w:numId w:val="50"/>
              </w:numPr>
              <w:suppressAutoHyphens/>
              <w:spacing w:after="160" w:line="259" w:lineRule="auto"/>
              <w:contextualSpacing/>
              <w:jc w:val="both"/>
              <w:rPr>
                <w:del w:id="742" w:author="Nikola Paříková" w:date="2024-05-21T12:46:00Z" w16du:dateUtc="2024-05-21T10:46:00Z"/>
                <w:rFonts w:ascii="Times New Roman" w:hAnsi="Times New Roman"/>
                <w:lang w:eastAsia="cs-CZ"/>
              </w:rPr>
            </w:pPr>
            <w:del w:id="743" w:author="Nikola Paříková" w:date="2024-05-21T12:46:00Z" w16du:dateUtc="2024-05-21T10:46:00Z">
              <w:r w:rsidRPr="00B76574">
                <w:rPr>
                  <w:rFonts w:ascii="Times New Roman" w:hAnsi="Times New Roman"/>
                  <w:lang w:eastAsia="cs-CZ"/>
                </w:rPr>
                <w:delText>Upozornění při připojení k nezabezpečené bezdrátové síti nebo síti se slabým zabezpečením, jejíž šifrování lze snadno prolomit.</w:delText>
              </w:r>
            </w:del>
          </w:p>
          <w:p w14:paraId="072EB531" w14:textId="77777777" w:rsidR="00B76574" w:rsidRPr="00B76574" w:rsidRDefault="00B76574" w:rsidP="00B76574">
            <w:pPr>
              <w:widowControl w:val="0"/>
              <w:numPr>
                <w:ilvl w:val="0"/>
                <w:numId w:val="50"/>
              </w:numPr>
              <w:suppressAutoHyphens/>
              <w:spacing w:after="160" w:line="259" w:lineRule="auto"/>
              <w:contextualSpacing/>
              <w:jc w:val="both"/>
              <w:rPr>
                <w:del w:id="744" w:author="Nikola Paříková" w:date="2024-05-21T12:46:00Z" w16du:dateUtc="2024-05-21T10:46:00Z"/>
                <w:rFonts w:ascii="Times New Roman" w:hAnsi="Times New Roman"/>
                <w:lang w:eastAsia="cs-CZ"/>
              </w:rPr>
            </w:pPr>
            <w:del w:id="745" w:author="Nikola Paříková" w:date="2024-05-21T12:46:00Z" w16du:dateUtc="2024-05-21T10:46:00Z">
              <w:r w:rsidRPr="00B76574">
                <w:rPr>
                  <w:rFonts w:ascii="Times New Roman" w:hAnsi="Times New Roman"/>
                  <w:lang w:eastAsia="cs-CZ"/>
                </w:rPr>
                <w:delText>Využití Microsoft Antimalware Scan Interface (AMSI) pro kontrolu skriptů (PowerShell, wscript.exe a cscript.exe).</w:delText>
              </w:r>
            </w:del>
          </w:p>
          <w:p w14:paraId="25E9D8F1" w14:textId="77777777" w:rsidR="00B76574" w:rsidRPr="00B76574" w:rsidRDefault="00B76574" w:rsidP="00B76574">
            <w:pPr>
              <w:widowControl w:val="0"/>
              <w:numPr>
                <w:ilvl w:val="0"/>
                <w:numId w:val="50"/>
              </w:numPr>
              <w:suppressAutoHyphens/>
              <w:spacing w:after="160" w:line="259" w:lineRule="auto"/>
              <w:contextualSpacing/>
              <w:jc w:val="both"/>
              <w:rPr>
                <w:del w:id="746" w:author="Nikola Paříková" w:date="2024-05-21T12:46:00Z" w16du:dateUtc="2024-05-21T10:46:00Z"/>
                <w:rFonts w:ascii="Times New Roman" w:hAnsi="Times New Roman"/>
                <w:lang w:eastAsia="cs-CZ"/>
              </w:rPr>
            </w:pPr>
            <w:del w:id="747" w:author="Nikola Paříková" w:date="2024-05-21T12:46:00Z" w16du:dateUtc="2024-05-21T10:46:00Z">
              <w:r w:rsidRPr="00B76574">
                <w:rPr>
                  <w:rFonts w:ascii="Times New Roman" w:hAnsi="Times New Roman"/>
                  <w:lang w:eastAsia="cs-CZ"/>
                </w:rPr>
                <w:delText>Podpora Protected Services – službu produktu je možné chránit proti nechtěné modifikaci standardní součástí operačního systému.</w:delText>
              </w:r>
            </w:del>
          </w:p>
          <w:p w14:paraId="17345B9D" w14:textId="77777777" w:rsidR="00B76574" w:rsidRPr="00B76574" w:rsidRDefault="00B76574" w:rsidP="00B76574">
            <w:pPr>
              <w:widowControl w:val="0"/>
              <w:numPr>
                <w:ilvl w:val="0"/>
                <w:numId w:val="50"/>
              </w:numPr>
              <w:suppressAutoHyphens/>
              <w:spacing w:after="160" w:line="259" w:lineRule="auto"/>
              <w:contextualSpacing/>
              <w:jc w:val="both"/>
              <w:rPr>
                <w:del w:id="748" w:author="Nikola Paříková" w:date="2024-05-21T12:46:00Z" w16du:dateUtc="2024-05-21T10:46:00Z"/>
                <w:rFonts w:ascii="Times New Roman" w:hAnsi="Times New Roman"/>
                <w:lang w:eastAsia="cs-CZ"/>
              </w:rPr>
            </w:pPr>
            <w:del w:id="749" w:author="Nikola Paříková" w:date="2024-05-21T12:46:00Z" w16du:dateUtc="2024-05-21T10:46:00Z">
              <w:r w:rsidRPr="00B76574">
                <w:rPr>
                  <w:rFonts w:ascii="Times New Roman" w:hAnsi="Times New Roman"/>
                  <w:lang w:eastAsia="cs-CZ"/>
                </w:rPr>
                <w:delText>Podpora odečítače obrazovky pro zrakově postižené.</w:delText>
              </w:r>
            </w:del>
          </w:p>
          <w:p w14:paraId="4EAB4324" w14:textId="77777777" w:rsidR="00B76574" w:rsidRPr="00B76574" w:rsidRDefault="00B76574" w:rsidP="00B76574">
            <w:pPr>
              <w:widowControl w:val="0"/>
              <w:numPr>
                <w:ilvl w:val="0"/>
                <w:numId w:val="50"/>
              </w:numPr>
              <w:suppressAutoHyphens/>
              <w:spacing w:after="160" w:line="259" w:lineRule="auto"/>
              <w:contextualSpacing/>
              <w:jc w:val="both"/>
              <w:rPr>
                <w:del w:id="750" w:author="Nikola Paříková" w:date="2024-05-21T12:46:00Z" w16du:dateUtc="2024-05-21T10:46:00Z"/>
                <w:rFonts w:ascii="Times New Roman" w:hAnsi="Times New Roman"/>
                <w:lang w:eastAsia="cs-CZ"/>
              </w:rPr>
            </w:pPr>
            <w:del w:id="751" w:author="Nikola Paříková" w:date="2024-05-21T12:46:00Z" w16du:dateUtc="2024-05-21T10:46:00Z">
              <w:r w:rsidRPr="00B76574">
                <w:rPr>
                  <w:rFonts w:ascii="Times New Roman" w:hAnsi="Times New Roman"/>
                  <w:lang w:eastAsia="cs-CZ"/>
                </w:rPr>
                <w:delText>Podpora SNMP Trap, Syslogu a qRadar SIEM.</w:delText>
              </w:r>
            </w:del>
          </w:p>
          <w:p w14:paraId="1B3BA342" w14:textId="77777777" w:rsidR="00B76574" w:rsidRPr="00B76574" w:rsidRDefault="00B76574" w:rsidP="00B76574">
            <w:pPr>
              <w:widowControl w:val="0"/>
              <w:numPr>
                <w:ilvl w:val="0"/>
                <w:numId w:val="50"/>
              </w:numPr>
              <w:suppressAutoHyphens/>
              <w:spacing w:after="160" w:line="259" w:lineRule="auto"/>
              <w:contextualSpacing/>
              <w:jc w:val="both"/>
              <w:rPr>
                <w:del w:id="752" w:author="Nikola Paříková" w:date="2024-05-21T12:46:00Z" w16du:dateUtc="2024-05-21T10:46:00Z"/>
                <w:rFonts w:ascii="Times New Roman" w:hAnsi="Times New Roman"/>
                <w:lang w:eastAsia="cs-CZ"/>
              </w:rPr>
            </w:pPr>
            <w:del w:id="753" w:author="Nikola Paříková" w:date="2024-05-21T12:46:00Z" w16du:dateUtc="2024-05-21T10:46:00Z">
              <w:r w:rsidRPr="00B76574">
                <w:rPr>
                  <w:rFonts w:ascii="Times New Roman" w:hAnsi="Times New Roman"/>
                  <w:lang w:eastAsia="cs-CZ"/>
                </w:rPr>
                <w:delText>Podpora instalace skriptem - *.bat, *.sh, *.ini (GPO, SSCM…).</w:delText>
              </w:r>
            </w:del>
          </w:p>
          <w:p w14:paraId="59F2D306" w14:textId="77777777" w:rsidR="00B76574" w:rsidRPr="00B76574" w:rsidRDefault="00B76574" w:rsidP="00B76574">
            <w:pPr>
              <w:widowControl w:val="0"/>
              <w:numPr>
                <w:ilvl w:val="0"/>
                <w:numId w:val="50"/>
              </w:numPr>
              <w:suppressAutoHyphens/>
              <w:spacing w:after="160" w:line="259" w:lineRule="auto"/>
              <w:contextualSpacing/>
              <w:jc w:val="both"/>
              <w:rPr>
                <w:del w:id="754" w:author="Nikola Paříková" w:date="2024-05-21T12:46:00Z" w16du:dateUtc="2024-05-21T10:46:00Z"/>
                <w:rFonts w:ascii="Times New Roman" w:hAnsi="Times New Roman"/>
                <w:lang w:eastAsia="cs-CZ"/>
              </w:rPr>
            </w:pPr>
            <w:del w:id="755" w:author="Nikola Paříková" w:date="2024-05-21T12:46:00Z" w16du:dateUtc="2024-05-21T10:46:00Z">
              <w:r w:rsidRPr="00B76574">
                <w:rPr>
                  <w:rFonts w:ascii="Times New Roman" w:hAnsi="Times New Roman"/>
                  <w:lang w:eastAsia="cs-CZ"/>
                </w:rPr>
                <w:delText>Rychlé připojení na klienta pomocí RDP z konzole pro vzdálenou správu.</w:delText>
              </w:r>
            </w:del>
          </w:p>
          <w:p w14:paraId="539661EC" w14:textId="77777777" w:rsidR="00B76574" w:rsidRPr="00B76574" w:rsidRDefault="00B76574" w:rsidP="00B76574">
            <w:pPr>
              <w:widowControl w:val="0"/>
              <w:numPr>
                <w:ilvl w:val="0"/>
                <w:numId w:val="50"/>
              </w:numPr>
              <w:suppressAutoHyphens/>
              <w:spacing w:after="160" w:line="259" w:lineRule="auto"/>
              <w:contextualSpacing/>
              <w:jc w:val="both"/>
              <w:rPr>
                <w:del w:id="756" w:author="Nikola Paříková" w:date="2024-05-21T12:46:00Z" w16du:dateUtc="2024-05-21T10:46:00Z"/>
                <w:rFonts w:ascii="Times New Roman" w:hAnsi="Times New Roman"/>
                <w:lang w:eastAsia="cs-CZ"/>
              </w:rPr>
            </w:pPr>
            <w:del w:id="757" w:author="Nikola Paříková" w:date="2024-05-21T12:46:00Z" w16du:dateUtc="2024-05-21T10:46:00Z">
              <w:r w:rsidRPr="00B76574">
                <w:rPr>
                  <w:rFonts w:ascii="Times New Roman" w:hAnsi="Times New Roman"/>
                  <w:lang w:eastAsia="cs-CZ"/>
                </w:rPr>
                <w:delText>Reportování stavu klientů chráněných jinými bezpečnostními programy.</w:delText>
              </w:r>
            </w:del>
          </w:p>
          <w:p w14:paraId="4B378548" w14:textId="77777777" w:rsidR="00B76574" w:rsidRPr="00B76574" w:rsidRDefault="00B76574" w:rsidP="00B76574">
            <w:pPr>
              <w:widowControl w:val="0"/>
              <w:numPr>
                <w:ilvl w:val="0"/>
                <w:numId w:val="50"/>
              </w:numPr>
              <w:suppressAutoHyphens/>
              <w:spacing w:after="160" w:line="259" w:lineRule="auto"/>
              <w:contextualSpacing/>
              <w:jc w:val="both"/>
              <w:rPr>
                <w:del w:id="758" w:author="Nikola Paříková" w:date="2024-05-21T12:46:00Z" w16du:dateUtc="2024-05-21T10:46:00Z"/>
                <w:rFonts w:ascii="Times New Roman" w:hAnsi="Times New Roman"/>
                <w:lang w:eastAsia="cs-CZ"/>
              </w:rPr>
            </w:pPr>
            <w:del w:id="759" w:author="Nikola Paříková" w:date="2024-05-21T12:46:00Z" w16du:dateUtc="2024-05-21T10:46:00Z">
              <w:r w:rsidRPr="00B76574">
                <w:rPr>
                  <w:rFonts w:ascii="Times New Roman" w:hAnsi="Times New Roman"/>
                  <w:lang w:eastAsia="cs-CZ"/>
                </w:rPr>
                <w:delText>Schopnost zaslat reporty a upozornění na e-mail.</w:delText>
              </w:r>
            </w:del>
          </w:p>
          <w:p w14:paraId="2C01003C" w14:textId="77777777" w:rsidR="00B76574" w:rsidRPr="00B76574" w:rsidRDefault="00B76574" w:rsidP="00B76574">
            <w:pPr>
              <w:widowControl w:val="0"/>
              <w:numPr>
                <w:ilvl w:val="0"/>
                <w:numId w:val="50"/>
              </w:numPr>
              <w:suppressAutoHyphens/>
              <w:spacing w:after="160" w:line="259" w:lineRule="auto"/>
              <w:contextualSpacing/>
              <w:jc w:val="both"/>
              <w:rPr>
                <w:del w:id="760" w:author="Nikola Paříková" w:date="2024-05-21T12:46:00Z" w16du:dateUtc="2024-05-21T10:46:00Z"/>
                <w:rFonts w:ascii="Times New Roman" w:hAnsi="Times New Roman"/>
                <w:lang w:eastAsia="cs-CZ"/>
              </w:rPr>
            </w:pPr>
            <w:del w:id="761" w:author="Nikola Paříková" w:date="2024-05-21T12:46:00Z" w16du:dateUtc="2024-05-21T10:46:00Z">
              <w:r w:rsidRPr="00B76574">
                <w:rPr>
                  <w:rFonts w:ascii="Times New Roman" w:hAnsi="Times New Roman"/>
                  <w:lang w:eastAsia="cs-CZ"/>
                </w:rPr>
                <w:delText>Přidání zařízení do vzdálené správy pomocí:</w:delText>
              </w:r>
            </w:del>
          </w:p>
          <w:p w14:paraId="3D72D8E9" w14:textId="77777777" w:rsidR="00B76574" w:rsidRPr="00B76574" w:rsidRDefault="00B76574" w:rsidP="00B76574">
            <w:pPr>
              <w:widowControl w:val="0"/>
              <w:numPr>
                <w:ilvl w:val="1"/>
                <w:numId w:val="50"/>
              </w:numPr>
              <w:suppressAutoHyphens/>
              <w:spacing w:after="160" w:line="259" w:lineRule="auto"/>
              <w:contextualSpacing/>
              <w:jc w:val="both"/>
              <w:rPr>
                <w:del w:id="762" w:author="Nikola Paříková" w:date="2024-05-21T12:46:00Z" w16du:dateUtc="2024-05-21T10:46:00Z"/>
                <w:rFonts w:ascii="Times New Roman" w:hAnsi="Times New Roman"/>
                <w:lang w:eastAsia="cs-CZ"/>
              </w:rPr>
            </w:pPr>
            <w:del w:id="763" w:author="Nikola Paříková" w:date="2024-05-21T12:46:00Z" w16du:dateUtc="2024-05-21T10:46:00Z">
              <w:r w:rsidRPr="00B76574">
                <w:rPr>
                  <w:rFonts w:ascii="Times New Roman" w:hAnsi="Times New Roman"/>
                  <w:lang w:eastAsia="cs-CZ"/>
                </w:rPr>
                <w:delText>synchronizace s Active Directory,</w:delText>
              </w:r>
            </w:del>
          </w:p>
          <w:p w14:paraId="79F837AF" w14:textId="77777777" w:rsidR="00B76574" w:rsidRPr="00B76574" w:rsidRDefault="00B76574" w:rsidP="00B76574">
            <w:pPr>
              <w:widowControl w:val="0"/>
              <w:numPr>
                <w:ilvl w:val="1"/>
                <w:numId w:val="50"/>
              </w:numPr>
              <w:suppressAutoHyphens/>
              <w:spacing w:after="160" w:line="259" w:lineRule="auto"/>
              <w:contextualSpacing/>
              <w:jc w:val="both"/>
              <w:rPr>
                <w:del w:id="764" w:author="Nikola Paříková" w:date="2024-05-21T12:46:00Z" w16du:dateUtc="2024-05-21T10:46:00Z"/>
                <w:rFonts w:ascii="Times New Roman" w:hAnsi="Times New Roman"/>
                <w:lang w:eastAsia="cs-CZ"/>
              </w:rPr>
            </w:pPr>
            <w:del w:id="765" w:author="Nikola Paříková" w:date="2024-05-21T12:46:00Z" w16du:dateUtc="2024-05-21T10:46:00Z">
              <w:r w:rsidRPr="00B76574">
                <w:rPr>
                  <w:rFonts w:ascii="Times New Roman" w:hAnsi="Times New Roman"/>
                  <w:lang w:eastAsia="cs-CZ"/>
                </w:rPr>
                <w:delText>ruční přidání pomocí dle IP adresy nebo názvu zařízení,</w:delText>
              </w:r>
            </w:del>
          </w:p>
          <w:p w14:paraId="7B8688EA" w14:textId="427D3AFF" w:rsidR="00723B6F" w:rsidRDefault="00B76574" w:rsidP="00723B6F">
            <w:pPr>
              <w:pStyle w:val="Odstavecseseznamem"/>
              <w:widowControl w:val="0"/>
              <w:numPr>
                <w:ilvl w:val="0"/>
                <w:numId w:val="51"/>
              </w:numPr>
              <w:suppressLineNumbers/>
              <w:suppressAutoHyphens/>
              <w:contextualSpacing/>
              <w:jc w:val="both"/>
              <w:rPr>
                <w:ins w:id="766" w:author="Nikola Paříková" w:date="2024-05-21T12:46:00Z" w16du:dateUtc="2024-05-21T10:46:00Z"/>
                <w:rFonts w:ascii="Times New Roman" w:hAnsi="Times New Roman"/>
              </w:rPr>
            </w:pPr>
            <w:del w:id="767" w:author="Nikola Paříková" w:date="2024-05-21T12:46:00Z" w16du:dateUtc="2024-05-21T10:46:00Z">
              <w:r w:rsidRPr="00B76574">
                <w:rPr>
                  <w:rFonts w:ascii="Times New Roman" w:hAnsi="Times New Roman"/>
                  <w:lang w:eastAsia="cs-CZ"/>
                </w:rPr>
                <w:delText>pomocí síťového skenu nechráněných zařízení v síti.</w:delText>
              </w:r>
            </w:del>
            <w:ins w:id="768" w:author="Nikola Paříková" w:date="2024-05-21T12:46:00Z" w16du:dateUtc="2024-05-21T10:46:00Z">
              <w:r w:rsidR="00723B6F">
                <w:rPr>
                  <w:rFonts w:ascii="Times New Roman" w:hAnsi="Times New Roman"/>
                </w:rPr>
                <w:t>Stejné funkce pro IPv4 a IPv6 (s výjimkou funkcí, které v IPv4, respektive IPv6 vůbec neexistují).</w:t>
              </w:r>
            </w:ins>
          </w:p>
          <w:p w14:paraId="733F73F6" w14:textId="77777777" w:rsidR="00723B6F" w:rsidRDefault="00723B6F" w:rsidP="00723B6F">
            <w:pPr>
              <w:pStyle w:val="Odstavecseseznamem"/>
              <w:widowControl w:val="0"/>
              <w:numPr>
                <w:ilvl w:val="0"/>
                <w:numId w:val="51"/>
              </w:numPr>
              <w:suppressLineNumbers/>
              <w:suppressAutoHyphens/>
              <w:contextualSpacing/>
              <w:jc w:val="both"/>
              <w:rPr>
                <w:ins w:id="769" w:author="Nikola Paříková" w:date="2024-05-21T12:46:00Z" w16du:dateUtc="2024-05-21T10:46:00Z"/>
                <w:rFonts w:ascii="Times New Roman" w:hAnsi="Times New Roman"/>
              </w:rPr>
            </w:pPr>
            <w:ins w:id="770" w:author="Nikola Paříková" w:date="2024-05-21T12:46:00Z" w16du:dateUtc="2024-05-21T10:46:00Z">
              <w:r>
                <w:rPr>
                  <w:rFonts w:ascii="Times New Roman" w:hAnsi="Times New Roman"/>
                </w:rPr>
                <w:t>Podpora VLAN podle IEEE 802.1Q.</w:t>
              </w:r>
            </w:ins>
          </w:p>
          <w:p w14:paraId="6450A76A" w14:textId="77777777" w:rsidR="00723B6F" w:rsidRDefault="00723B6F" w:rsidP="00723B6F">
            <w:pPr>
              <w:pStyle w:val="Odstavecseseznamem"/>
              <w:widowControl w:val="0"/>
              <w:numPr>
                <w:ilvl w:val="0"/>
                <w:numId w:val="51"/>
              </w:numPr>
              <w:suppressLineNumbers/>
              <w:suppressAutoHyphens/>
              <w:contextualSpacing/>
              <w:jc w:val="both"/>
              <w:rPr>
                <w:ins w:id="771" w:author="Nikola Paříková" w:date="2024-05-21T12:46:00Z" w16du:dateUtc="2024-05-21T10:46:00Z"/>
                <w:rFonts w:ascii="Times New Roman" w:hAnsi="Times New Roman"/>
              </w:rPr>
            </w:pPr>
            <w:ins w:id="772" w:author="Nikola Paříková" w:date="2024-05-21T12:46:00Z" w16du:dateUtc="2024-05-21T10:46:00Z">
              <w:r>
                <w:rPr>
                  <w:rFonts w:ascii="Times New Roman" w:hAnsi="Times New Roman"/>
                </w:rPr>
                <w:t>Nástroj zpracuje veškerá data odeslaná na jeho síťová rozhraní pro příjem síťového provozu.</w:t>
              </w:r>
            </w:ins>
          </w:p>
          <w:p w14:paraId="053381E0" w14:textId="77777777" w:rsidR="00723B6F" w:rsidRDefault="00723B6F" w:rsidP="00723B6F">
            <w:pPr>
              <w:pStyle w:val="Odstavecseseznamem"/>
              <w:widowControl w:val="0"/>
              <w:numPr>
                <w:ilvl w:val="0"/>
                <w:numId w:val="51"/>
              </w:numPr>
              <w:suppressLineNumbers/>
              <w:suppressAutoHyphens/>
              <w:contextualSpacing/>
              <w:jc w:val="both"/>
              <w:rPr>
                <w:ins w:id="773" w:author="Nikola Paříková" w:date="2024-05-21T12:46:00Z" w16du:dateUtc="2024-05-21T10:46:00Z"/>
                <w:rFonts w:ascii="Times New Roman" w:hAnsi="Times New Roman"/>
              </w:rPr>
            </w:pPr>
            <w:ins w:id="774" w:author="Nikola Paříková" w:date="2024-05-21T12:46:00Z" w16du:dateUtc="2024-05-21T10:46:00Z">
              <w:r>
                <w:rPr>
                  <w:rFonts w:ascii="Times New Roman" w:hAnsi="Times New Roman"/>
                </w:rPr>
                <w:t xml:space="preserve">Nástroj provádí analýzu (kopie) datového provozu, který obdrží ze zrcadlených (SPAN, </w:t>
              </w:r>
              <w:proofErr w:type="spellStart"/>
              <w:r>
                <w:rPr>
                  <w:rFonts w:ascii="Times New Roman" w:hAnsi="Times New Roman"/>
                </w:rPr>
                <w:t>mirror</w:t>
              </w:r>
              <w:proofErr w:type="spellEnd"/>
              <w:r>
                <w:rPr>
                  <w:rFonts w:ascii="Times New Roman" w:hAnsi="Times New Roman"/>
                </w:rPr>
                <w:t>) portů aktivních síťových prvků.</w:t>
              </w:r>
            </w:ins>
          </w:p>
          <w:p w14:paraId="240A2539" w14:textId="77777777" w:rsidR="00723B6F" w:rsidRDefault="00723B6F" w:rsidP="00723B6F">
            <w:pPr>
              <w:pStyle w:val="Odstavecseseznamem"/>
              <w:widowControl w:val="0"/>
              <w:numPr>
                <w:ilvl w:val="0"/>
                <w:numId w:val="51"/>
              </w:numPr>
              <w:suppressLineNumbers/>
              <w:suppressAutoHyphens/>
              <w:contextualSpacing/>
              <w:jc w:val="both"/>
              <w:rPr>
                <w:ins w:id="775" w:author="Nikola Paříková" w:date="2024-05-21T12:46:00Z" w16du:dateUtc="2024-05-21T10:46:00Z"/>
                <w:rFonts w:ascii="Times New Roman" w:hAnsi="Times New Roman"/>
              </w:rPr>
            </w:pPr>
            <w:ins w:id="776" w:author="Nikola Paříková" w:date="2024-05-21T12:46:00Z" w16du:dateUtc="2024-05-21T10:46:00Z">
              <w:r>
                <w:rPr>
                  <w:rFonts w:ascii="Times New Roman" w:hAnsi="Times New Roman"/>
                </w:rPr>
                <w:t>Komunikace mezi sondou a kolektorem je plně šifrována na úrovni SSL/TLS.</w:t>
              </w:r>
            </w:ins>
          </w:p>
          <w:p w14:paraId="3442D40C" w14:textId="77777777" w:rsidR="00723B6F" w:rsidRDefault="00723B6F" w:rsidP="00723B6F">
            <w:pPr>
              <w:pStyle w:val="Odstavecseseznamem"/>
              <w:widowControl w:val="0"/>
              <w:numPr>
                <w:ilvl w:val="0"/>
                <w:numId w:val="51"/>
              </w:numPr>
              <w:suppressLineNumbers/>
              <w:suppressAutoHyphens/>
              <w:contextualSpacing/>
              <w:jc w:val="both"/>
              <w:rPr>
                <w:ins w:id="777" w:author="Nikola Paříková" w:date="2024-05-21T12:46:00Z" w16du:dateUtc="2024-05-21T10:46:00Z"/>
                <w:rFonts w:ascii="Times New Roman" w:hAnsi="Times New Roman"/>
              </w:rPr>
            </w:pPr>
            <w:ins w:id="778" w:author="Nikola Paříková" w:date="2024-05-21T12:46:00Z" w16du:dateUtc="2024-05-21T10:46:00Z">
              <w:r>
                <w:rPr>
                  <w:rFonts w:ascii="Times New Roman" w:hAnsi="Times New Roman"/>
                </w:rPr>
                <w:t>Aplikace umožnuje jednotné vyhledávání ve všech datových pohledech, tj. jeden vyhledávací dotaz je možné aplikovat na síťová data, bezpečnostní incidenty případně jiná zobrazení jako přehledové informace, bez nutnosti kopírovat nebo jinak přenášet, či modifikovat vyhledávací filtr.</w:t>
              </w:r>
            </w:ins>
          </w:p>
          <w:p w14:paraId="02CDB01F" w14:textId="77777777" w:rsidR="00723B6F" w:rsidRDefault="00723B6F" w:rsidP="00723B6F">
            <w:pPr>
              <w:pStyle w:val="Odstavecseseznamem"/>
              <w:widowControl w:val="0"/>
              <w:numPr>
                <w:ilvl w:val="0"/>
                <w:numId w:val="51"/>
              </w:numPr>
              <w:suppressLineNumbers/>
              <w:suppressAutoHyphens/>
              <w:contextualSpacing/>
              <w:jc w:val="both"/>
              <w:rPr>
                <w:ins w:id="779" w:author="Nikola Paříková" w:date="2024-05-21T12:46:00Z" w16du:dateUtc="2024-05-21T10:46:00Z"/>
                <w:rFonts w:ascii="Times New Roman" w:hAnsi="Times New Roman"/>
              </w:rPr>
            </w:pPr>
            <w:ins w:id="780" w:author="Nikola Paříková" w:date="2024-05-21T12:46:00Z" w16du:dateUtc="2024-05-21T10:46:00Z">
              <w:r>
                <w:rPr>
                  <w:rFonts w:ascii="Times New Roman" w:hAnsi="Times New Roman"/>
                </w:rPr>
                <w:t xml:space="preserve">V datech lze vyhledávat/filtrovat dle libovolného parametru, případně kombinace parametrů datového toku – minimálně </w:t>
              </w:r>
              <w:proofErr w:type="spellStart"/>
              <w:r>
                <w:rPr>
                  <w:rFonts w:ascii="Times New Roman" w:hAnsi="Times New Roman"/>
                </w:rPr>
                <w:t>hostname</w:t>
              </w:r>
              <w:proofErr w:type="spellEnd"/>
              <w:r>
                <w:rPr>
                  <w:rFonts w:ascii="Times New Roman" w:hAnsi="Times New Roman"/>
                </w:rPr>
                <w:t xml:space="preserve">, jméno uživatele z </w:t>
              </w:r>
              <w:proofErr w:type="spellStart"/>
              <w:r>
                <w:rPr>
                  <w:rFonts w:ascii="Times New Roman" w:hAnsi="Times New Roman"/>
                </w:rPr>
                <w:t>Active</w:t>
              </w:r>
              <w:proofErr w:type="spellEnd"/>
              <w:r>
                <w:rPr>
                  <w:rFonts w:ascii="Times New Roman" w:hAnsi="Times New Roman"/>
                </w:rPr>
                <w:t xml:space="preserve"> </w:t>
              </w:r>
              <w:proofErr w:type="spellStart"/>
              <w:r>
                <w:rPr>
                  <w:rFonts w:ascii="Times New Roman" w:hAnsi="Times New Roman"/>
                </w:rPr>
                <w:t>Directory</w:t>
              </w:r>
              <w:proofErr w:type="spellEnd"/>
              <w:r>
                <w:rPr>
                  <w:rFonts w:ascii="Times New Roman" w:hAnsi="Times New Roman"/>
                </w:rPr>
                <w:t>, IP adresa, MAC adresa, lokální služba (</w:t>
              </w:r>
              <w:proofErr w:type="spellStart"/>
              <w:r>
                <w:rPr>
                  <w:rFonts w:ascii="Times New Roman" w:hAnsi="Times New Roman"/>
                </w:rPr>
                <w:t>local</w:t>
              </w:r>
              <w:proofErr w:type="spellEnd"/>
              <w:r>
                <w:rPr>
                  <w:rFonts w:ascii="Times New Roman" w:hAnsi="Times New Roman"/>
                </w:rPr>
                <w:t xml:space="preserve"> </w:t>
              </w:r>
              <w:proofErr w:type="spellStart"/>
              <w:r>
                <w:rPr>
                  <w:rFonts w:ascii="Times New Roman" w:hAnsi="Times New Roman"/>
                </w:rPr>
                <w:t>service</w:t>
              </w:r>
              <w:proofErr w:type="spellEnd"/>
              <w:r>
                <w:rPr>
                  <w:rFonts w:ascii="Times New Roman" w:hAnsi="Times New Roman"/>
                </w:rPr>
                <w:t>), vzdálená služba (</w:t>
              </w:r>
              <w:proofErr w:type="spellStart"/>
              <w:r>
                <w:rPr>
                  <w:rFonts w:ascii="Times New Roman" w:hAnsi="Times New Roman"/>
                </w:rPr>
                <w:t>remote</w:t>
              </w:r>
              <w:proofErr w:type="spellEnd"/>
              <w:r>
                <w:rPr>
                  <w:rFonts w:ascii="Times New Roman" w:hAnsi="Times New Roman"/>
                </w:rPr>
                <w:t xml:space="preserve"> </w:t>
              </w:r>
              <w:proofErr w:type="spellStart"/>
              <w:r>
                <w:rPr>
                  <w:rFonts w:ascii="Times New Roman" w:hAnsi="Times New Roman"/>
                </w:rPr>
                <w:t>service</w:t>
              </w:r>
              <w:proofErr w:type="spellEnd"/>
              <w:r>
                <w:rPr>
                  <w:rFonts w:ascii="Times New Roman" w:hAnsi="Times New Roman"/>
                </w:rPr>
                <w:t>), příchozí provoz, odchozí provoz, interní provoz.</w:t>
              </w:r>
            </w:ins>
          </w:p>
          <w:p w14:paraId="27EA4DFC" w14:textId="77777777" w:rsidR="00723B6F" w:rsidRDefault="00723B6F" w:rsidP="00723B6F">
            <w:pPr>
              <w:pStyle w:val="Odstavecseseznamem"/>
              <w:widowControl w:val="0"/>
              <w:numPr>
                <w:ilvl w:val="0"/>
                <w:numId w:val="51"/>
              </w:numPr>
              <w:suppressLineNumbers/>
              <w:suppressAutoHyphens/>
              <w:contextualSpacing/>
              <w:jc w:val="both"/>
              <w:rPr>
                <w:ins w:id="781" w:author="Nikola Paříková" w:date="2024-05-21T12:46:00Z" w16du:dateUtc="2024-05-21T10:46:00Z"/>
                <w:rFonts w:ascii="Times New Roman" w:hAnsi="Times New Roman"/>
              </w:rPr>
            </w:pPr>
            <w:ins w:id="782" w:author="Nikola Paříková" w:date="2024-05-21T12:46:00Z" w16du:dateUtc="2024-05-21T10:46:00Z">
              <w:r>
                <w:rPr>
                  <w:rFonts w:ascii="Times New Roman" w:hAnsi="Times New Roman"/>
                </w:rPr>
                <w:t>Je možné použít aplikačního průvodce pro vytváření uživatelských filtrů a jejich uložení případně sdílení mezi ostatními uživateli.</w:t>
              </w:r>
            </w:ins>
          </w:p>
          <w:p w14:paraId="62BE8348" w14:textId="77777777" w:rsidR="00723B6F" w:rsidRDefault="00723B6F" w:rsidP="00723B6F">
            <w:pPr>
              <w:pStyle w:val="Odstavecseseznamem"/>
              <w:widowControl w:val="0"/>
              <w:numPr>
                <w:ilvl w:val="0"/>
                <w:numId w:val="51"/>
              </w:numPr>
              <w:suppressLineNumbers/>
              <w:suppressAutoHyphens/>
              <w:contextualSpacing/>
              <w:jc w:val="both"/>
              <w:rPr>
                <w:ins w:id="783" w:author="Nikola Paříková" w:date="2024-05-21T12:46:00Z" w16du:dateUtc="2024-05-21T10:46:00Z"/>
                <w:rFonts w:ascii="Times New Roman" w:hAnsi="Times New Roman"/>
              </w:rPr>
            </w:pPr>
            <w:ins w:id="784" w:author="Nikola Paříková" w:date="2024-05-21T12:46:00Z" w16du:dateUtc="2024-05-21T10:46:00Z">
              <w:r>
                <w:rPr>
                  <w:rFonts w:ascii="Times New Roman" w:hAnsi="Times New Roman"/>
                </w:rPr>
                <w:t>Aplikace průběžně vytváří a ukládá statistická dat o síťovém provozu na všech podsítích, všech hostech a všech službách v rámci monitorované sítě.</w:t>
              </w:r>
            </w:ins>
          </w:p>
          <w:p w14:paraId="41BF3D9E" w14:textId="77777777" w:rsidR="00723B6F" w:rsidRDefault="00723B6F" w:rsidP="00723B6F">
            <w:pPr>
              <w:pStyle w:val="Odstavecseseznamem"/>
              <w:widowControl w:val="0"/>
              <w:numPr>
                <w:ilvl w:val="0"/>
                <w:numId w:val="51"/>
              </w:numPr>
              <w:suppressLineNumbers/>
              <w:suppressAutoHyphens/>
              <w:contextualSpacing/>
              <w:jc w:val="both"/>
              <w:rPr>
                <w:ins w:id="785" w:author="Nikola Paříková" w:date="2024-05-21T12:46:00Z" w16du:dateUtc="2024-05-21T10:46:00Z"/>
                <w:rFonts w:ascii="Times New Roman" w:hAnsi="Times New Roman"/>
              </w:rPr>
            </w:pPr>
            <w:ins w:id="786" w:author="Nikola Paříková" w:date="2024-05-21T12:46:00Z" w16du:dateUtc="2024-05-21T10:46:00Z">
              <w:r>
                <w:rPr>
                  <w:rFonts w:ascii="Times New Roman" w:hAnsi="Times New Roman"/>
                </w:rPr>
                <w:t xml:space="preserve">Aplikace umožňuje okamžitou grafickou vizualizaci a výpis průběhu komunikace u všech zařízení v monitorované síti, všech služeb a všech podsítí s možností řazení dle libovolné hodnoty – např. přenesená (odchozí, příchozí) data, pakety, toky, množství komunikačních partnerů, výkonnostní metriky (RTT – </w:t>
              </w:r>
              <w:proofErr w:type="spellStart"/>
              <w:r>
                <w:rPr>
                  <w:rFonts w:ascii="Times New Roman" w:hAnsi="Times New Roman"/>
                </w:rPr>
                <w:t>Round</w:t>
              </w:r>
              <w:proofErr w:type="spellEnd"/>
              <w:r>
                <w:rPr>
                  <w:rFonts w:ascii="Times New Roman" w:hAnsi="Times New Roman"/>
                </w:rPr>
                <w:t xml:space="preserve"> </w:t>
              </w:r>
              <w:proofErr w:type="spellStart"/>
              <w:r>
                <w:rPr>
                  <w:rFonts w:ascii="Times New Roman" w:hAnsi="Times New Roman"/>
                </w:rPr>
                <w:t>Trip</w:t>
              </w:r>
              <w:proofErr w:type="spellEnd"/>
              <w:r>
                <w:rPr>
                  <w:rFonts w:ascii="Times New Roman" w:hAnsi="Times New Roman"/>
                </w:rPr>
                <w:t xml:space="preserve"> Time, ART – </w:t>
              </w:r>
              <w:proofErr w:type="spellStart"/>
              <w:r>
                <w:rPr>
                  <w:rFonts w:ascii="Times New Roman" w:hAnsi="Times New Roman"/>
                </w:rPr>
                <w:t>Application</w:t>
              </w:r>
              <w:proofErr w:type="spellEnd"/>
              <w:r>
                <w:rPr>
                  <w:rFonts w:ascii="Times New Roman" w:hAnsi="Times New Roman"/>
                </w:rPr>
                <w:t xml:space="preserve"> Response Time, EUT – End User </w:t>
              </w:r>
              <w:proofErr w:type="spellStart"/>
              <w:r>
                <w:rPr>
                  <w:rFonts w:ascii="Times New Roman" w:hAnsi="Times New Roman"/>
                </w:rPr>
                <w:t>Experience</w:t>
              </w:r>
              <w:proofErr w:type="spellEnd"/>
              <w:r>
                <w:rPr>
                  <w:rFonts w:ascii="Times New Roman" w:hAnsi="Times New Roman"/>
                </w:rPr>
                <w:t xml:space="preserve"> Time …).</w:t>
              </w:r>
            </w:ins>
          </w:p>
          <w:p w14:paraId="60ABB5C8" w14:textId="77777777" w:rsidR="00723B6F" w:rsidRDefault="00723B6F" w:rsidP="00723B6F">
            <w:pPr>
              <w:pStyle w:val="Odstavecseseznamem"/>
              <w:widowControl w:val="0"/>
              <w:numPr>
                <w:ilvl w:val="0"/>
                <w:numId w:val="51"/>
              </w:numPr>
              <w:suppressLineNumbers/>
              <w:suppressAutoHyphens/>
              <w:contextualSpacing/>
              <w:jc w:val="both"/>
              <w:rPr>
                <w:ins w:id="787" w:author="Nikola Paříková" w:date="2024-05-21T12:46:00Z" w16du:dateUtc="2024-05-21T10:46:00Z"/>
                <w:rFonts w:ascii="Times New Roman" w:hAnsi="Times New Roman"/>
              </w:rPr>
            </w:pPr>
            <w:ins w:id="788" w:author="Nikola Paříková" w:date="2024-05-21T12:46:00Z" w16du:dateUtc="2024-05-21T10:46:00Z">
              <w:r>
                <w:rPr>
                  <w:rFonts w:ascii="Times New Roman" w:hAnsi="Times New Roman"/>
                </w:rPr>
                <w:t>Síťové toky jsou prezentovány při každém zobrazení v aplikaci jako obousměrné. Tj. prezentace, zda daný tok (požadavek) měl i opačný provoz (odpověď), bez nutnosti vytváření dalších filtrů či dohledávání zpětné komunikace na jiném řádku.</w:t>
              </w:r>
            </w:ins>
          </w:p>
          <w:p w14:paraId="36699C43" w14:textId="77777777" w:rsidR="00723B6F" w:rsidRDefault="00723B6F" w:rsidP="00723B6F">
            <w:pPr>
              <w:pStyle w:val="Odstavecseseznamem"/>
              <w:widowControl w:val="0"/>
              <w:numPr>
                <w:ilvl w:val="0"/>
                <w:numId w:val="51"/>
              </w:numPr>
              <w:suppressLineNumbers/>
              <w:suppressAutoHyphens/>
              <w:contextualSpacing/>
              <w:jc w:val="both"/>
              <w:rPr>
                <w:ins w:id="789" w:author="Nikola Paříková" w:date="2024-05-21T12:46:00Z" w16du:dateUtc="2024-05-21T10:46:00Z"/>
                <w:rFonts w:ascii="Times New Roman" w:hAnsi="Times New Roman"/>
              </w:rPr>
            </w:pPr>
            <w:ins w:id="790" w:author="Nikola Paříková" w:date="2024-05-21T12:46:00Z" w16du:dateUtc="2024-05-21T10:46:00Z">
              <w:r>
                <w:rPr>
                  <w:rFonts w:ascii="Times New Roman" w:hAnsi="Times New Roman"/>
                </w:rPr>
                <w:t>Záznam každého síťového toku obsahuje stejné informace vždy pro požadavek i odpověď. Minimálně však: IP adresa, MAC adresa, port, počet paketů, velikost dat přenášených po sítí, velikost aplikačních dat přenesených po síti, identifikovaný aplikační protokol, aplikační metadata všech provedených transakcí v rámci daného toku.</w:t>
              </w:r>
            </w:ins>
          </w:p>
          <w:p w14:paraId="0C9C91AE" w14:textId="77777777" w:rsidR="00723B6F" w:rsidRDefault="00723B6F" w:rsidP="00723B6F">
            <w:pPr>
              <w:pStyle w:val="Odstavecseseznamem"/>
              <w:widowControl w:val="0"/>
              <w:numPr>
                <w:ilvl w:val="0"/>
                <w:numId w:val="51"/>
              </w:numPr>
              <w:suppressLineNumbers/>
              <w:suppressAutoHyphens/>
              <w:contextualSpacing/>
              <w:jc w:val="both"/>
              <w:rPr>
                <w:ins w:id="791" w:author="Nikola Paříková" w:date="2024-05-21T12:46:00Z" w16du:dateUtc="2024-05-21T10:46:00Z"/>
                <w:rFonts w:ascii="Times New Roman" w:hAnsi="Times New Roman"/>
              </w:rPr>
            </w:pPr>
            <w:ins w:id="792" w:author="Nikola Paříková" w:date="2024-05-21T12:46:00Z" w16du:dateUtc="2024-05-21T10:46:00Z">
              <w:r>
                <w:rPr>
                  <w:rFonts w:ascii="Times New Roman" w:hAnsi="Times New Roman"/>
                </w:rPr>
                <w:t>Ukládání aplikačních metadat (transakcí) minimálně pro HTTP (minimálně URL požadavku a návratový kód odpovědi pro každou transakci), DNS (plné znění požadavku i odpovědi) a HTTPS (použité certifikáty).</w:t>
              </w:r>
            </w:ins>
          </w:p>
          <w:p w14:paraId="6D8D83CB" w14:textId="77777777" w:rsidR="00723B6F" w:rsidRDefault="00723B6F" w:rsidP="00723B6F">
            <w:pPr>
              <w:pStyle w:val="Odstavecseseznamem"/>
              <w:widowControl w:val="0"/>
              <w:numPr>
                <w:ilvl w:val="0"/>
                <w:numId w:val="51"/>
              </w:numPr>
              <w:suppressLineNumbers/>
              <w:suppressAutoHyphens/>
              <w:contextualSpacing/>
              <w:jc w:val="both"/>
              <w:rPr>
                <w:ins w:id="793" w:author="Nikola Paříková" w:date="2024-05-21T12:46:00Z" w16du:dateUtc="2024-05-21T10:46:00Z"/>
                <w:rFonts w:ascii="Times New Roman" w:hAnsi="Times New Roman"/>
              </w:rPr>
            </w:pPr>
            <w:ins w:id="794" w:author="Nikola Paříková" w:date="2024-05-21T12:46:00Z" w16du:dateUtc="2024-05-21T10:46:00Z">
              <w:r>
                <w:rPr>
                  <w:rFonts w:ascii="Times New Roman" w:hAnsi="Times New Roman"/>
                </w:rPr>
                <w:t>Možnost nastavení obsahu ukládaných metadat, včetně možnosti úplného vypnutí ukládání aplikačních metadat.</w:t>
              </w:r>
            </w:ins>
          </w:p>
          <w:p w14:paraId="6905FCCD" w14:textId="77777777" w:rsidR="00723B6F" w:rsidRDefault="00723B6F" w:rsidP="00723B6F">
            <w:pPr>
              <w:pStyle w:val="Odstavecseseznamem"/>
              <w:widowControl w:val="0"/>
              <w:numPr>
                <w:ilvl w:val="0"/>
                <w:numId w:val="51"/>
              </w:numPr>
              <w:suppressLineNumbers/>
              <w:suppressAutoHyphens/>
              <w:contextualSpacing/>
              <w:jc w:val="both"/>
              <w:rPr>
                <w:ins w:id="795" w:author="Nikola Paříková" w:date="2024-05-21T12:46:00Z" w16du:dateUtc="2024-05-21T10:46:00Z"/>
                <w:rFonts w:ascii="Times New Roman" w:hAnsi="Times New Roman"/>
              </w:rPr>
            </w:pPr>
            <w:ins w:id="796" w:author="Nikola Paříková" w:date="2024-05-21T12:46:00Z" w16du:dateUtc="2024-05-21T10:46:00Z">
              <w:r>
                <w:rPr>
                  <w:rFonts w:ascii="Times New Roman" w:hAnsi="Times New Roman"/>
                </w:rPr>
                <w:t>Ukládání plného záznamu síťové komunikace ve formátu PCAP dle uživatelem definovaných filtrů.</w:t>
              </w:r>
            </w:ins>
          </w:p>
          <w:p w14:paraId="25C040A1" w14:textId="77777777" w:rsidR="00723B6F" w:rsidRDefault="00723B6F" w:rsidP="00723B6F">
            <w:pPr>
              <w:pStyle w:val="Odstavecseseznamem"/>
              <w:widowControl w:val="0"/>
              <w:numPr>
                <w:ilvl w:val="0"/>
                <w:numId w:val="51"/>
              </w:numPr>
              <w:suppressLineNumbers/>
              <w:suppressAutoHyphens/>
              <w:contextualSpacing/>
              <w:jc w:val="both"/>
              <w:rPr>
                <w:ins w:id="797" w:author="Nikola Paříková" w:date="2024-05-21T12:46:00Z" w16du:dateUtc="2024-05-21T10:46:00Z"/>
                <w:rFonts w:ascii="Times New Roman" w:hAnsi="Times New Roman"/>
              </w:rPr>
            </w:pPr>
            <w:ins w:id="798" w:author="Nikola Paříková" w:date="2024-05-21T12:46:00Z" w16du:dateUtc="2024-05-21T10:46:00Z">
              <w:r>
                <w:rPr>
                  <w:rFonts w:ascii="Times New Roman" w:hAnsi="Times New Roman"/>
                </w:rPr>
                <w:t>Nastavení systémového času manuálně a formou synchronizace s časovými servery protokolem NTP.</w:t>
              </w:r>
            </w:ins>
          </w:p>
          <w:p w14:paraId="5B7C3980" w14:textId="77777777" w:rsidR="00723B6F" w:rsidRDefault="00723B6F" w:rsidP="00723B6F">
            <w:pPr>
              <w:pStyle w:val="Odstavecseseznamem"/>
              <w:widowControl w:val="0"/>
              <w:numPr>
                <w:ilvl w:val="0"/>
                <w:numId w:val="51"/>
              </w:numPr>
              <w:suppressLineNumbers/>
              <w:suppressAutoHyphens/>
              <w:contextualSpacing/>
              <w:jc w:val="both"/>
              <w:rPr>
                <w:ins w:id="799" w:author="Nikola Paříková" w:date="2024-05-21T12:46:00Z" w16du:dateUtc="2024-05-21T10:46:00Z"/>
                <w:rFonts w:ascii="Times New Roman" w:hAnsi="Times New Roman"/>
              </w:rPr>
            </w:pPr>
            <w:proofErr w:type="spellStart"/>
            <w:ins w:id="800" w:author="Nikola Paříková" w:date="2024-05-21T12:46:00Z" w16du:dateUtc="2024-05-21T10:46:00Z">
              <w:r>
                <w:rPr>
                  <w:rFonts w:ascii="Times New Roman" w:hAnsi="Times New Roman"/>
                </w:rPr>
                <w:t>Geolokace</w:t>
              </w:r>
              <w:proofErr w:type="spellEnd"/>
              <w:r>
                <w:rPr>
                  <w:rFonts w:ascii="Times New Roman" w:hAnsi="Times New Roman"/>
                </w:rPr>
                <w:t xml:space="preserve"> externích IP adres dle databáze platné v době zaznamenání síťového toku.</w:t>
              </w:r>
            </w:ins>
          </w:p>
          <w:p w14:paraId="47B6DB9C" w14:textId="77777777" w:rsidR="00723B6F" w:rsidRDefault="00723B6F" w:rsidP="00723B6F">
            <w:pPr>
              <w:pStyle w:val="Odstavecseseznamem"/>
              <w:widowControl w:val="0"/>
              <w:numPr>
                <w:ilvl w:val="0"/>
                <w:numId w:val="51"/>
              </w:numPr>
              <w:suppressLineNumbers/>
              <w:suppressAutoHyphens/>
              <w:contextualSpacing/>
              <w:jc w:val="both"/>
              <w:rPr>
                <w:ins w:id="801" w:author="Nikola Paříková" w:date="2024-05-21T12:46:00Z" w16du:dateUtc="2024-05-21T10:46:00Z"/>
                <w:rFonts w:ascii="Times New Roman" w:hAnsi="Times New Roman"/>
              </w:rPr>
            </w:pPr>
            <w:ins w:id="802" w:author="Nikola Paříková" w:date="2024-05-21T12:46:00Z" w16du:dateUtc="2024-05-21T10:46:00Z">
              <w:r>
                <w:rPr>
                  <w:rFonts w:ascii="Times New Roman" w:hAnsi="Times New Roman"/>
                </w:rPr>
                <w:t xml:space="preserve">Aplikace přiřazuje všem IP adresám </w:t>
              </w:r>
              <w:proofErr w:type="spellStart"/>
              <w:r>
                <w:rPr>
                  <w:rFonts w:ascii="Times New Roman" w:hAnsi="Times New Roman"/>
                </w:rPr>
                <w:t>hostname</w:t>
              </w:r>
              <w:proofErr w:type="spellEnd"/>
              <w:r>
                <w:rPr>
                  <w:rFonts w:ascii="Times New Roman" w:hAnsi="Times New Roman"/>
                </w:rPr>
                <w:t xml:space="preserve"> dle aktuálních DNS záznamů.</w:t>
              </w:r>
            </w:ins>
          </w:p>
          <w:p w14:paraId="4D13D007" w14:textId="77777777" w:rsidR="00723B6F" w:rsidRDefault="00723B6F" w:rsidP="00723B6F">
            <w:pPr>
              <w:pStyle w:val="Odstavecseseznamem"/>
              <w:widowControl w:val="0"/>
              <w:numPr>
                <w:ilvl w:val="0"/>
                <w:numId w:val="51"/>
              </w:numPr>
              <w:suppressLineNumbers/>
              <w:suppressAutoHyphens/>
              <w:contextualSpacing/>
              <w:jc w:val="both"/>
              <w:rPr>
                <w:ins w:id="803" w:author="Nikola Paříková" w:date="2024-05-21T12:46:00Z" w16du:dateUtc="2024-05-21T10:46:00Z"/>
                <w:rFonts w:ascii="Times New Roman" w:hAnsi="Times New Roman"/>
              </w:rPr>
            </w:pPr>
            <w:ins w:id="804" w:author="Nikola Paříková" w:date="2024-05-21T12:46:00Z" w16du:dateUtc="2024-05-21T10:46:00Z">
              <w:r>
                <w:rPr>
                  <w:rFonts w:ascii="Times New Roman" w:hAnsi="Times New Roman"/>
                </w:rPr>
                <w:t xml:space="preserve">Aplikace přiřazuje všem IP adresám </w:t>
              </w:r>
              <w:proofErr w:type="spellStart"/>
              <w:r>
                <w:rPr>
                  <w:rFonts w:ascii="Times New Roman" w:hAnsi="Times New Roman"/>
                </w:rPr>
                <w:t>hostname</w:t>
              </w:r>
              <w:proofErr w:type="spellEnd"/>
              <w:r>
                <w:rPr>
                  <w:rFonts w:ascii="Times New Roman" w:hAnsi="Times New Roman"/>
                </w:rPr>
                <w:t xml:space="preserve"> dle aktuálních DHCP záznamů.</w:t>
              </w:r>
            </w:ins>
          </w:p>
          <w:p w14:paraId="0C208D04" w14:textId="77777777" w:rsidR="00723B6F" w:rsidRDefault="00723B6F" w:rsidP="00723B6F">
            <w:pPr>
              <w:pStyle w:val="Odstavecseseznamem"/>
              <w:widowControl w:val="0"/>
              <w:numPr>
                <w:ilvl w:val="0"/>
                <w:numId w:val="51"/>
              </w:numPr>
              <w:suppressLineNumbers/>
              <w:suppressAutoHyphens/>
              <w:contextualSpacing/>
              <w:jc w:val="both"/>
              <w:rPr>
                <w:rFonts w:ascii="Times New Roman" w:hAnsi="Times New Roman"/>
                <w:rPrChange w:id="805" w:author="Nikola Paříková" w:date="2024-05-21T12:46:00Z" w16du:dateUtc="2024-05-21T10:46:00Z">
                  <w:rPr>
                    <w:rFonts w:ascii="Times New Roman" w:hAnsi="Times New Roman"/>
                    <w:color w:val="000000"/>
                  </w:rPr>
                </w:rPrChange>
              </w:rPr>
              <w:pPrChange w:id="806" w:author="Nikola Paříková" w:date="2024-05-21T12:46:00Z" w16du:dateUtc="2024-05-21T10:46:00Z">
                <w:pPr>
                  <w:widowControl w:val="0"/>
                  <w:numPr>
                    <w:numId w:val="50"/>
                  </w:numPr>
                  <w:suppressAutoHyphens/>
                  <w:spacing w:after="160" w:line="259" w:lineRule="auto"/>
                  <w:ind w:left="360" w:hanging="360"/>
                  <w:contextualSpacing/>
                  <w:jc w:val="both"/>
                </w:pPr>
              </w:pPrChange>
            </w:pPr>
            <w:ins w:id="807" w:author="Nikola Paříková" w:date="2024-05-21T12:46:00Z" w16du:dateUtc="2024-05-21T10:46:00Z">
              <w:r>
                <w:rPr>
                  <w:rFonts w:ascii="Times New Roman" w:hAnsi="Times New Roman"/>
                </w:rPr>
                <w:t>Aplikace umožnuje dešifrování libovolné komunikace na úrovni SSL/TLS vložením privátního šifrovacího klíče/certifikátu. Po dešifrování je provedená plnohodnotná inspekce provozu, tj. bezpečnostní analýza za pomocí známých hrozeb (signatur), uložení metadat atd.</w:t>
              </w:r>
            </w:ins>
          </w:p>
        </w:tc>
      </w:tr>
      <w:tr w:rsidR="00B76574" w:rsidRPr="00B76574" w14:paraId="6349552D" w14:textId="77777777" w:rsidTr="003A5E53">
        <w:tblPrEx>
          <w:tblLook w:val="0000" w:firstRow="0" w:lastRow="0" w:firstColumn="0" w:lastColumn="0" w:noHBand="0" w:noVBand="0"/>
        </w:tblPrEx>
        <w:trPr>
          <w:del w:id="808" w:author="Nikola Paříková" w:date="2024-05-21T12:46:00Z" w16du:dateUtc="2024-05-21T10:46:00Z"/>
        </w:trPr>
        <w:tc>
          <w:tcPr>
            <w:tcW w:w="2694" w:type="dxa"/>
            <w:tcBorders>
              <w:top w:val="single" w:sz="4" w:space="0" w:color="000000"/>
              <w:left w:val="single" w:sz="4" w:space="0" w:color="000000"/>
              <w:bottom w:val="single" w:sz="4" w:space="0" w:color="000000"/>
            </w:tcBorders>
          </w:tcPr>
          <w:p w14:paraId="72AA1B7B" w14:textId="77777777" w:rsidR="00B76574" w:rsidRPr="00B76574" w:rsidRDefault="00B76574" w:rsidP="00B76574">
            <w:pPr>
              <w:widowControl w:val="0"/>
              <w:suppressLineNumbers/>
              <w:suppressAutoHyphens/>
              <w:spacing w:after="0" w:line="240" w:lineRule="auto"/>
              <w:jc w:val="both"/>
              <w:rPr>
                <w:del w:id="809" w:author="Nikola Paříková" w:date="2024-05-21T12:46:00Z" w16du:dateUtc="2024-05-21T10:46:00Z"/>
                <w:rFonts w:ascii="Times New Roman" w:eastAsia="Segoe UI" w:hAnsi="Times New Roman"/>
                <w:color w:val="000000"/>
                <w:lang w:eastAsia="zh-CN" w:bidi="hi-IN"/>
              </w:rPr>
            </w:pPr>
            <w:del w:id="810" w:author="Nikola Paříková" w:date="2024-05-21T12:46:00Z" w16du:dateUtc="2024-05-21T10:46:00Z">
              <w:r w:rsidRPr="00B76574">
                <w:rPr>
                  <w:rFonts w:ascii="Times New Roman" w:eastAsia="Segoe UI" w:hAnsi="Times New Roman"/>
                  <w:color w:val="000000"/>
                  <w:lang w:eastAsia="zh-CN" w:bidi="hi-IN"/>
                </w:rPr>
                <w:delText>Podpora</w:delText>
              </w:r>
            </w:del>
          </w:p>
        </w:tc>
        <w:tc>
          <w:tcPr>
            <w:tcW w:w="6939" w:type="dxa"/>
            <w:tcBorders>
              <w:top w:val="single" w:sz="4" w:space="0" w:color="000000"/>
              <w:left w:val="single" w:sz="4" w:space="0" w:color="000000"/>
              <w:bottom w:val="single" w:sz="4" w:space="0" w:color="000000"/>
              <w:right w:val="single" w:sz="4" w:space="0" w:color="000000"/>
            </w:tcBorders>
            <w:vAlign w:val="center"/>
          </w:tcPr>
          <w:p w14:paraId="02ED43A9" w14:textId="77777777" w:rsidR="00B76574" w:rsidRPr="00B76574" w:rsidRDefault="00B76574" w:rsidP="00B76574">
            <w:pPr>
              <w:widowControl w:val="0"/>
              <w:numPr>
                <w:ilvl w:val="0"/>
                <w:numId w:val="50"/>
              </w:numPr>
              <w:suppressAutoHyphens/>
              <w:spacing w:after="160" w:line="259" w:lineRule="auto"/>
              <w:contextualSpacing/>
              <w:jc w:val="both"/>
              <w:rPr>
                <w:del w:id="811" w:author="Nikola Paříková" w:date="2024-05-21T12:46:00Z" w16du:dateUtc="2024-05-21T10:46:00Z"/>
                <w:rFonts w:ascii="Times New Roman" w:eastAsia="Segoe UI" w:hAnsi="Times New Roman"/>
                <w:color w:val="000000"/>
                <w:lang w:eastAsia="zh-CN" w:bidi="hi-IN"/>
              </w:rPr>
            </w:pPr>
            <w:del w:id="812" w:author="Nikola Paříková" w:date="2024-05-21T12:46:00Z" w16du:dateUtc="2024-05-21T10:46:00Z">
              <w:r w:rsidRPr="00B76574">
                <w:rPr>
                  <w:rFonts w:ascii="Times New Roman" w:eastAsia="Segoe UI" w:hAnsi="Times New Roman"/>
                  <w:color w:val="000000"/>
                  <w:lang w:eastAsia="zh-CN" w:bidi="hi-IN"/>
                </w:rPr>
                <w:delText>platnost licence min. 60 měsíců, včetně nároku na opravné a nové verze software, vč. technické podpory výrobce</w:delText>
              </w:r>
            </w:del>
          </w:p>
        </w:tc>
      </w:tr>
      <w:tr w:rsidR="00723B6F" w14:paraId="3F1AFD75" w14:textId="77777777" w:rsidTr="00E65D16">
        <w:trPr>
          <w:trHeight w:val="628"/>
        </w:trPr>
        <w:tc>
          <w:tcPr>
            <w:tcW w:w="2694" w:type="dxa"/>
            <w:tcBorders>
              <w:top w:val="single" w:sz="4" w:space="0" w:color="000000"/>
              <w:left w:val="single" w:sz="4" w:space="0" w:color="000000"/>
              <w:bottom w:val="single" w:sz="4" w:space="0" w:color="000000"/>
              <w:right w:val="nil"/>
            </w:tcBorders>
            <w:hideMark/>
            <w:tcPrChange w:id="813" w:author="Nikola Paříková" w:date="2024-05-21T12:46:00Z" w16du:dateUtc="2024-05-21T10:46:00Z">
              <w:tcPr>
                <w:tcW w:w="2694" w:type="dxa"/>
                <w:tcBorders>
                  <w:top w:val="single" w:sz="4" w:space="0" w:color="000000"/>
                  <w:left w:val="single" w:sz="4" w:space="0" w:color="000000"/>
                  <w:bottom w:val="single" w:sz="4" w:space="0" w:color="000000"/>
                </w:tcBorders>
                <w:hideMark/>
              </w:tcPr>
            </w:tcPrChange>
          </w:tcPr>
          <w:p w14:paraId="26E6C4CD" w14:textId="100F210A" w:rsidR="00723B6F" w:rsidRDefault="00B76574" w:rsidP="00E65D16">
            <w:pPr>
              <w:suppressLineNumbers/>
              <w:rPr>
                <w:rFonts w:ascii="Times New Roman" w:hAnsi="Times New Roman"/>
                <w:rPrChange w:id="814" w:author="Nikola Paříková" w:date="2024-05-21T12:46:00Z" w16du:dateUtc="2024-05-21T10:46:00Z">
                  <w:rPr>
                    <w:rFonts w:ascii="Times New Roman" w:hAnsi="Times New Roman"/>
                    <w:color w:val="000000"/>
                  </w:rPr>
                </w:rPrChange>
              </w:rPr>
              <w:pPrChange w:id="815" w:author="Nikola Paříková" w:date="2024-05-21T12:46:00Z" w16du:dateUtc="2024-05-21T10:46:00Z">
                <w:pPr>
                  <w:widowControl w:val="0"/>
                  <w:suppressLineNumbers/>
                  <w:suppressAutoHyphens/>
                  <w:spacing w:after="0" w:line="240" w:lineRule="auto"/>
                  <w:jc w:val="both"/>
                </w:pPr>
              </w:pPrChange>
            </w:pPr>
            <w:del w:id="816" w:author="Nikola Paříková" w:date="2024-05-21T12:46:00Z" w16du:dateUtc="2024-05-21T10:46:00Z">
              <w:r w:rsidRPr="00B76574">
                <w:rPr>
                  <w:rFonts w:ascii="Times New Roman" w:eastAsia="Segoe UI" w:hAnsi="Times New Roman"/>
                  <w:color w:val="000000"/>
                  <w:lang w:eastAsia="zh-CN" w:bidi="hi-IN"/>
                </w:rPr>
                <w:delText>SW pro sandboxing</w:delText>
              </w:r>
            </w:del>
            <w:ins w:id="817" w:author="Nikola Paříková" w:date="2024-05-21T12:46:00Z" w16du:dateUtc="2024-05-21T10:46:00Z">
              <w:r w:rsidR="00723B6F">
                <w:rPr>
                  <w:rFonts w:ascii="Times New Roman" w:hAnsi="Times New Roman"/>
                </w:rPr>
                <w:t>Provádění a metody detekce</w:t>
              </w:r>
            </w:ins>
          </w:p>
        </w:tc>
        <w:tc>
          <w:tcPr>
            <w:tcW w:w="6939" w:type="dxa"/>
            <w:tcBorders>
              <w:top w:val="single" w:sz="4" w:space="0" w:color="000000"/>
              <w:left w:val="single" w:sz="4" w:space="0" w:color="000000"/>
              <w:bottom w:val="single" w:sz="4" w:space="0" w:color="000000"/>
              <w:right w:val="single" w:sz="4" w:space="0" w:color="000000"/>
            </w:tcBorders>
            <w:hideMark/>
            <w:tcPrChange w:id="818" w:author="Nikola Paříková" w:date="2024-05-21T12:46:00Z" w16du:dateUtc="2024-05-21T10:46:00Z">
              <w:tcPr>
                <w:tcW w:w="6939" w:type="dxa"/>
                <w:tcBorders>
                  <w:top w:val="single" w:sz="4" w:space="0" w:color="000000"/>
                  <w:left w:val="single" w:sz="4" w:space="0" w:color="000000"/>
                  <w:bottom w:val="single" w:sz="4" w:space="0" w:color="000000"/>
                  <w:right w:val="single" w:sz="4" w:space="0" w:color="000000"/>
                </w:tcBorders>
                <w:vAlign w:val="center"/>
                <w:hideMark/>
              </w:tcPr>
            </w:tcPrChange>
          </w:tcPr>
          <w:p w14:paraId="2F734829" w14:textId="77777777" w:rsidR="00B76574" w:rsidRPr="00B76574" w:rsidRDefault="00B76574" w:rsidP="00B76574">
            <w:pPr>
              <w:widowControl w:val="0"/>
              <w:numPr>
                <w:ilvl w:val="0"/>
                <w:numId w:val="50"/>
              </w:numPr>
              <w:suppressAutoHyphens/>
              <w:spacing w:after="160" w:line="259" w:lineRule="auto"/>
              <w:contextualSpacing/>
              <w:jc w:val="both"/>
              <w:rPr>
                <w:del w:id="819" w:author="Nikola Paříková" w:date="2024-05-21T12:46:00Z" w16du:dateUtc="2024-05-21T10:46:00Z"/>
                <w:rFonts w:ascii="Times New Roman" w:hAnsi="Times New Roman"/>
                <w:lang w:eastAsia="cs-CZ"/>
              </w:rPr>
            </w:pPr>
            <w:del w:id="820" w:author="Nikola Paříková" w:date="2024-05-21T12:46:00Z" w16du:dateUtc="2024-05-21T10:46:00Z">
              <w:r w:rsidRPr="00B76574">
                <w:rPr>
                  <w:rFonts w:ascii="Times New Roman" w:hAnsi="Times New Roman"/>
                  <w:lang w:eastAsia="cs-CZ"/>
                </w:rPr>
                <w:delText>Sandbox umožňující spuštění vzorků malwaru pro:</w:delText>
              </w:r>
            </w:del>
          </w:p>
          <w:p w14:paraId="74A42A54" w14:textId="77777777" w:rsidR="00B76574" w:rsidRPr="00B76574" w:rsidRDefault="00B76574" w:rsidP="00B76574">
            <w:pPr>
              <w:widowControl w:val="0"/>
              <w:numPr>
                <w:ilvl w:val="1"/>
                <w:numId w:val="50"/>
              </w:numPr>
              <w:suppressAutoHyphens/>
              <w:spacing w:after="160" w:line="259" w:lineRule="auto"/>
              <w:contextualSpacing/>
              <w:jc w:val="both"/>
              <w:rPr>
                <w:del w:id="821" w:author="Nikola Paříková" w:date="2024-05-21T12:46:00Z" w16du:dateUtc="2024-05-21T10:46:00Z"/>
                <w:rFonts w:ascii="Times New Roman" w:hAnsi="Times New Roman"/>
                <w:lang w:eastAsia="cs-CZ"/>
              </w:rPr>
            </w:pPr>
            <w:del w:id="822" w:author="Nikola Paříková" w:date="2024-05-21T12:46:00Z" w16du:dateUtc="2024-05-21T10:46:00Z">
              <w:r w:rsidRPr="00B76574">
                <w:rPr>
                  <w:rFonts w:ascii="Times New Roman" w:hAnsi="Times New Roman"/>
                  <w:lang w:eastAsia="cs-CZ"/>
                </w:rPr>
                <w:delText>Windows,</w:delText>
              </w:r>
            </w:del>
          </w:p>
          <w:p w14:paraId="58F8C5C3" w14:textId="77777777" w:rsidR="00B76574" w:rsidRPr="00B76574" w:rsidRDefault="00B76574" w:rsidP="00B76574">
            <w:pPr>
              <w:widowControl w:val="0"/>
              <w:numPr>
                <w:ilvl w:val="1"/>
                <w:numId w:val="50"/>
              </w:numPr>
              <w:suppressAutoHyphens/>
              <w:spacing w:after="160" w:line="259" w:lineRule="auto"/>
              <w:contextualSpacing/>
              <w:jc w:val="both"/>
              <w:rPr>
                <w:del w:id="823" w:author="Nikola Paříková" w:date="2024-05-21T12:46:00Z" w16du:dateUtc="2024-05-21T10:46:00Z"/>
                <w:rFonts w:ascii="Times New Roman" w:hAnsi="Times New Roman"/>
                <w:lang w:eastAsia="cs-CZ"/>
              </w:rPr>
            </w:pPr>
            <w:del w:id="824" w:author="Nikola Paříková" w:date="2024-05-21T12:46:00Z" w16du:dateUtc="2024-05-21T10:46:00Z">
              <w:r w:rsidRPr="00B76574">
                <w:rPr>
                  <w:rFonts w:ascii="Times New Roman" w:hAnsi="Times New Roman"/>
                  <w:lang w:eastAsia="cs-CZ"/>
                </w:rPr>
                <w:delText>macOS,</w:delText>
              </w:r>
            </w:del>
          </w:p>
          <w:p w14:paraId="5AC79D62" w14:textId="77777777" w:rsidR="00B76574" w:rsidRPr="00B76574" w:rsidRDefault="00B76574" w:rsidP="00B76574">
            <w:pPr>
              <w:widowControl w:val="0"/>
              <w:numPr>
                <w:ilvl w:val="1"/>
                <w:numId w:val="50"/>
              </w:numPr>
              <w:suppressAutoHyphens/>
              <w:spacing w:after="160" w:line="259" w:lineRule="auto"/>
              <w:contextualSpacing/>
              <w:jc w:val="both"/>
              <w:rPr>
                <w:del w:id="825" w:author="Nikola Paříková" w:date="2024-05-21T12:46:00Z" w16du:dateUtc="2024-05-21T10:46:00Z"/>
                <w:rFonts w:ascii="Times New Roman" w:hAnsi="Times New Roman"/>
                <w:lang w:eastAsia="cs-CZ"/>
              </w:rPr>
            </w:pPr>
            <w:del w:id="826" w:author="Nikola Paříková" w:date="2024-05-21T12:46:00Z" w16du:dateUtc="2024-05-21T10:46:00Z">
              <w:r w:rsidRPr="00B76574">
                <w:rPr>
                  <w:rFonts w:ascii="Times New Roman" w:hAnsi="Times New Roman"/>
                  <w:lang w:eastAsia="cs-CZ"/>
                </w:rPr>
                <w:delText>Linux,</w:delText>
              </w:r>
            </w:del>
          </w:p>
          <w:p w14:paraId="36EDA6BF" w14:textId="77777777" w:rsidR="00B76574" w:rsidRPr="00B76574" w:rsidRDefault="00B76574" w:rsidP="00B76574">
            <w:pPr>
              <w:widowControl w:val="0"/>
              <w:numPr>
                <w:ilvl w:val="1"/>
                <w:numId w:val="50"/>
              </w:numPr>
              <w:suppressAutoHyphens/>
              <w:spacing w:after="160" w:line="259" w:lineRule="auto"/>
              <w:contextualSpacing/>
              <w:jc w:val="both"/>
              <w:rPr>
                <w:del w:id="827" w:author="Nikola Paříková" w:date="2024-05-21T12:46:00Z" w16du:dateUtc="2024-05-21T10:46:00Z"/>
                <w:rFonts w:ascii="Times New Roman" w:hAnsi="Times New Roman"/>
                <w:lang w:eastAsia="cs-CZ"/>
              </w:rPr>
            </w:pPr>
            <w:del w:id="828" w:author="Nikola Paříková" w:date="2024-05-21T12:46:00Z" w16du:dateUtc="2024-05-21T10:46:00Z">
              <w:r w:rsidRPr="00B76574">
                <w:rPr>
                  <w:rFonts w:ascii="Times New Roman" w:hAnsi="Times New Roman"/>
                  <w:lang w:eastAsia="cs-CZ"/>
                </w:rPr>
                <w:delText>Android.</w:delText>
              </w:r>
            </w:del>
          </w:p>
          <w:p w14:paraId="5622C7AD" w14:textId="77777777" w:rsidR="00B76574" w:rsidRPr="00B76574" w:rsidRDefault="00B76574" w:rsidP="00B76574">
            <w:pPr>
              <w:widowControl w:val="0"/>
              <w:numPr>
                <w:ilvl w:val="0"/>
                <w:numId w:val="50"/>
              </w:numPr>
              <w:suppressAutoHyphens/>
              <w:spacing w:after="160" w:line="259" w:lineRule="auto"/>
              <w:contextualSpacing/>
              <w:jc w:val="both"/>
              <w:rPr>
                <w:del w:id="829" w:author="Nikola Paříková" w:date="2024-05-21T12:46:00Z" w16du:dateUtc="2024-05-21T10:46:00Z"/>
                <w:rFonts w:ascii="Times New Roman" w:hAnsi="Times New Roman"/>
                <w:lang w:eastAsia="cs-CZ"/>
              </w:rPr>
            </w:pPr>
            <w:del w:id="830" w:author="Nikola Paříková" w:date="2024-05-21T12:46:00Z" w16du:dateUtc="2024-05-21T10:46:00Z">
              <w:r w:rsidRPr="00B76574">
                <w:rPr>
                  <w:rFonts w:ascii="Times New Roman" w:hAnsi="Times New Roman"/>
                  <w:lang w:eastAsia="cs-CZ"/>
                </w:rPr>
                <w:delText>Možnost využití na koncových bodech a Exchange serveru pro aktivní detekci škodlivých souborů v e-mailech.</w:delText>
              </w:r>
            </w:del>
          </w:p>
          <w:p w14:paraId="0F530CF8" w14:textId="77777777" w:rsidR="00B76574" w:rsidRPr="00B76574" w:rsidRDefault="00B76574" w:rsidP="00B76574">
            <w:pPr>
              <w:widowControl w:val="0"/>
              <w:numPr>
                <w:ilvl w:val="0"/>
                <w:numId w:val="50"/>
              </w:numPr>
              <w:suppressAutoHyphens/>
              <w:spacing w:after="160" w:line="259" w:lineRule="auto"/>
              <w:contextualSpacing/>
              <w:jc w:val="both"/>
              <w:rPr>
                <w:del w:id="831" w:author="Nikola Paříková" w:date="2024-05-21T12:46:00Z" w16du:dateUtc="2024-05-21T10:46:00Z"/>
                <w:rFonts w:ascii="Times New Roman" w:hAnsi="Times New Roman"/>
                <w:lang w:eastAsia="cs-CZ"/>
              </w:rPr>
            </w:pPr>
            <w:del w:id="832" w:author="Nikola Paříková" w:date="2024-05-21T12:46:00Z" w16du:dateUtc="2024-05-21T10:46:00Z">
              <w:r w:rsidRPr="00B76574">
                <w:rPr>
                  <w:rFonts w:ascii="Times New Roman" w:hAnsi="Times New Roman"/>
                  <w:lang w:eastAsia="cs-CZ"/>
                </w:rPr>
                <w:delText>Řešení zajišťuje neodesílání duplicitních souborů nalezených různými endpointy.</w:delText>
              </w:r>
            </w:del>
          </w:p>
          <w:p w14:paraId="002546C3" w14:textId="77777777" w:rsidR="00B76574" w:rsidRPr="00B76574" w:rsidRDefault="00B76574" w:rsidP="00B76574">
            <w:pPr>
              <w:widowControl w:val="0"/>
              <w:numPr>
                <w:ilvl w:val="0"/>
                <w:numId w:val="50"/>
              </w:numPr>
              <w:suppressAutoHyphens/>
              <w:spacing w:after="160" w:line="259" w:lineRule="auto"/>
              <w:contextualSpacing/>
              <w:jc w:val="both"/>
              <w:rPr>
                <w:del w:id="833" w:author="Nikola Paříková" w:date="2024-05-21T12:46:00Z" w16du:dateUtc="2024-05-21T10:46:00Z"/>
                <w:rFonts w:ascii="Times New Roman" w:hAnsi="Times New Roman"/>
                <w:lang w:eastAsia="cs-CZ"/>
              </w:rPr>
            </w:pPr>
            <w:del w:id="834" w:author="Nikola Paříková" w:date="2024-05-21T12:46:00Z" w16du:dateUtc="2024-05-21T10:46:00Z">
              <w:r w:rsidRPr="00B76574">
                <w:rPr>
                  <w:rFonts w:ascii="Times New Roman" w:hAnsi="Times New Roman"/>
                  <w:lang w:eastAsia="cs-CZ"/>
                </w:rPr>
                <w:delText>Analýza neznámých vzorků v řádu jednotek minut.</w:delText>
              </w:r>
            </w:del>
          </w:p>
          <w:p w14:paraId="311850F3" w14:textId="77777777" w:rsidR="00B76574" w:rsidRPr="00B76574" w:rsidRDefault="00B76574" w:rsidP="00B76574">
            <w:pPr>
              <w:widowControl w:val="0"/>
              <w:numPr>
                <w:ilvl w:val="0"/>
                <w:numId w:val="50"/>
              </w:numPr>
              <w:suppressAutoHyphens/>
              <w:spacing w:after="160" w:line="259" w:lineRule="auto"/>
              <w:contextualSpacing/>
              <w:jc w:val="both"/>
              <w:rPr>
                <w:del w:id="835" w:author="Nikola Paříková" w:date="2024-05-21T12:46:00Z" w16du:dateUtc="2024-05-21T10:46:00Z"/>
                <w:rFonts w:ascii="Times New Roman" w:hAnsi="Times New Roman"/>
                <w:lang w:eastAsia="cs-CZ"/>
              </w:rPr>
            </w:pPr>
            <w:del w:id="836" w:author="Nikola Paříková" w:date="2024-05-21T12:46:00Z" w16du:dateUtc="2024-05-21T10:46:00Z">
              <w:r w:rsidRPr="00B76574">
                <w:rPr>
                  <w:rFonts w:ascii="Times New Roman" w:hAnsi="Times New Roman"/>
                  <w:lang w:eastAsia="cs-CZ"/>
                </w:rPr>
                <w:delText>Schopnost ochrany klientů mimo firemní síť.</w:delText>
              </w:r>
            </w:del>
          </w:p>
          <w:p w14:paraId="0CE65745" w14:textId="77777777" w:rsidR="00B76574" w:rsidRPr="00B76574" w:rsidRDefault="00B76574" w:rsidP="00B76574">
            <w:pPr>
              <w:widowControl w:val="0"/>
              <w:numPr>
                <w:ilvl w:val="0"/>
                <w:numId w:val="50"/>
              </w:numPr>
              <w:suppressAutoHyphens/>
              <w:spacing w:after="160" w:line="259" w:lineRule="auto"/>
              <w:contextualSpacing/>
              <w:jc w:val="both"/>
              <w:rPr>
                <w:del w:id="837" w:author="Nikola Paříková" w:date="2024-05-21T12:46:00Z" w16du:dateUtc="2024-05-21T10:46:00Z"/>
                <w:rFonts w:ascii="Times New Roman" w:hAnsi="Times New Roman"/>
                <w:lang w:eastAsia="cs-CZ"/>
              </w:rPr>
            </w:pPr>
            <w:del w:id="838" w:author="Nikola Paříková" w:date="2024-05-21T12:46:00Z" w16du:dateUtc="2024-05-21T10:46:00Z">
              <w:r w:rsidRPr="00B76574">
                <w:rPr>
                  <w:rFonts w:ascii="Times New Roman" w:hAnsi="Times New Roman"/>
                  <w:lang w:eastAsia="cs-CZ"/>
                </w:rPr>
                <w:delText>Optimalizace pro znemožnění obejití anti-sandbox mechanismy.</w:delText>
              </w:r>
            </w:del>
          </w:p>
          <w:p w14:paraId="7BAE9D86" w14:textId="77777777" w:rsidR="00B76574" w:rsidRPr="00B76574" w:rsidRDefault="00B76574" w:rsidP="00B76574">
            <w:pPr>
              <w:widowControl w:val="0"/>
              <w:numPr>
                <w:ilvl w:val="0"/>
                <w:numId w:val="50"/>
              </w:numPr>
              <w:suppressAutoHyphens/>
              <w:spacing w:after="160" w:line="259" w:lineRule="auto"/>
              <w:contextualSpacing/>
              <w:jc w:val="both"/>
              <w:rPr>
                <w:del w:id="839" w:author="Nikola Paříková" w:date="2024-05-21T12:46:00Z" w16du:dateUtc="2024-05-21T10:46:00Z"/>
                <w:rFonts w:ascii="Times New Roman" w:hAnsi="Times New Roman"/>
                <w:lang w:eastAsia="cs-CZ"/>
              </w:rPr>
            </w:pPr>
            <w:del w:id="840" w:author="Nikola Paříková" w:date="2024-05-21T12:46:00Z" w16du:dateUtc="2024-05-21T10:46:00Z">
              <w:r w:rsidRPr="00B76574">
                <w:rPr>
                  <w:rFonts w:ascii="Times New Roman" w:hAnsi="Times New Roman"/>
                  <w:lang w:eastAsia="cs-CZ"/>
                </w:rPr>
                <w:delText>Schopnost analýzy rootkitů a ransomwaru.</w:delText>
              </w:r>
            </w:del>
          </w:p>
          <w:p w14:paraId="74DE0501" w14:textId="77777777" w:rsidR="00B76574" w:rsidRPr="00B76574" w:rsidRDefault="00B76574" w:rsidP="00B76574">
            <w:pPr>
              <w:widowControl w:val="0"/>
              <w:numPr>
                <w:ilvl w:val="0"/>
                <w:numId w:val="50"/>
              </w:numPr>
              <w:suppressAutoHyphens/>
              <w:spacing w:after="160" w:line="259" w:lineRule="auto"/>
              <w:contextualSpacing/>
              <w:jc w:val="both"/>
              <w:rPr>
                <w:del w:id="841" w:author="Nikola Paříková" w:date="2024-05-21T12:46:00Z" w16du:dateUtc="2024-05-21T10:46:00Z"/>
                <w:rFonts w:ascii="Times New Roman" w:hAnsi="Times New Roman"/>
                <w:lang w:eastAsia="cs-CZ"/>
              </w:rPr>
            </w:pPr>
            <w:del w:id="842" w:author="Nikola Paříková" w:date="2024-05-21T12:46:00Z" w16du:dateUtc="2024-05-21T10:46:00Z">
              <w:r w:rsidRPr="00B76574">
                <w:rPr>
                  <w:rFonts w:ascii="Times New Roman" w:hAnsi="Times New Roman"/>
                  <w:lang w:eastAsia="cs-CZ"/>
                </w:rPr>
                <w:delText>Schopnost detekce a zastavení zneužití nebo pokusu o zneužití zero day zranitelnosti.</w:delText>
              </w:r>
            </w:del>
          </w:p>
          <w:p w14:paraId="0472E3CA" w14:textId="77777777" w:rsidR="00B76574" w:rsidRPr="00B76574" w:rsidRDefault="00B76574" w:rsidP="00B76574">
            <w:pPr>
              <w:widowControl w:val="0"/>
              <w:numPr>
                <w:ilvl w:val="0"/>
                <w:numId w:val="50"/>
              </w:numPr>
              <w:suppressAutoHyphens/>
              <w:spacing w:after="160" w:line="259" w:lineRule="auto"/>
              <w:contextualSpacing/>
              <w:jc w:val="both"/>
              <w:rPr>
                <w:del w:id="843" w:author="Nikola Paříková" w:date="2024-05-21T12:46:00Z" w16du:dateUtc="2024-05-21T10:46:00Z"/>
                <w:rFonts w:ascii="Times New Roman" w:hAnsi="Times New Roman"/>
                <w:lang w:eastAsia="cs-CZ"/>
              </w:rPr>
            </w:pPr>
            <w:del w:id="844" w:author="Nikola Paříková" w:date="2024-05-21T12:46:00Z" w16du:dateUtc="2024-05-21T10:46:00Z">
              <w:r w:rsidRPr="00B76574">
                <w:rPr>
                  <w:rFonts w:ascii="Times New Roman" w:hAnsi="Times New Roman"/>
                  <w:lang w:eastAsia="cs-CZ"/>
                </w:rPr>
                <w:delText>Řešení pracuje s behaviorální analýzou.</w:delText>
              </w:r>
            </w:del>
          </w:p>
          <w:p w14:paraId="46996991" w14:textId="77777777" w:rsidR="00B76574" w:rsidRPr="00B76574" w:rsidRDefault="00B76574" w:rsidP="00B76574">
            <w:pPr>
              <w:widowControl w:val="0"/>
              <w:numPr>
                <w:ilvl w:val="0"/>
                <w:numId w:val="50"/>
              </w:numPr>
              <w:suppressAutoHyphens/>
              <w:spacing w:after="160" w:line="259" w:lineRule="auto"/>
              <w:contextualSpacing/>
              <w:jc w:val="both"/>
              <w:rPr>
                <w:del w:id="845" w:author="Nikola Paříková" w:date="2024-05-21T12:46:00Z" w16du:dateUtc="2024-05-21T10:46:00Z"/>
                <w:rFonts w:ascii="Times New Roman" w:hAnsi="Times New Roman"/>
                <w:lang w:eastAsia="cs-CZ"/>
              </w:rPr>
            </w:pPr>
            <w:del w:id="846" w:author="Nikola Paříková" w:date="2024-05-21T12:46:00Z" w16du:dateUtc="2024-05-21T10:46:00Z">
              <w:r w:rsidRPr="00B76574">
                <w:rPr>
                  <w:rFonts w:ascii="Times New Roman" w:hAnsi="Times New Roman"/>
                  <w:lang w:eastAsia="cs-CZ"/>
                </w:rPr>
                <w:delText>Manuální odeslání vzorku do sandboxu.</w:delText>
              </w:r>
            </w:del>
          </w:p>
          <w:p w14:paraId="0673A776" w14:textId="77777777" w:rsidR="00B76574" w:rsidRPr="00B76574" w:rsidRDefault="00B76574" w:rsidP="00B76574">
            <w:pPr>
              <w:widowControl w:val="0"/>
              <w:numPr>
                <w:ilvl w:val="0"/>
                <w:numId w:val="50"/>
              </w:numPr>
              <w:suppressAutoHyphens/>
              <w:spacing w:after="160" w:line="259" w:lineRule="auto"/>
              <w:contextualSpacing/>
              <w:jc w:val="both"/>
              <w:rPr>
                <w:del w:id="847" w:author="Nikola Paříková" w:date="2024-05-21T12:46:00Z" w16du:dateUtc="2024-05-21T10:46:00Z"/>
                <w:rFonts w:ascii="Times New Roman" w:hAnsi="Times New Roman"/>
                <w:lang w:eastAsia="cs-CZ"/>
              </w:rPr>
            </w:pPr>
            <w:del w:id="848" w:author="Nikola Paříková" w:date="2024-05-21T12:46:00Z" w16du:dateUtc="2024-05-21T10:46:00Z">
              <w:r w:rsidRPr="00B76574">
                <w:rPr>
                  <w:rFonts w:ascii="Times New Roman" w:hAnsi="Times New Roman"/>
                  <w:lang w:eastAsia="cs-CZ"/>
                </w:rPr>
                <w:delText>Funkce cloudového sandboxu je integrována do antimalware produktu (cloudový sandbox nemá vlastního agenta).</w:delText>
              </w:r>
            </w:del>
          </w:p>
          <w:p w14:paraId="1DEC0DCB" w14:textId="77777777" w:rsidR="00B76574" w:rsidRPr="00B76574" w:rsidRDefault="00B76574" w:rsidP="00B76574">
            <w:pPr>
              <w:widowControl w:val="0"/>
              <w:numPr>
                <w:ilvl w:val="0"/>
                <w:numId w:val="50"/>
              </w:numPr>
              <w:suppressAutoHyphens/>
              <w:spacing w:after="160" w:line="259" w:lineRule="auto"/>
              <w:contextualSpacing/>
              <w:jc w:val="both"/>
              <w:rPr>
                <w:del w:id="849" w:author="Nikola Paříková" w:date="2024-05-21T12:46:00Z" w16du:dateUtc="2024-05-21T10:46:00Z"/>
                <w:rFonts w:ascii="Times New Roman" w:hAnsi="Times New Roman"/>
                <w:lang w:eastAsia="cs-CZ"/>
              </w:rPr>
            </w:pPr>
            <w:del w:id="850" w:author="Nikola Paříková" w:date="2024-05-21T12:46:00Z" w16du:dateUtc="2024-05-21T10:46:00Z">
              <w:r w:rsidRPr="00B76574">
                <w:rPr>
                  <w:rFonts w:ascii="Times New Roman" w:hAnsi="Times New Roman"/>
                  <w:lang w:eastAsia="cs-CZ"/>
                </w:rPr>
                <w:delText>Možnost proaktivní ochrany, kdy je potenciální hrozba blokována, dokud není znám výsledek analýzy ze sandboxu.</w:delText>
              </w:r>
            </w:del>
          </w:p>
          <w:p w14:paraId="03D9F9DE" w14:textId="77777777" w:rsidR="00B76574" w:rsidRPr="00B76574" w:rsidRDefault="00B76574" w:rsidP="00B76574">
            <w:pPr>
              <w:widowControl w:val="0"/>
              <w:numPr>
                <w:ilvl w:val="0"/>
                <w:numId w:val="50"/>
              </w:numPr>
              <w:suppressAutoHyphens/>
              <w:spacing w:after="160" w:line="259" w:lineRule="auto"/>
              <w:contextualSpacing/>
              <w:jc w:val="both"/>
              <w:rPr>
                <w:del w:id="851" w:author="Nikola Paříková" w:date="2024-05-21T12:46:00Z" w16du:dateUtc="2024-05-21T10:46:00Z"/>
                <w:rFonts w:ascii="Times New Roman" w:hAnsi="Times New Roman"/>
                <w:lang w:eastAsia="cs-CZ"/>
              </w:rPr>
            </w:pPr>
            <w:del w:id="852" w:author="Nikola Paříková" w:date="2024-05-21T12:46:00Z" w16du:dateUtc="2024-05-21T10:46:00Z">
              <w:r w:rsidRPr="00B76574">
                <w:rPr>
                  <w:rFonts w:ascii="Times New Roman" w:hAnsi="Times New Roman"/>
                  <w:lang w:eastAsia="cs-CZ"/>
                </w:rPr>
                <w:delText>Neomezené množství odesílaných souborů.</w:delText>
              </w:r>
            </w:del>
          </w:p>
          <w:p w14:paraId="5C537A4F" w14:textId="77777777" w:rsidR="00B76574" w:rsidRPr="00B76574" w:rsidRDefault="00B76574" w:rsidP="00B76574">
            <w:pPr>
              <w:widowControl w:val="0"/>
              <w:numPr>
                <w:ilvl w:val="0"/>
                <w:numId w:val="50"/>
              </w:numPr>
              <w:suppressAutoHyphens/>
              <w:spacing w:after="160" w:line="259" w:lineRule="auto"/>
              <w:contextualSpacing/>
              <w:jc w:val="both"/>
              <w:rPr>
                <w:del w:id="853" w:author="Nikola Paříková" w:date="2024-05-21T12:46:00Z" w16du:dateUtc="2024-05-21T10:46:00Z"/>
                <w:rFonts w:ascii="Times New Roman" w:hAnsi="Times New Roman"/>
                <w:lang w:eastAsia="cs-CZ"/>
              </w:rPr>
            </w:pPr>
            <w:del w:id="854" w:author="Nikola Paříková" w:date="2024-05-21T12:46:00Z" w16du:dateUtc="2024-05-21T10:46:00Z">
              <w:r w:rsidRPr="00B76574">
                <w:rPr>
                  <w:rFonts w:ascii="Times New Roman" w:hAnsi="Times New Roman"/>
                  <w:lang w:eastAsia="cs-CZ"/>
                </w:rPr>
                <w:delText>Veškerá komunikace probíhá šifrovaným kanálem.</w:delText>
              </w:r>
            </w:del>
          </w:p>
          <w:p w14:paraId="09881F8A" w14:textId="77777777" w:rsidR="00B76574" w:rsidRPr="00B76574" w:rsidRDefault="00B76574" w:rsidP="00B76574">
            <w:pPr>
              <w:widowControl w:val="0"/>
              <w:numPr>
                <w:ilvl w:val="0"/>
                <w:numId w:val="50"/>
              </w:numPr>
              <w:suppressAutoHyphens/>
              <w:spacing w:after="160" w:line="259" w:lineRule="auto"/>
              <w:contextualSpacing/>
              <w:jc w:val="both"/>
              <w:rPr>
                <w:del w:id="855" w:author="Nikola Paříková" w:date="2024-05-21T12:46:00Z" w16du:dateUtc="2024-05-21T10:46:00Z"/>
                <w:rFonts w:ascii="Times New Roman" w:hAnsi="Times New Roman"/>
                <w:lang w:eastAsia="cs-CZ"/>
              </w:rPr>
            </w:pPr>
            <w:del w:id="856" w:author="Nikola Paříková" w:date="2024-05-21T12:46:00Z" w16du:dateUtc="2024-05-21T10:46:00Z">
              <w:r w:rsidRPr="00B76574">
                <w:rPr>
                  <w:rFonts w:ascii="Times New Roman" w:hAnsi="Times New Roman"/>
                  <w:lang w:eastAsia="cs-CZ"/>
                </w:rPr>
                <w:delText>Webová konzole.</w:delText>
              </w:r>
            </w:del>
          </w:p>
          <w:p w14:paraId="462EA7C1" w14:textId="77777777" w:rsidR="00B76574" w:rsidRPr="00B76574" w:rsidRDefault="00B76574" w:rsidP="00B76574">
            <w:pPr>
              <w:widowControl w:val="0"/>
              <w:numPr>
                <w:ilvl w:val="0"/>
                <w:numId w:val="50"/>
              </w:numPr>
              <w:suppressAutoHyphens/>
              <w:spacing w:after="160" w:line="259" w:lineRule="auto"/>
              <w:contextualSpacing/>
              <w:jc w:val="both"/>
              <w:rPr>
                <w:del w:id="857" w:author="Nikola Paříková" w:date="2024-05-21T12:46:00Z" w16du:dateUtc="2024-05-21T10:46:00Z"/>
                <w:rFonts w:ascii="Times New Roman" w:hAnsi="Times New Roman"/>
                <w:lang w:eastAsia="cs-CZ"/>
              </w:rPr>
            </w:pPr>
            <w:del w:id="858" w:author="Nikola Paříková" w:date="2024-05-21T12:46:00Z" w16du:dateUtc="2024-05-21T10:46:00Z">
              <w:r w:rsidRPr="00B76574">
                <w:rPr>
                  <w:rFonts w:ascii="Times New Roman" w:hAnsi="Times New Roman"/>
                  <w:lang w:eastAsia="cs-CZ"/>
                </w:rPr>
                <w:delText>Administrace v nejpoužívanějších jazycích včetně češtiny.</w:delText>
              </w:r>
            </w:del>
          </w:p>
          <w:p w14:paraId="06E680EA" w14:textId="77777777" w:rsidR="00B76574" w:rsidRPr="00B76574" w:rsidRDefault="00B76574" w:rsidP="00B76574">
            <w:pPr>
              <w:widowControl w:val="0"/>
              <w:numPr>
                <w:ilvl w:val="0"/>
                <w:numId w:val="50"/>
              </w:numPr>
              <w:suppressAutoHyphens/>
              <w:spacing w:after="160" w:line="259" w:lineRule="auto"/>
              <w:contextualSpacing/>
              <w:jc w:val="both"/>
              <w:rPr>
                <w:del w:id="859" w:author="Nikola Paříková" w:date="2024-05-21T12:46:00Z" w16du:dateUtc="2024-05-21T10:46:00Z"/>
                <w:rFonts w:ascii="Times New Roman" w:hAnsi="Times New Roman"/>
                <w:lang w:eastAsia="cs-CZ"/>
              </w:rPr>
            </w:pPr>
            <w:del w:id="860" w:author="Nikola Paříková" w:date="2024-05-21T12:46:00Z" w16du:dateUtc="2024-05-21T10:46:00Z">
              <w:r w:rsidRPr="00B76574">
                <w:rPr>
                  <w:rFonts w:ascii="Times New Roman" w:hAnsi="Times New Roman"/>
                  <w:lang w:eastAsia="cs-CZ"/>
                </w:rPr>
                <w:delText>Možnost nastavení typů odesílaných souborů:</w:delText>
              </w:r>
            </w:del>
          </w:p>
          <w:p w14:paraId="53EC56C4" w14:textId="77777777" w:rsidR="00B76574" w:rsidRPr="00B76574" w:rsidRDefault="00B76574" w:rsidP="00B76574">
            <w:pPr>
              <w:widowControl w:val="0"/>
              <w:numPr>
                <w:ilvl w:val="1"/>
                <w:numId w:val="50"/>
              </w:numPr>
              <w:suppressAutoHyphens/>
              <w:spacing w:after="160" w:line="259" w:lineRule="auto"/>
              <w:contextualSpacing/>
              <w:jc w:val="both"/>
              <w:rPr>
                <w:del w:id="861" w:author="Nikola Paříková" w:date="2024-05-21T12:46:00Z" w16du:dateUtc="2024-05-21T10:46:00Z"/>
                <w:rFonts w:ascii="Times New Roman" w:hAnsi="Times New Roman"/>
                <w:lang w:eastAsia="cs-CZ"/>
              </w:rPr>
            </w:pPr>
            <w:del w:id="862" w:author="Nikola Paříková" w:date="2024-05-21T12:46:00Z" w16du:dateUtc="2024-05-21T10:46:00Z">
              <w:r w:rsidRPr="00B76574">
                <w:rPr>
                  <w:rFonts w:ascii="Times New Roman" w:hAnsi="Times New Roman"/>
                  <w:lang w:eastAsia="cs-CZ"/>
                </w:rPr>
                <w:delText>spustitelné soubory,</w:delText>
              </w:r>
            </w:del>
          </w:p>
          <w:p w14:paraId="2CC97B2A" w14:textId="77777777" w:rsidR="00B76574" w:rsidRPr="00B76574" w:rsidRDefault="00B76574" w:rsidP="00B76574">
            <w:pPr>
              <w:widowControl w:val="0"/>
              <w:numPr>
                <w:ilvl w:val="1"/>
                <w:numId w:val="50"/>
              </w:numPr>
              <w:suppressAutoHyphens/>
              <w:spacing w:after="160" w:line="259" w:lineRule="auto"/>
              <w:contextualSpacing/>
              <w:jc w:val="both"/>
              <w:rPr>
                <w:del w:id="863" w:author="Nikola Paříková" w:date="2024-05-21T12:46:00Z" w16du:dateUtc="2024-05-21T10:46:00Z"/>
                <w:rFonts w:ascii="Times New Roman" w:hAnsi="Times New Roman"/>
                <w:lang w:eastAsia="cs-CZ"/>
              </w:rPr>
            </w:pPr>
            <w:del w:id="864" w:author="Nikola Paříková" w:date="2024-05-21T12:46:00Z" w16du:dateUtc="2024-05-21T10:46:00Z">
              <w:r w:rsidRPr="00B76574">
                <w:rPr>
                  <w:rFonts w:ascii="Times New Roman" w:hAnsi="Times New Roman"/>
                  <w:lang w:eastAsia="cs-CZ"/>
                </w:rPr>
                <w:delText>skripty,</w:delText>
              </w:r>
            </w:del>
          </w:p>
          <w:p w14:paraId="4886CB8E" w14:textId="77777777" w:rsidR="00B76574" w:rsidRPr="00B76574" w:rsidRDefault="00B76574" w:rsidP="00B76574">
            <w:pPr>
              <w:widowControl w:val="0"/>
              <w:numPr>
                <w:ilvl w:val="1"/>
                <w:numId w:val="50"/>
              </w:numPr>
              <w:suppressAutoHyphens/>
              <w:spacing w:after="160" w:line="259" w:lineRule="auto"/>
              <w:contextualSpacing/>
              <w:jc w:val="both"/>
              <w:rPr>
                <w:del w:id="865" w:author="Nikola Paříková" w:date="2024-05-21T12:46:00Z" w16du:dateUtc="2024-05-21T10:46:00Z"/>
                <w:rFonts w:ascii="Times New Roman" w:hAnsi="Times New Roman"/>
                <w:lang w:eastAsia="cs-CZ"/>
              </w:rPr>
            </w:pPr>
            <w:del w:id="866" w:author="Nikola Paříková" w:date="2024-05-21T12:46:00Z" w16du:dateUtc="2024-05-21T10:46:00Z">
              <w:r w:rsidRPr="00B76574">
                <w:rPr>
                  <w:rFonts w:ascii="Times New Roman" w:hAnsi="Times New Roman"/>
                  <w:lang w:eastAsia="cs-CZ"/>
                </w:rPr>
                <w:delText>spam,</w:delText>
              </w:r>
            </w:del>
          </w:p>
          <w:p w14:paraId="763BE37E" w14:textId="77777777" w:rsidR="00B76574" w:rsidRPr="00B76574" w:rsidRDefault="00B76574" w:rsidP="00B76574">
            <w:pPr>
              <w:widowControl w:val="0"/>
              <w:numPr>
                <w:ilvl w:val="1"/>
                <w:numId w:val="50"/>
              </w:numPr>
              <w:suppressAutoHyphens/>
              <w:spacing w:after="160" w:line="259" w:lineRule="auto"/>
              <w:contextualSpacing/>
              <w:jc w:val="both"/>
              <w:rPr>
                <w:del w:id="867" w:author="Nikola Paříková" w:date="2024-05-21T12:46:00Z" w16du:dateUtc="2024-05-21T10:46:00Z"/>
                <w:rFonts w:ascii="Times New Roman" w:hAnsi="Times New Roman"/>
                <w:lang w:eastAsia="cs-CZ"/>
              </w:rPr>
            </w:pPr>
            <w:del w:id="868" w:author="Nikola Paříková" w:date="2024-05-21T12:46:00Z" w16du:dateUtc="2024-05-21T10:46:00Z">
              <w:r w:rsidRPr="00B76574">
                <w:rPr>
                  <w:rFonts w:ascii="Times New Roman" w:hAnsi="Times New Roman"/>
                  <w:lang w:eastAsia="cs-CZ"/>
                </w:rPr>
                <w:delText>dokumenty.</w:delText>
              </w:r>
            </w:del>
          </w:p>
          <w:p w14:paraId="729361F7" w14:textId="77777777" w:rsidR="00B76574" w:rsidRPr="00B76574" w:rsidRDefault="00B76574" w:rsidP="00B76574">
            <w:pPr>
              <w:widowControl w:val="0"/>
              <w:numPr>
                <w:ilvl w:val="0"/>
                <w:numId w:val="50"/>
              </w:numPr>
              <w:suppressAutoHyphens/>
              <w:spacing w:after="160" w:line="259" w:lineRule="auto"/>
              <w:contextualSpacing/>
              <w:jc w:val="both"/>
              <w:rPr>
                <w:del w:id="869" w:author="Nikola Paříková" w:date="2024-05-21T12:46:00Z" w16du:dateUtc="2024-05-21T10:46:00Z"/>
                <w:rFonts w:ascii="Times New Roman" w:hAnsi="Times New Roman"/>
                <w:lang w:eastAsia="cs-CZ"/>
              </w:rPr>
            </w:pPr>
            <w:del w:id="870" w:author="Nikola Paříková" w:date="2024-05-21T12:46:00Z" w16du:dateUtc="2024-05-21T10:46:00Z">
              <w:r w:rsidRPr="00B76574">
                <w:rPr>
                  <w:rFonts w:ascii="Times New Roman" w:hAnsi="Times New Roman"/>
                  <w:lang w:eastAsia="cs-CZ"/>
                </w:rPr>
                <w:delText>Přehled o veškerých odeslaných souborech ve správcovské konzoli.</w:delText>
              </w:r>
            </w:del>
          </w:p>
          <w:p w14:paraId="1B22310D" w14:textId="77777777" w:rsidR="00B76574" w:rsidRPr="00B76574" w:rsidRDefault="00B76574" w:rsidP="00B76574">
            <w:pPr>
              <w:widowControl w:val="0"/>
              <w:numPr>
                <w:ilvl w:val="0"/>
                <w:numId w:val="50"/>
              </w:numPr>
              <w:suppressAutoHyphens/>
              <w:spacing w:after="160" w:line="259" w:lineRule="auto"/>
              <w:contextualSpacing/>
              <w:jc w:val="both"/>
              <w:rPr>
                <w:del w:id="871" w:author="Nikola Paříková" w:date="2024-05-21T12:46:00Z" w16du:dateUtc="2024-05-21T10:46:00Z"/>
                <w:rFonts w:ascii="Times New Roman" w:hAnsi="Times New Roman"/>
                <w:lang w:eastAsia="cs-CZ"/>
              </w:rPr>
            </w:pPr>
            <w:del w:id="872" w:author="Nikola Paříková" w:date="2024-05-21T12:46:00Z" w16du:dateUtc="2024-05-21T10:46:00Z">
              <w:r w:rsidRPr="00B76574">
                <w:rPr>
                  <w:rFonts w:ascii="Times New Roman" w:hAnsi="Times New Roman"/>
                  <w:lang w:eastAsia="cs-CZ"/>
                </w:rPr>
                <w:delText>Nastavení per zařízení &amp; per skupina.</w:delText>
              </w:r>
            </w:del>
          </w:p>
          <w:p w14:paraId="09C07DFE" w14:textId="77777777" w:rsidR="00B76574" w:rsidRPr="00B76574" w:rsidRDefault="00B76574" w:rsidP="00B76574">
            <w:pPr>
              <w:widowControl w:val="0"/>
              <w:numPr>
                <w:ilvl w:val="0"/>
                <w:numId w:val="50"/>
              </w:numPr>
              <w:suppressAutoHyphens/>
              <w:spacing w:after="160" w:line="259" w:lineRule="auto"/>
              <w:contextualSpacing/>
              <w:jc w:val="both"/>
              <w:rPr>
                <w:del w:id="873" w:author="Nikola Paříková" w:date="2024-05-21T12:46:00Z" w16du:dateUtc="2024-05-21T10:46:00Z"/>
                <w:rFonts w:ascii="Times New Roman" w:hAnsi="Times New Roman"/>
                <w:lang w:eastAsia="cs-CZ"/>
              </w:rPr>
            </w:pPr>
            <w:del w:id="874" w:author="Nikola Paříková" w:date="2024-05-21T12:46:00Z" w16du:dateUtc="2024-05-21T10:46:00Z">
              <w:r w:rsidRPr="00B76574">
                <w:rPr>
                  <w:rFonts w:ascii="Times New Roman" w:hAnsi="Times New Roman"/>
                  <w:lang w:eastAsia="cs-CZ"/>
                </w:rPr>
                <w:delText>Možnost nastavit na výsledek sandboxu výjimku.</w:delText>
              </w:r>
            </w:del>
          </w:p>
          <w:p w14:paraId="38AE2A94" w14:textId="77777777" w:rsidR="00B76574" w:rsidRPr="00B76574" w:rsidRDefault="00B76574" w:rsidP="00B76574">
            <w:pPr>
              <w:widowControl w:val="0"/>
              <w:numPr>
                <w:ilvl w:val="0"/>
                <w:numId w:val="50"/>
              </w:numPr>
              <w:suppressAutoHyphens/>
              <w:spacing w:after="160" w:line="259" w:lineRule="auto"/>
              <w:contextualSpacing/>
              <w:jc w:val="both"/>
              <w:rPr>
                <w:del w:id="875" w:author="Nikola Paříková" w:date="2024-05-21T12:46:00Z" w16du:dateUtc="2024-05-21T10:46:00Z"/>
                <w:rFonts w:ascii="Times New Roman" w:hAnsi="Times New Roman"/>
                <w:lang w:eastAsia="cs-CZ"/>
              </w:rPr>
            </w:pPr>
            <w:del w:id="876" w:author="Nikola Paříková" w:date="2024-05-21T12:46:00Z" w16du:dateUtc="2024-05-21T10:46:00Z">
              <w:r w:rsidRPr="00B76574">
                <w:rPr>
                  <w:rFonts w:ascii="Times New Roman" w:hAnsi="Times New Roman"/>
                  <w:lang w:eastAsia="cs-CZ"/>
                </w:rPr>
                <w:delText>Zaslání e-mailové notifikace v případě nalezení škodlivého kódu.</w:delText>
              </w:r>
            </w:del>
          </w:p>
          <w:p w14:paraId="0CA4372D" w14:textId="77777777" w:rsidR="00B76574" w:rsidRPr="00B76574" w:rsidRDefault="00B76574" w:rsidP="00B76574">
            <w:pPr>
              <w:widowControl w:val="0"/>
              <w:numPr>
                <w:ilvl w:val="0"/>
                <w:numId w:val="50"/>
              </w:numPr>
              <w:suppressAutoHyphens/>
              <w:spacing w:after="160" w:line="259" w:lineRule="auto"/>
              <w:contextualSpacing/>
              <w:jc w:val="both"/>
              <w:rPr>
                <w:del w:id="877" w:author="Nikola Paříková" w:date="2024-05-21T12:46:00Z" w16du:dateUtc="2024-05-21T10:46:00Z"/>
                <w:rFonts w:ascii="Times New Roman" w:hAnsi="Times New Roman"/>
                <w:lang w:eastAsia="cs-CZ"/>
              </w:rPr>
            </w:pPr>
            <w:del w:id="878" w:author="Nikola Paříková" w:date="2024-05-21T12:46:00Z" w16du:dateUtc="2024-05-21T10:46:00Z">
              <w:r w:rsidRPr="00B76574">
                <w:rPr>
                  <w:rFonts w:ascii="Times New Roman" w:hAnsi="Times New Roman"/>
                  <w:lang w:eastAsia="cs-CZ"/>
                </w:rPr>
                <w:delText>Správa karantény s možností vzdáleného vymazání / obnovení / obnovení a vyloučení objektu z detekce.</w:delText>
              </w:r>
            </w:del>
          </w:p>
          <w:p w14:paraId="7E18B8BF" w14:textId="12E570CC" w:rsidR="00723B6F" w:rsidRDefault="00B76574" w:rsidP="00723B6F">
            <w:pPr>
              <w:pStyle w:val="Odstavecseseznamem"/>
              <w:widowControl w:val="0"/>
              <w:numPr>
                <w:ilvl w:val="0"/>
                <w:numId w:val="51"/>
              </w:numPr>
              <w:suppressLineNumbers/>
              <w:suppressAutoHyphens/>
              <w:contextualSpacing/>
              <w:jc w:val="both"/>
              <w:rPr>
                <w:ins w:id="879" w:author="Nikola Paříková" w:date="2024-05-21T12:46:00Z" w16du:dateUtc="2024-05-21T10:46:00Z"/>
                <w:rFonts w:ascii="Times New Roman" w:hAnsi="Times New Roman"/>
              </w:rPr>
            </w:pPr>
            <w:del w:id="880" w:author="Nikola Paříková" w:date="2024-05-21T12:46:00Z" w16du:dateUtc="2024-05-21T10:46:00Z">
              <w:r w:rsidRPr="00B76574">
                <w:rPr>
                  <w:rFonts w:ascii="Times New Roman" w:hAnsi="Times New Roman"/>
                  <w:lang w:eastAsia="cs-CZ"/>
                </w:rPr>
                <w:delText>Server/proxy architektura pro síťovou pružnost – snížení zátěže.</w:delText>
              </w:r>
            </w:del>
            <w:ins w:id="881" w:author="Nikola Paříková" w:date="2024-05-21T12:46:00Z" w16du:dateUtc="2024-05-21T10:46:00Z">
              <w:r w:rsidR="00723B6F">
                <w:rPr>
                  <w:rFonts w:ascii="Times New Roman" w:hAnsi="Times New Roman"/>
                </w:rPr>
                <w:t>Metoda detekce kybernetických útoků na základě rozpoznání anomálií v síťovém provozu. Anomálie jsou detekovány porovnáním aktuálního chování vůči chování za minulé období. Detekce minimálně pro jednotlivá zařízení v síti, pro jednotlivé služby v síti a pro jednotlivé podsítě.</w:t>
              </w:r>
            </w:ins>
          </w:p>
          <w:p w14:paraId="15747425" w14:textId="77777777" w:rsidR="00723B6F" w:rsidRDefault="00723B6F" w:rsidP="00723B6F">
            <w:pPr>
              <w:pStyle w:val="Odstavecseseznamem"/>
              <w:widowControl w:val="0"/>
              <w:numPr>
                <w:ilvl w:val="0"/>
                <w:numId w:val="51"/>
              </w:numPr>
              <w:suppressLineNumbers/>
              <w:suppressAutoHyphens/>
              <w:contextualSpacing/>
              <w:jc w:val="both"/>
              <w:rPr>
                <w:ins w:id="882" w:author="Nikola Paříková" w:date="2024-05-21T12:46:00Z" w16du:dateUtc="2024-05-21T10:46:00Z"/>
                <w:rFonts w:ascii="Times New Roman" w:hAnsi="Times New Roman"/>
              </w:rPr>
            </w:pPr>
            <w:ins w:id="883" w:author="Nikola Paříková" w:date="2024-05-21T12:46:00Z" w16du:dateUtc="2024-05-21T10:46:00Z">
              <w:r>
                <w:rPr>
                  <w:rFonts w:ascii="Times New Roman" w:hAnsi="Times New Roman"/>
                </w:rPr>
                <w:t>Detekce na základě modelování koncových hostů. Detekce odchylek od predikovaného chování dle historického modelu chování všech hostů v síti, všech služeb na každém hostu v síti a jednotlivých podsítí.</w:t>
              </w:r>
            </w:ins>
          </w:p>
          <w:p w14:paraId="2F98738D" w14:textId="77777777" w:rsidR="00723B6F" w:rsidRDefault="00723B6F" w:rsidP="00723B6F">
            <w:pPr>
              <w:pStyle w:val="Odstavecseseznamem"/>
              <w:widowControl w:val="0"/>
              <w:numPr>
                <w:ilvl w:val="0"/>
                <w:numId w:val="51"/>
              </w:numPr>
              <w:suppressLineNumbers/>
              <w:suppressAutoHyphens/>
              <w:contextualSpacing/>
              <w:jc w:val="both"/>
              <w:rPr>
                <w:ins w:id="884" w:author="Nikola Paříková" w:date="2024-05-21T12:46:00Z" w16du:dateUtc="2024-05-21T10:46:00Z"/>
                <w:rFonts w:ascii="Times New Roman" w:hAnsi="Times New Roman"/>
              </w:rPr>
            </w:pPr>
            <w:ins w:id="885" w:author="Nikola Paříková" w:date="2024-05-21T12:46:00Z" w16du:dateUtc="2024-05-21T10:46:00Z">
              <w:r>
                <w:rPr>
                  <w:rFonts w:ascii="Times New Roman" w:hAnsi="Times New Roman"/>
                </w:rPr>
                <w:t>Metoda detekce kybernetických útoků na základě síťové behaviorální analýzy komunikace, tj. detekce vzorů chování za pomoci detekčních pravidel.</w:t>
              </w:r>
            </w:ins>
          </w:p>
          <w:p w14:paraId="0695C656" w14:textId="77777777" w:rsidR="00723B6F" w:rsidRDefault="00723B6F" w:rsidP="00723B6F">
            <w:pPr>
              <w:pStyle w:val="Odstavecseseznamem"/>
              <w:widowControl w:val="0"/>
              <w:numPr>
                <w:ilvl w:val="0"/>
                <w:numId w:val="51"/>
              </w:numPr>
              <w:suppressLineNumbers/>
              <w:suppressAutoHyphens/>
              <w:contextualSpacing/>
              <w:jc w:val="both"/>
              <w:rPr>
                <w:ins w:id="886" w:author="Nikola Paříková" w:date="2024-05-21T12:46:00Z" w16du:dateUtc="2024-05-21T10:46:00Z"/>
                <w:rFonts w:ascii="Times New Roman" w:hAnsi="Times New Roman"/>
              </w:rPr>
            </w:pPr>
            <w:ins w:id="887" w:author="Nikola Paříková" w:date="2024-05-21T12:46:00Z" w16du:dateUtc="2024-05-21T10:46:00Z">
              <w:r>
                <w:rPr>
                  <w:rFonts w:ascii="Times New Roman" w:hAnsi="Times New Roman"/>
                </w:rPr>
                <w:t>Detekce opakujícího se chování se zpětnou analýzou každého hosta a každé služby alespoň 6 hodin.</w:t>
              </w:r>
            </w:ins>
          </w:p>
          <w:p w14:paraId="3AE68A1D" w14:textId="77777777" w:rsidR="00723B6F" w:rsidRDefault="00723B6F" w:rsidP="00723B6F">
            <w:pPr>
              <w:pStyle w:val="Odstavecseseznamem"/>
              <w:widowControl w:val="0"/>
              <w:numPr>
                <w:ilvl w:val="0"/>
                <w:numId w:val="51"/>
              </w:numPr>
              <w:suppressLineNumbers/>
              <w:suppressAutoHyphens/>
              <w:contextualSpacing/>
              <w:jc w:val="both"/>
              <w:rPr>
                <w:ins w:id="888" w:author="Nikola Paříková" w:date="2024-05-21T12:46:00Z" w16du:dateUtc="2024-05-21T10:46:00Z"/>
                <w:rFonts w:ascii="Times New Roman" w:hAnsi="Times New Roman"/>
              </w:rPr>
            </w:pPr>
            <w:ins w:id="889" w:author="Nikola Paříková" w:date="2024-05-21T12:46:00Z" w16du:dateUtc="2024-05-21T10:46:00Z">
              <w:r>
                <w:rPr>
                  <w:rFonts w:ascii="Times New Roman" w:hAnsi="Times New Roman"/>
                </w:rPr>
                <w:t>Metoda detekce porušení interních bezpečnostních politik za pomocí síťové behaviorální analýzy cílená na dodržování politikou definovaných komunikačních matic a komunikačních vektorů.</w:t>
              </w:r>
            </w:ins>
          </w:p>
          <w:p w14:paraId="394D4F34" w14:textId="77777777" w:rsidR="00723B6F" w:rsidRDefault="00723B6F" w:rsidP="00723B6F">
            <w:pPr>
              <w:pStyle w:val="Odstavecseseznamem"/>
              <w:widowControl w:val="0"/>
              <w:numPr>
                <w:ilvl w:val="0"/>
                <w:numId w:val="51"/>
              </w:numPr>
              <w:suppressLineNumbers/>
              <w:suppressAutoHyphens/>
              <w:contextualSpacing/>
              <w:jc w:val="both"/>
              <w:rPr>
                <w:ins w:id="890" w:author="Nikola Paříková" w:date="2024-05-21T12:46:00Z" w16du:dateUtc="2024-05-21T10:46:00Z"/>
                <w:rFonts w:ascii="Times New Roman" w:hAnsi="Times New Roman"/>
              </w:rPr>
            </w:pPr>
            <w:ins w:id="891" w:author="Nikola Paříková" w:date="2024-05-21T12:46:00Z" w16du:dateUtc="2024-05-21T10:46:00Z">
              <w:r>
                <w:rPr>
                  <w:rFonts w:ascii="Times New Roman" w:hAnsi="Times New Roman"/>
                </w:rPr>
                <w:t>Metoda detekce kybernetických útoků na základě síťové behaviorální analýzy cílené na rozpoznání strojového a lidského chování v dlouhodobých časových intervalech.</w:t>
              </w:r>
            </w:ins>
          </w:p>
          <w:p w14:paraId="65E46178" w14:textId="77777777" w:rsidR="00723B6F" w:rsidRDefault="00723B6F" w:rsidP="00723B6F">
            <w:pPr>
              <w:pStyle w:val="Odstavecseseznamem"/>
              <w:widowControl w:val="0"/>
              <w:numPr>
                <w:ilvl w:val="0"/>
                <w:numId w:val="51"/>
              </w:numPr>
              <w:suppressLineNumbers/>
              <w:suppressAutoHyphens/>
              <w:contextualSpacing/>
              <w:jc w:val="both"/>
              <w:rPr>
                <w:ins w:id="892" w:author="Nikola Paříková" w:date="2024-05-21T12:46:00Z" w16du:dateUtc="2024-05-21T10:46:00Z"/>
                <w:rFonts w:ascii="Times New Roman" w:hAnsi="Times New Roman"/>
              </w:rPr>
            </w:pPr>
            <w:ins w:id="893" w:author="Nikola Paříková" w:date="2024-05-21T12:46:00Z" w16du:dateUtc="2024-05-21T10:46:00Z">
              <w:r>
                <w:rPr>
                  <w:rFonts w:ascii="Times New Roman" w:hAnsi="Times New Roman"/>
                </w:rPr>
                <w:t>Metoda pro detekci aplikačních a síťových výkonnostních problémů a anomálií za pomoci analýzy síťových výkonnostních metrik (alespoň. RTT, ART).</w:t>
              </w:r>
            </w:ins>
          </w:p>
          <w:p w14:paraId="057C21CC" w14:textId="77777777" w:rsidR="00723B6F" w:rsidRDefault="00723B6F" w:rsidP="00723B6F">
            <w:pPr>
              <w:pStyle w:val="Odstavecseseznamem"/>
              <w:widowControl w:val="0"/>
              <w:numPr>
                <w:ilvl w:val="0"/>
                <w:numId w:val="51"/>
              </w:numPr>
              <w:suppressLineNumbers/>
              <w:suppressAutoHyphens/>
              <w:contextualSpacing/>
              <w:jc w:val="both"/>
              <w:rPr>
                <w:ins w:id="894" w:author="Nikola Paříková" w:date="2024-05-21T12:46:00Z" w16du:dateUtc="2024-05-21T10:46:00Z"/>
                <w:rFonts w:ascii="Times New Roman" w:hAnsi="Times New Roman"/>
              </w:rPr>
            </w:pPr>
            <w:ins w:id="895" w:author="Nikola Paříková" w:date="2024-05-21T12:46:00Z" w16du:dateUtc="2024-05-21T10:46:00Z">
              <w:r>
                <w:rPr>
                  <w:rFonts w:ascii="Times New Roman" w:hAnsi="Times New Roman"/>
                </w:rPr>
                <w:t xml:space="preserve">Metoda detekce kybernetických útoků na základě automaticky a pravidelně aktualizovaných detekčních signatur známých hrozeb typu </w:t>
              </w:r>
              <w:proofErr w:type="spellStart"/>
              <w:r>
                <w:rPr>
                  <w:rFonts w:ascii="Times New Roman" w:hAnsi="Times New Roman"/>
                </w:rPr>
                <w:t>Snort</w:t>
              </w:r>
              <w:proofErr w:type="spellEnd"/>
              <w:r>
                <w:rPr>
                  <w:rFonts w:ascii="Times New Roman" w:hAnsi="Times New Roman"/>
                </w:rPr>
                <w:t>. Aplikace obsahuje alespoň 30.000 aktivních detekčních signatur.</w:t>
              </w:r>
            </w:ins>
          </w:p>
          <w:p w14:paraId="0629437D" w14:textId="77777777" w:rsidR="00723B6F" w:rsidRDefault="00723B6F" w:rsidP="00723B6F">
            <w:pPr>
              <w:pStyle w:val="Odstavecseseznamem"/>
              <w:widowControl w:val="0"/>
              <w:numPr>
                <w:ilvl w:val="0"/>
                <w:numId w:val="51"/>
              </w:numPr>
              <w:suppressLineNumbers/>
              <w:suppressAutoHyphens/>
              <w:contextualSpacing/>
              <w:jc w:val="both"/>
              <w:rPr>
                <w:ins w:id="896" w:author="Nikola Paříková" w:date="2024-05-21T12:46:00Z" w16du:dateUtc="2024-05-21T10:46:00Z"/>
                <w:rFonts w:ascii="Times New Roman" w:hAnsi="Times New Roman"/>
              </w:rPr>
            </w:pPr>
            <w:ins w:id="897" w:author="Nikola Paříková" w:date="2024-05-21T12:46:00Z" w16du:dateUtc="2024-05-21T10:46:00Z">
              <w:r>
                <w:rPr>
                  <w:rFonts w:ascii="Times New Roman" w:hAnsi="Times New Roman"/>
                </w:rPr>
                <w:t xml:space="preserve">Detekční signatury rozděleny do kategorií dle zaměření detekce na určitý typ kybernetické hrozby. Například: Trojan, </w:t>
              </w:r>
              <w:proofErr w:type="spellStart"/>
              <w:r>
                <w:rPr>
                  <w:rFonts w:ascii="Times New Roman" w:hAnsi="Times New Roman"/>
                </w:rPr>
                <w:t>Exploit</w:t>
              </w:r>
              <w:proofErr w:type="spellEnd"/>
              <w:r>
                <w:rPr>
                  <w:rFonts w:ascii="Times New Roman" w:hAnsi="Times New Roman"/>
                </w:rPr>
                <w:t>, Webové útoky, Malware, Mobilní malware, zneužití zranitelnosti dle CVE kódu, atd.</w:t>
              </w:r>
            </w:ins>
          </w:p>
          <w:p w14:paraId="780EC49C" w14:textId="77777777" w:rsidR="00723B6F" w:rsidRDefault="00723B6F" w:rsidP="00723B6F">
            <w:pPr>
              <w:pStyle w:val="Odstavecseseznamem"/>
              <w:widowControl w:val="0"/>
              <w:numPr>
                <w:ilvl w:val="0"/>
                <w:numId w:val="51"/>
              </w:numPr>
              <w:suppressLineNumbers/>
              <w:suppressAutoHyphens/>
              <w:contextualSpacing/>
              <w:jc w:val="both"/>
              <w:rPr>
                <w:ins w:id="898" w:author="Nikola Paříková" w:date="2024-05-21T12:46:00Z" w16du:dateUtc="2024-05-21T10:46:00Z"/>
                <w:rFonts w:ascii="Times New Roman" w:hAnsi="Times New Roman"/>
              </w:rPr>
            </w:pPr>
            <w:ins w:id="899" w:author="Nikola Paříková" w:date="2024-05-21T12:46:00Z" w16du:dateUtc="2024-05-21T10:46:00Z">
              <w:r>
                <w:rPr>
                  <w:rFonts w:ascii="Times New Roman" w:hAnsi="Times New Roman"/>
                </w:rPr>
                <w:t>Vytváření a nasazení vlastních signatur pro detekci určitého vzoru v obsahu komunikace v jazyce, který je obdobný (nemusí být identický, ale má obdobné možnosti), jako je jazyk pro psaní pravidel pro SNORT.</w:t>
              </w:r>
            </w:ins>
          </w:p>
          <w:p w14:paraId="69998955" w14:textId="77777777" w:rsidR="00723B6F" w:rsidRDefault="00723B6F" w:rsidP="00723B6F">
            <w:pPr>
              <w:pStyle w:val="Odstavecseseznamem"/>
              <w:widowControl w:val="0"/>
              <w:numPr>
                <w:ilvl w:val="0"/>
                <w:numId w:val="51"/>
              </w:numPr>
              <w:suppressLineNumbers/>
              <w:suppressAutoHyphens/>
              <w:contextualSpacing/>
              <w:jc w:val="both"/>
              <w:rPr>
                <w:ins w:id="900" w:author="Nikola Paříková" w:date="2024-05-21T12:46:00Z" w16du:dateUtc="2024-05-21T10:46:00Z"/>
                <w:rFonts w:ascii="Times New Roman" w:hAnsi="Times New Roman"/>
              </w:rPr>
            </w:pPr>
            <w:ins w:id="901" w:author="Nikola Paříková" w:date="2024-05-21T12:46:00Z" w16du:dateUtc="2024-05-21T10:46:00Z">
              <w:r>
                <w:rPr>
                  <w:rFonts w:ascii="Times New Roman" w:hAnsi="Times New Roman"/>
                </w:rPr>
                <w:t>Analýza plného obsahu komunikace pomocí DPI (</w:t>
              </w:r>
              <w:proofErr w:type="spellStart"/>
              <w:r>
                <w:rPr>
                  <w:rFonts w:ascii="Times New Roman" w:hAnsi="Times New Roman"/>
                </w:rPr>
                <w:t>Deep</w:t>
              </w:r>
              <w:proofErr w:type="spellEnd"/>
              <w:r>
                <w:rPr>
                  <w:rFonts w:ascii="Times New Roman" w:hAnsi="Times New Roman"/>
                </w:rPr>
                <w:t xml:space="preserve"> Packet </w:t>
              </w:r>
              <w:proofErr w:type="spellStart"/>
              <w:r>
                <w:rPr>
                  <w:rFonts w:ascii="Times New Roman" w:hAnsi="Times New Roman"/>
                </w:rPr>
                <w:t>Inspection</w:t>
              </w:r>
              <w:proofErr w:type="spellEnd"/>
              <w:r>
                <w:rPr>
                  <w:rFonts w:ascii="Times New Roman" w:hAnsi="Times New Roman"/>
                </w:rPr>
                <w:t>). Nejedná se o analýzy jen zaznamenaných metadat komunikace.</w:t>
              </w:r>
            </w:ins>
          </w:p>
          <w:p w14:paraId="42367B0A" w14:textId="77777777" w:rsidR="00723B6F" w:rsidRDefault="00723B6F" w:rsidP="00723B6F">
            <w:pPr>
              <w:pStyle w:val="Odstavecseseznamem"/>
              <w:widowControl w:val="0"/>
              <w:numPr>
                <w:ilvl w:val="0"/>
                <w:numId w:val="51"/>
              </w:numPr>
              <w:suppressLineNumbers/>
              <w:suppressAutoHyphens/>
              <w:contextualSpacing/>
              <w:jc w:val="both"/>
              <w:rPr>
                <w:rFonts w:ascii="Times New Roman" w:hAnsi="Times New Roman"/>
                <w:rPrChange w:id="902" w:author="Nikola Paříková" w:date="2024-05-21T12:46:00Z" w16du:dateUtc="2024-05-21T10:46:00Z">
                  <w:rPr>
                    <w:rFonts w:ascii="Times New Roman" w:hAnsi="Times New Roman"/>
                    <w:color w:val="000000"/>
                  </w:rPr>
                </w:rPrChange>
              </w:rPr>
              <w:pPrChange w:id="903" w:author="Nikola Paříková" w:date="2024-05-21T12:46:00Z" w16du:dateUtc="2024-05-21T10:46:00Z">
                <w:pPr>
                  <w:widowControl w:val="0"/>
                  <w:numPr>
                    <w:numId w:val="50"/>
                  </w:numPr>
                  <w:suppressAutoHyphens/>
                  <w:spacing w:after="160" w:line="259" w:lineRule="auto"/>
                  <w:ind w:left="360" w:hanging="360"/>
                  <w:contextualSpacing/>
                  <w:jc w:val="both"/>
                </w:pPr>
              </w:pPrChange>
            </w:pPr>
            <w:ins w:id="904" w:author="Nikola Paříková" w:date="2024-05-21T12:46:00Z" w16du:dateUtc="2024-05-21T10:46:00Z">
              <w:r>
                <w:rPr>
                  <w:rFonts w:ascii="Times New Roman" w:hAnsi="Times New Roman"/>
                </w:rPr>
                <w:t xml:space="preserve">Aplikace poskytuje možnost vytváření vlastních detekčních signatur ekvivalentních s typem </w:t>
              </w:r>
              <w:proofErr w:type="spellStart"/>
              <w:r>
                <w:rPr>
                  <w:rFonts w:ascii="Times New Roman" w:hAnsi="Times New Roman"/>
                </w:rPr>
                <w:t>Snort</w:t>
              </w:r>
              <w:proofErr w:type="spellEnd"/>
              <w:r>
                <w:rPr>
                  <w:rFonts w:ascii="Times New Roman" w:hAnsi="Times New Roman"/>
                </w:rPr>
                <w:t>.</w:t>
              </w:r>
            </w:ins>
          </w:p>
        </w:tc>
      </w:tr>
      <w:tr w:rsidR="00723B6F" w14:paraId="13AEC9E3" w14:textId="77777777" w:rsidTr="00E65D16">
        <w:trPr>
          <w:trHeight w:val="628"/>
        </w:trPr>
        <w:tc>
          <w:tcPr>
            <w:tcW w:w="2694" w:type="dxa"/>
            <w:tcBorders>
              <w:top w:val="single" w:sz="4" w:space="0" w:color="000000"/>
              <w:left w:val="single" w:sz="4" w:space="0" w:color="000000"/>
              <w:bottom w:val="single" w:sz="4" w:space="0" w:color="000000"/>
              <w:right w:val="nil"/>
            </w:tcBorders>
            <w:hideMark/>
            <w:tcPrChange w:id="905" w:author="Nikola Paříková" w:date="2024-05-21T12:46:00Z" w16du:dateUtc="2024-05-21T10:46:00Z">
              <w:tcPr>
                <w:tcW w:w="2694" w:type="dxa"/>
                <w:tcBorders>
                  <w:top w:val="single" w:sz="4" w:space="0" w:color="000000"/>
                  <w:left w:val="single" w:sz="4" w:space="0" w:color="000000"/>
                  <w:bottom w:val="single" w:sz="4" w:space="0" w:color="000000"/>
                </w:tcBorders>
                <w:hideMark/>
              </w:tcPr>
            </w:tcPrChange>
          </w:tcPr>
          <w:p w14:paraId="097A4EA5" w14:textId="1621143D" w:rsidR="00723B6F" w:rsidRDefault="00B76574" w:rsidP="00E65D16">
            <w:pPr>
              <w:suppressLineNumbers/>
              <w:rPr>
                <w:rFonts w:ascii="Times New Roman" w:hAnsi="Times New Roman"/>
                <w:rPrChange w:id="906" w:author="Nikola Paříková" w:date="2024-05-21T12:46:00Z" w16du:dateUtc="2024-05-21T10:46:00Z">
                  <w:rPr>
                    <w:rFonts w:ascii="Times New Roman" w:hAnsi="Times New Roman"/>
                    <w:color w:val="000000"/>
                  </w:rPr>
                </w:rPrChange>
              </w:rPr>
              <w:pPrChange w:id="907" w:author="Nikola Paříková" w:date="2024-05-21T12:46:00Z" w16du:dateUtc="2024-05-21T10:46:00Z">
                <w:pPr>
                  <w:widowControl w:val="0"/>
                  <w:suppressLineNumbers/>
                  <w:suppressAutoHyphens/>
                  <w:spacing w:after="0" w:line="240" w:lineRule="auto"/>
                  <w:jc w:val="both"/>
                </w:pPr>
              </w:pPrChange>
            </w:pPr>
            <w:del w:id="908" w:author="Nikola Paříková" w:date="2024-05-21T12:46:00Z" w16du:dateUtc="2024-05-21T10:46:00Z">
              <w:r w:rsidRPr="00B76574">
                <w:rPr>
                  <w:rFonts w:ascii="Times New Roman" w:eastAsia="Segoe UI" w:hAnsi="Times New Roman"/>
                  <w:color w:val="000000"/>
                  <w:lang w:eastAsia="zh-CN" w:bidi="hi-IN"/>
                </w:rPr>
                <w:delText>SW pro odhalení škodlivé, či podezřelé aktivity</w:delText>
              </w:r>
            </w:del>
            <w:ins w:id="909" w:author="Nikola Paříková" w:date="2024-05-21T12:46:00Z" w16du:dateUtc="2024-05-21T10:46:00Z">
              <w:r w:rsidR="00723B6F">
                <w:rPr>
                  <w:rFonts w:ascii="Times New Roman" w:hAnsi="Times New Roman"/>
                </w:rPr>
                <w:t>Detekční schopnosti</w:t>
              </w:r>
            </w:ins>
          </w:p>
        </w:tc>
        <w:tc>
          <w:tcPr>
            <w:tcW w:w="6939" w:type="dxa"/>
            <w:tcBorders>
              <w:top w:val="single" w:sz="4" w:space="0" w:color="000000"/>
              <w:left w:val="single" w:sz="4" w:space="0" w:color="000000"/>
              <w:bottom w:val="single" w:sz="4" w:space="0" w:color="000000"/>
              <w:right w:val="single" w:sz="4" w:space="0" w:color="000000"/>
            </w:tcBorders>
            <w:hideMark/>
            <w:tcPrChange w:id="910" w:author="Nikola Paříková" w:date="2024-05-21T12:46:00Z" w16du:dateUtc="2024-05-21T10:46:00Z">
              <w:tcPr>
                <w:tcW w:w="6939" w:type="dxa"/>
                <w:tcBorders>
                  <w:top w:val="single" w:sz="4" w:space="0" w:color="000000"/>
                  <w:left w:val="single" w:sz="4" w:space="0" w:color="000000"/>
                  <w:bottom w:val="single" w:sz="4" w:space="0" w:color="000000"/>
                  <w:right w:val="single" w:sz="4" w:space="0" w:color="000000"/>
                </w:tcBorders>
                <w:vAlign w:val="center"/>
                <w:hideMark/>
              </w:tcPr>
            </w:tcPrChange>
          </w:tcPr>
          <w:p w14:paraId="0E1217D1" w14:textId="77777777" w:rsidR="00B76574" w:rsidRPr="00B76574" w:rsidRDefault="00B76574" w:rsidP="00B76574">
            <w:pPr>
              <w:widowControl w:val="0"/>
              <w:numPr>
                <w:ilvl w:val="0"/>
                <w:numId w:val="50"/>
              </w:numPr>
              <w:suppressAutoHyphens/>
              <w:spacing w:after="160" w:line="259" w:lineRule="auto"/>
              <w:contextualSpacing/>
              <w:jc w:val="both"/>
              <w:rPr>
                <w:del w:id="911" w:author="Nikola Paříková" w:date="2024-05-21T12:46:00Z" w16du:dateUtc="2024-05-21T10:46:00Z"/>
                <w:rFonts w:ascii="Times New Roman" w:hAnsi="Times New Roman"/>
                <w:lang w:eastAsia="cs-CZ"/>
              </w:rPr>
            </w:pPr>
            <w:del w:id="912" w:author="Nikola Paříková" w:date="2024-05-21T12:46:00Z" w16du:dateUtc="2024-05-21T10:46:00Z">
              <w:r w:rsidRPr="00B76574">
                <w:rPr>
                  <w:rFonts w:ascii="Times New Roman" w:hAnsi="Times New Roman"/>
                  <w:lang w:eastAsia="cs-CZ"/>
                </w:rPr>
                <w:delText>Vzhledem k nutnosti zvýšení kybernetické bezpečnosti úřadu požadujeme dodání komplexního SW pro odhalení škodlivé, či podezřelé aktivity tzv. EDR.</w:delText>
              </w:r>
            </w:del>
          </w:p>
          <w:p w14:paraId="6728747B" w14:textId="77777777" w:rsidR="00B76574" w:rsidRPr="00B76574" w:rsidRDefault="00B76574" w:rsidP="00B76574">
            <w:pPr>
              <w:widowControl w:val="0"/>
              <w:numPr>
                <w:ilvl w:val="0"/>
                <w:numId w:val="50"/>
              </w:numPr>
              <w:suppressAutoHyphens/>
              <w:spacing w:after="160" w:line="259" w:lineRule="auto"/>
              <w:contextualSpacing/>
              <w:jc w:val="both"/>
              <w:rPr>
                <w:del w:id="913" w:author="Nikola Paříková" w:date="2024-05-21T12:46:00Z" w16du:dateUtc="2024-05-21T10:46:00Z"/>
                <w:rFonts w:ascii="Times New Roman" w:hAnsi="Times New Roman"/>
                <w:lang w:eastAsia="cs-CZ"/>
              </w:rPr>
            </w:pPr>
            <w:del w:id="914" w:author="Nikola Paříková" w:date="2024-05-21T12:46:00Z" w16du:dateUtc="2024-05-21T10:46:00Z">
              <w:r w:rsidRPr="00B76574">
                <w:rPr>
                  <w:rFonts w:ascii="Times New Roman" w:hAnsi="Times New Roman"/>
                  <w:lang w:eastAsia="cs-CZ"/>
                </w:rPr>
                <w:delText>Podpora Windows a macOS.</w:delText>
              </w:r>
            </w:del>
          </w:p>
          <w:p w14:paraId="16097E6F" w14:textId="77777777" w:rsidR="00B76574" w:rsidRPr="00B76574" w:rsidRDefault="00B76574" w:rsidP="00B76574">
            <w:pPr>
              <w:widowControl w:val="0"/>
              <w:numPr>
                <w:ilvl w:val="0"/>
                <w:numId w:val="50"/>
              </w:numPr>
              <w:suppressAutoHyphens/>
              <w:spacing w:after="160" w:line="259" w:lineRule="auto"/>
              <w:contextualSpacing/>
              <w:jc w:val="both"/>
              <w:rPr>
                <w:del w:id="915" w:author="Nikola Paříková" w:date="2024-05-21T12:46:00Z" w16du:dateUtc="2024-05-21T10:46:00Z"/>
                <w:rFonts w:ascii="Times New Roman" w:hAnsi="Times New Roman"/>
                <w:lang w:eastAsia="cs-CZ"/>
              </w:rPr>
            </w:pPr>
            <w:del w:id="916" w:author="Nikola Paříková" w:date="2024-05-21T12:46:00Z" w16du:dateUtc="2024-05-21T10:46:00Z">
              <w:r w:rsidRPr="00B76574">
                <w:rPr>
                  <w:rFonts w:ascii="Times New Roman" w:hAnsi="Times New Roman"/>
                  <w:lang w:eastAsia="cs-CZ"/>
                </w:rPr>
                <w:delText>Indicators of Compromise (IOCs):</w:delText>
              </w:r>
            </w:del>
          </w:p>
          <w:p w14:paraId="05442372" w14:textId="77777777" w:rsidR="00B76574" w:rsidRPr="00B76574" w:rsidRDefault="00B76574" w:rsidP="00B76574">
            <w:pPr>
              <w:widowControl w:val="0"/>
              <w:numPr>
                <w:ilvl w:val="1"/>
                <w:numId w:val="50"/>
              </w:numPr>
              <w:suppressAutoHyphens/>
              <w:spacing w:after="160" w:line="259" w:lineRule="auto"/>
              <w:contextualSpacing/>
              <w:jc w:val="both"/>
              <w:rPr>
                <w:del w:id="917" w:author="Nikola Paříková" w:date="2024-05-21T12:46:00Z" w16du:dateUtc="2024-05-21T10:46:00Z"/>
                <w:rFonts w:ascii="Times New Roman" w:hAnsi="Times New Roman"/>
                <w:lang w:eastAsia="cs-CZ"/>
              </w:rPr>
            </w:pPr>
            <w:del w:id="918" w:author="Nikola Paříková" w:date="2024-05-21T12:46:00Z" w16du:dateUtc="2024-05-21T10:46:00Z">
              <w:r w:rsidRPr="00B76574">
                <w:rPr>
                  <w:rFonts w:ascii="Times New Roman" w:hAnsi="Times New Roman"/>
                  <w:lang w:eastAsia="cs-CZ"/>
                </w:rPr>
                <w:delText>MD5 hodnoty souborů,</w:delText>
              </w:r>
            </w:del>
          </w:p>
          <w:p w14:paraId="22108BF5" w14:textId="77777777" w:rsidR="00B76574" w:rsidRPr="00B76574" w:rsidRDefault="00B76574" w:rsidP="00B76574">
            <w:pPr>
              <w:widowControl w:val="0"/>
              <w:numPr>
                <w:ilvl w:val="1"/>
                <w:numId w:val="50"/>
              </w:numPr>
              <w:suppressAutoHyphens/>
              <w:spacing w:after="160" w:line="259" w:lineRule="auto"/>
              <w:contextualSpacing/>
              <w:jc w:val="both"/>
              <w:rPr>
                <w:del w:id="919" w:author="Nikola Paříková" w:date="2024-05-21T12:46:00Z" w16du:dateUtc="2024-05-21T10:46:00Z"/>
                <w:rFonts w:ascii="Times New Roman" w:hAnsi="Times New Roman"/>
                <w:lang w:eastAsia="cs-CZ"/>
              </w:rPr>
            </w:pPr>
            <w:del w:id="920" w:author="Nikola Paříková" w:date="2024-05-21T12:46:00Z" w16du:dateUtc="2024-05-21T10:46:00Z">
              <w:r w:rsidRPr="00B76574">
                <w:rPr>
                  <w:rFonts w:ascii="Times New Roman" w:hAnsi="Times New Roman"/>
                  <w:lang w:eastAsia="cs-CZ"/>
                </w:rPr>
                <w:delText>IP adresy a URL,</w:delText>
              </w:r>
            </w:del>
          </w:p>
          <w:p w14:paraId="6FD5EAAD" w14:textId="77777777" w:rsidR="00B76574" w:rsidRPr="00B76574" w:rsidRDefault="00B76574" w:rsidP="00B76574">
            <w:pPr>
              <w:widowControl w:val="0"/>
              <w:numPr>
                <w:ilvl w:val="1"/>
                <w:numId w:val="50"/>
              </w:numPr>
              <w:suppressAutoHyphens/>
              <w:spacing w:after="160" w:line="259" w:lineRule="auto"/>
              <w:contextualSpacing/>
              <w:jc w:val="both"/>
              <w:rPr>
                <w:del w:id="921" w:author="Nikola Paříková" w:date="2024-05-21T12:46:00Z" w16du:dateUtc="2024-05-21T10:46:00Z"/>
                <w:rFonts w:ascii="Times New Roman" w:hAnsi="Times New Roman"/>
                <w:lang w:eastAsia="cs-CZ"/>
              </w:rPr>
            </w:pPr>
            <w:del w:id="922" w:author="Nikola Paříková" w:date="2024-05-21T12:46:00Z" w16du:dateUtc="2024-05-21T10:46:00Z">
              <w:r w:rsidRPr="00B76574">
                <w:rPr>
                  <w:rFonts w:ascii="Times New Roman" w:hAnsi="Times New Roman"/>
                  <w:lang w:eastAsia="cs-CZ"/>
                </w:rPr>
                <w:delText>Nesoulad názvů souborů/procesů,</w:delText>
              </w:r>
            </w:del>
          </w:p>
          <w:p w14:paraId="7C98E348" w14:textId="77777777" w:rsidR="00B76574" w:rsidRPr="00B76574" w:rsidRDefault="00B76574" w:rsidP="00B76574">
            <w:pPr>
              <w:widowControl w:val="0"/>
              <w:numPr>
                <w:ilvl w:val="1"/>
                <w:numId w:val="50"/>
              </w:numPr>
              <w:suppressAutoHyphens/>
              <w:spacing w:after="160" w:line="259" w:lineRule="auto"/>
              <w:contextualSpacing/>
              <w:jc w:val="both"/>
              <w:rPr>
                <w:del w:id="923" w:author="Nikola Paříková" w:date="2024-05-21T12:46:00Z" w16du:dateUtc="2024-05-21T10:46:00Z"/>
                <w:rFonts w:ascii="Times New Roman" w:hAnsi="Times New Roman"/>
                <w:lang w:eastAsia="cs-CZ"/>
              </w:rPr>
            </w:pPr>
            <w:del w:id="924" w:author="Nikola Paříková" w:date="2024-05-21T12:46:00Z" w16du:dateUtc="2024-05-21T10:46:00Z">
              <w:r w:rsidRPr="00B76574">
                <w:rPr>
                  <w:rFonts w:ascii="Times New Roman" w:hAnsi="Times New Roman"/>
                  <w:lang w:eastAsia="cs-CZ"/>
                </w:rPr>
                <w:delText>Neobvyklé využití aplikací a síťových portů,</w:delText>
              </w:r>
            </w:del>
          </w:p>
          <w:p w14:paraId="10544BDA" w14:textId="77777777" w:rsidR="00B76574" w:rsidRPr="00B76574" w:rsidRDefault="00B76574" w:rsidP="00B76574">
            <w:pPr>
              <w:widowControl w:val="0"/>
              <w:numPr>
                <w:ilvl w:val="1"/>
                <w:numId w:val="50"/>
              </w:numPr>
              <w:suppressAutoHyphens/>
              <w:spacing w:after="160" w:line="259" w:lineRule="auto"/>
              <w:contextualSpacing/>
              <w:jc w:val="both"/>
              <w:rPr>
                <w:del w:id="925" w:author="Nikola Paříková" w:date="2024-05-21T12:46:00Z" w16du:dateUtc="2024-05-21T10:46:00Z"/>
                <w:rFonts w:ascii="Times New Roman" w:hAnsi="Times New Roman"/>
                <w:lang w:eastAsia="cs-CZ"/>
              </w:rPr>
            </w:pPr>
            <w:del w:id="926" w:author="Nikola Paříková" w:date="2024-05-21T12:46:00Z" w16du:dateUtc="2024-05-21T10:46:00Z">
              <w:r w:rsidRPr="00B76574">
                <w:rPr>
                  <w:rFonts w:ascii="Times New Roman" w:hAnsi="Times New Roman"/>
                  <w:lang w:eastAsia="cs-CZ"/>
                </w:rPr>
                <w:delText>Neobvyklé injektování do procesů,</w:delText>
              </w:r>
            </w:del>
          </w:p>
          <w:p w14:paraId="3427BAF4" w14:textId="0CEEA611" w:rsidR="00723B6F" w:rsidRDefault="00B76574" w:rsidP="00723B6F">
            <w:pPr>
              <w:pStyle w:val="Odstavecseseznamem"/>
              <w:widowControl w:val="0"/>
              <w:numPr>
                <w:ilvl w:val="0"/>
                <w:numId w:val="51"/>
              </w:numPr>
              <w:suppressLineNumbers/>
              <w:suppressAutoHyphens/>
              <w:contextualSpacing/>
              <w:jc w:val="both"/>
              <w:rPr>
                <w:ins w:id="927" w:author="Nikola Paříková" w:date="2024-05-21T12:46:00Z" w16du:dateUtc="2024-05-21T10:46:00Z"/>
                <w:rFonts w:ascii="Times New Roman" w:hAnsi="Times New Roman"/>
              </w:rPr>
            </w:pPr>
            <w:del w:id="928" w:author="Nikola Paříková" w:date="2024-05-21T12:46:00Z" w16du:dateUtc="2024-05-21T10:46:00Z">
              <w:r w:rsidRPr="00B76574">
                <w:rPr>
                  <w:rFonts w:ascii="Times New Roman" w:hAnsi="Times New Roman"/>
                  <w:lang w:eastAsia="cs-CZ"/>
                </w:rPr>
                <w:delText>Modifikace částí</w:delText>
              </w:r>
            </w:del>
            <w:ins w:id="929" w:author="Nikola Paříková" w:date="2024-05-21T12:46:00Z" w16du:dateUtc="2024-05-21T10:46:00Z">
              <w:r w:rsidR="00723B6F">
                <w:rPr>
                  <w:rFonts w:ascii="Times New Roman" w:hAnsi="Times New Roman"/>
                </w:rPr>
                <w:t>Detekce minimálně následujících typů skenování portů: TCP, SYN, FIN, NULL.</w:t>
              </w:r>
            </w:ins>
          </w:p>
          <w:p w14:paraId="733BE027" w14:textId="77777777" w:rsidR="00723B6F" w:rsidRDefault="00723B6F" w:rsidP="00723B6F">
            <w:pPr>
              <w:pStyle w:val="Odstavecseseznamem"/>
              <w:widowControl w:val="0"/>
              <w:numPr>
                <w:ilvl w:val="0"/>
                <w:numId w:val="51"/>
              </w:numPr>
              <w:suppressLineNumbers/>
              <w:suppressAutoHyphens/>
              <w:contextualSpacing/>
              <w:jc w:val="both"/>
              <w:rPr>
                <w:ins w:id="930" w:author="Nikola Paříková" w:date="2024-05-21T12:46:00Z" w16du:dateUtc="2024-05-21T10:46:00Z"/>
                <w:rFonts w:ascii="Times New Roman" w:hAnsi="Times New Roman"/>
              </w:rPr>
            </w:pPr>
            <w:ins w:id="931" w:author="Nikola Paříková" w:date="2024-05-21T12:46:00Z" w16du:dateUtc="2024-05-21T10:46:00Z">
              <w:r>
                <w:rPr>
                  <w:rFonts w:ascii="Times New Roman" w:hAnsi="Times New Roman"/>
                </w:rPr>
                <w:t>Detekce hádání hesel pro minimálně následující protokoly: TELNET, HTTP, SSH, RDP, FTP, SMTP, IMAP, POP3, SMB, SMB2.</w:t>
              </w:r>
            </w:ins>
          </w:p>
          <w:p w14:paraId="5B133D3D" w14:textId="77777777" w:rsidR="00723B6F" w:rsidRDefault="00723B6F" w:rsidP="00723B6F">
            <w:pPr>
              <w:pStyle w:val="Odstavecseseznamem"/>
              <w:widowControl w:val="0"/>
              <w:numPr>
                <w:ilvl w:val="0"/>
                <w:numId w:val="51"/>
              </w:numPr>
              <w:suppressLineNumbers/>
              <w:suppressAutoHyphens/>
              <w:contextualSpacing/>
              <w:jc w:val="both"/>
              <w:rPr>
                <w:ins w:id="932" w:author="Nikola Paříková" w:date="2024-05-21T12:46:00Z" w16du:dateUtc="2024-05-21T10:46:00Z"/>
                <w:rFonts w:ascii="Times New Roman" w:hAnsi="Times New Roman"/>
              </w:rPr>
            </w:pPr>
            <w:ins w:id="933" w:author="Nikola Paříková" w:date="2024-05-21T12:46:00Z" w16du:dateUtc="2024-05-21T10:46:00Z">
              <w:r>
                <w:rPr>
                  <w:rFonts w:ascii="Times New Roman" w:hAnsi="Times New Roman"/>
                </w:rPr>
                <w:t>Detekce známých (vyskytujících se v signaturách nástroje) hrozeb a škodlivého kódu (malware).</w:t>
              </w:r>
            </w:ins>
          </w:p>
          <w:p w14:paraId="0C213DC8" w14:textId="77777777" w:rsidR="00723B6F" w:rsidRDefault="00723B6F" w:rsidP="00723B6F">
            <w:pPr>
              <w:pStyle w:val="Odstavecseseznamem"/>
              <w:widowControl w:val="0"/>
              <w:numPr>
                <w:ilvl w:val="0"/>
                <w:numId w:val="51"/>
              </w:numPr>
              <w:suppressLineNumbers/>
              <w:suppressAutoHyphens/>
              <w:contextualSpacing/>
              <w:jc w:val="both"/>
              <w:rPr>
                <w:ins w:id="934" w:author="Nikola Paříková" w:date="2024-05-21T12:46:00Z" w16du:dateUtc="2024-05-21T10:46:00Z"/>
                <w:rFonts w:ascii="Times New Roman" w:hAnsi="Times New Roman"/>
              </w:rPr>
            </w:pPr>
            <w:ins w:id="935" w:author="Nikola Paříková" w:date="2024-05-21T12:46:00Z" w16du:dateUtc="2024-05-21T10:46:00Z">
              <w:r>
                <w:rPr>
                  <w:rFonts w:ascii="Times New Roman" w:hAnsi="Times New Roman"/>
                </w:rPr>
                <w:t xml:space="preserve">Detekce </w:t>
              </w:r>
              <w:proofErr w:type="spellStart"/>
              <w:r>
                <w:rPr>
                  <w:rFonts w:ascii="Times New Roman" w:hAnsi="Times New Roman"/>
                </w:rPr>
                <w:t>DDoS</w:t>
              </w:r>
              <w:proofErr w:type="spellEnd"/>
              <w:r>
                <w:rPr>
                  <w:rFonts w:ascii="Times New Roman" w:hAnsi="Times New Roman"/>
                </w:rPr>
                <w:t xml:space="preserve"> útoků.</w:t>
              </w:r>
            </w:ins>
          </w:p>
          <w:p w14:paraId="724BD55B" w14:textId="77777777" w:rsidR="00723B6F" w:rsidRDefault="00723B6F" w:rsidP="00723B6F">
            <w:pPr>
              <w:pStyle w:val="Odstavecseseznamem"/>
              <w:widowControl w:val="0"/>
              <w:numPr>
                <w:ilvl w:val="0"/>
                <w:numId w:val="51"/>
              </w:numPr>
              <w:suppressLineNumbers/>
              <w:suppressAutoHyphens/>
              <w:contextualSpacing/>
              <w:jc w:val="both"/>
              <w:rPr>
                <w:ins w:id="936" w:author="Nikola Paříková" w:date="2024-05-21T12:46:00Z" w16du:dateUtc="2024-05-21T10:46:00Z"/>
                <w:rFonts w:ascii="Times New Roman" w:hAnsi="Times New Roman"/>
              </w:rPr>
            </w:pPr>
            <w:ins w:id="937" w:author="Nikola Paříková" w:date="2024-05-21T12:46:00Z" w16du:dateUtc="2024-05-21T10:46:00Z">
              <w:r>
                <w:rPr>
                  <w:rFonts w:ascii="Times New Roman" w:hAnsi="Times New Roman"/>
                </w:rPr>
                <w:t>Měření výkonnosti všech aplikací vyskytujících se v monitorované síti, které používají TCP, minimálně podle RTT (</w:t>
              </w:r>
              <w:proofErr w:type="spellStart"/>
              <w:r>
                <w:rPr>
                  <w:rFonts w:ascii="Times New Roman" w:hAnsi="Times New Roman"/>
                </w:rPr>
                <w:t>Round</w:t>
              </w:r>
              <w:proofErr w:type="spellEnd"/>
              <w:r>
                <w:rPr>
                  <w:rFonts w:ascii="Times New Roman" w:hAnsi="Times New Roman"/>
                </w:rPr>
                <w:t xml:space="preserve"> </w:t>
              </w:r>
              <w:proofErr w:type="spellStart"/>
              <w:r>
                <w:rPr>
                  <w:rFonts w:ascii="Times New Roman" w:hAnsi="Times New Roman"/>
                </w:rPr>
                <w:t>Trip</w:t>
              </w:r>
              <w:proofErr w:type="spellEnd"/>
              <w:r>
                <w:rPr>
                  <w:rFonts w:ascii="Times New Roman" w:hAnsi="Times New Roman"/>
                </w:rPr>
                <w:t xml:space="preserve"> Time) a ART (</w:t>
              </w:r>
              <w:proofErr w:type="spellStart"/>
              <w:r>
                <w:rPr>
                  <w:rFonts w:ascii="Times New Roman" w:hAnsi="Times New Roman"/>
                </w:rPr>
                <w:t>Application</w:t>
              </w:r>
              <w:proofErr w:type="spellEnd"/>
              <w:r>
                <w:rPr>
                  <w:rFonts w:ascii="Times New Roman" w:hAnsi="Times New Roman"/>
                </w:rPr>
                <w:t xml:space="preserve"> Response Time). S grafickou vizualizací pro jednotlivé hosty v síti a všechny služby obsažené v monitorované síti.</w:t>
              </w:r>
            </w:ins>
          </w:p>
          <w:p w14:paraId="6244EAA2" w14:textId="77777777" w:rsidR="00723B6F" w:rsidRDefault="00723B6F" w:rsidP="00723B6F">
            <w:pPr>
              <w:pStyle w:val="Odstavecseseznamem"/>
              <w:widowControl w:val="0"/>
              <w:numPr>
                <w:ilvl w:val="0"/>
                <w:numId w:val="51"/>
              </w:numPr>
              <w:suppressLineNumbers/>
              <w:suppressAutoHyphens/>
              <w:contextualSpacing/>
              <w:jc w:val="both"/>
              <w:rPr>
                <w:ins w:id="938" w:author="Nikola Paříková" w:date="2024-05-21T12:46:00Z" w16du:dateUtc="2024-05-21T10:46:00Z"/>
                <w:rFonts w:ascii="Times New Roman" w:hAnsi="Times New Roman"/>
              </w:rPr>
            </w:pPr>
            <w:ins w:id="939" w:author="Nikola Paříková" w:date="2024-05-21T12:46:00Z" w16du:dateUtc="2024-05-21T10:46:00Z">
              <w:r>
                <w:rPr>
                  <w:rFonts w:ascii="Times New Roman" w:hAnsi="Times New Roman"/>
                </w:rPr>
                <w:t xml:space="preserve">Detekce komunikace s adresami s nízkou reputací, známými </w:t>
              </w:r>
              <w:proofErr w:type="spellStart"/>
              <w:r>
                <w:rPr>
                  <w:rFonts w:ascii="Times New Roman" w:hAnsi="Times New Roman"/>
                </w:rPr>
                <w:t>botnety</w:t>
              </w:r>
              <w:proofErr w:type="spellEnd"/>
              <w:r>
                <w:rPr>
                  <w:rFonts w:ascii="Times New Roman" w:hAnsi="Times New Roman"/>
                </w:rPr>
                <w:t xml:space="preserve"> a C&amp;C centry, </w:t>
              </w:r>
              <w:proofErr w:type="spellStart"/>
              <w:r>
                <w:rPr>
                  <w:rFonts w:ascii="Times New Roman" w:hAnsi="Times New Roman"/>
                </w:rPr>
                <w:t>darknetem</w:t>
              </w:r>
              <w:proofErr w:type="spellEnd"/>
              <w:r>
                <w:rPr>
                  <w:rFonts w:ascii="Times New Roman" w:hAnsi="Times New Roman"/>
                </w:rPr>
                <w:t xml:space="preserve"> (nelegitimní služby a aplikace provozované v internetu).</w:t>
              </w:r>
            </w:ins>
          </w:p>
          <w:p w14:paraId="08EA3C52" w14:textId="77777777" w:rsidR="00723B6F" w:rsidRDefault="00723B6F" w:rsidP="00723B6F">
            <w:pPr>
              <w:pStyle w:val="Odstavecseseznamem"/>
              <w:widowControl w:val="0"/>
              <w:numPr>
                <w:ilvl w:val="0"/>
                <w:numId w:val="51"/>
              </w:numPr>
              <w:suppressLineNumbers/>
              <w:suppressAutoHyphens/>
              <w:contextualSpacing/>
              <w:jc w:val="both"/>
              <w:rPr>
                <w:ins w:id="940" w:author="Nikola Paříková" w:date="2024-05-21T12:46:00Z" w16du:dateUtc="2024-05-21T10:46:00Z"/>
                <w:rFonts w:ascii="Times New Roman" w:hAnsi="Times New Roman"/>
              </w:rPr>
            </w:pPr>
            <w:ins w:id="941" w:author="Nikola Paříková" w:date="2024-05-21T12:46:00Z" w16du:dateUtc="2024-05-21T10:46:00Z">
              <w:r>
                <w:rPr>
                  <w:rFonts w:ascii="Times New Roman" w:hAnsi="Times New Roman"/>
                </w:rPr>
                <w:t>Detekce P2P komunikace.</w:t>
              </w:r>
            </w:ins>
          </w:p>
          <w:p w14:paraId="1D18C5BF" w14:textId="6C2BB76C" w:rsidR="00723B6F" w:rsidRDefault="00723B6F" w:rsidP="00723B6F">
            <w:pPr>
              <w:pStyle w:val="Odstavecseseznamem"/>
              <w:widowControl w:val="0"/>
              <w:numPr>
                <w:ilvl w:val="0"/>
                <w:numId w:val="51"/>
              </w:numPr>
              <w:suppressLineNumbers/>
              <w:suppressAutoHyphens/>
              <w:contextualSpacing/>
              <w:jc w:val="both"/>
              <w:rPr>
                <w:rFonts w:ascii="Times New Roman" w:hAnsi="Times New Roman"/>
              </w:rPr>
              <w:pPrChange w:id="942" w:author="Nikola Paříková" w:date="2024-05-21T12:46:00Z" w16du:dateUtc="2024-05-21T10:46:00Z">
                <w:pPr>
                  <w:widowControl w:val="0"/>
                  <w:numPr>
                    <w:ilvl w:val="1"/>
                    <w:numId w:val="50"/>
                  </w:numPr>
                  <w:suppressAutoHyphens/>
                  <w:spacing w:after="160" w:line="259" w:lineRule="auto"/>
                  <w:ind w:left="1080" w:hanging="360"/>
                  <w:contextualSpacing/>
                  <w:jc w:val="both"/>
                </w:pPr>
              </w:pPrChange>
            </w:pPr>
            <w:ins w:id="943" w:author="Nikola Paříková" w:date="2024-05-21T12:46:00Z" w16du:dateUtc="2024-05-21T10:46:00Z">
              <w:r>
                <w:rPr>
                  <w:rFonts w:ascii="Times New Roman" w:hAnsi="Times New Roman"/>
                </w:rPr>
                <w:t>Detekce</w:t>
              </w:r>
            </w:ins>
            <w:r>
              <w:rPr>
                <w:rFonts w:ascii="Times New Roman" w:hAnsi="Times New Roman"/>
              </w:rPr>
              <w:t xml:space="preserve"> aplikací</w:t>
            </w:r>
            <w:del w:id="944" w:author="Nikola Paříková" w:date="2024-05-21T12:46:00Z" w16du:dateUtc="2024-05-21T10:46:00Z">
              <w:r w:rsidR="00B76574" w:rsidRPr="00B76574">
                <w:rPr>
                  <w:rFonts w:ascii="Times New Roman" w:hAnsi="Times New Roman"/>
                  <w:lang w:eastAsia="cs-CZ"/>
                </w:rPr>
                <w:delText>,</w:delText>
              </w:r>
            </w:del>
            <w:ins w:id="945" w:author="Nikola Paříková" w:date="2024-05-21T12:46:00Z" w16du:dateUtc="2024-05-21T10:46:00Z">
              <w:r>
                <w:rPr>
                  <w:rFonts w:ascii="Times New Roman" w:hAnsi="Times New Roman"/>
                </w:rPr>
                <w:t xml:space="preserve">. Minimálně Skype, </w:t>
              </w:r>
              <w:proofErr w:type="spellStart"/>
              <w:r>
                <w:rPr>
                  <w:rFonts w:ascii="Times New Roman" w:hAnsi="Times New Roman"/>
                </w:rPr>
                <w:t>Jabber</w:t>
              </w:r>
              <w:proofErr w:type="spellEnd"/>
              <w:r>
                <w:rPr>
                  <w:rFonts w:ascii="Times New Roman" w:hAnsi="Times New Roman"/>
                </w:rPr>
                <w:t>/</w:t>
              </w:r>
              <w:proofErr w:type="spellStart"/>
              <w:r>
                <w:rPr>
                  <w:rFonts w:ascii="Times New Roman" w:hAnsi="Times New Roman"/>
                </w:rPr>
                <w:t>GTalk</w:t>
              </w:r>
              <w:proofErr w:type="spellEnd"/>
              <w:r>
                <w:rPr>
                  <w:rFonts w:ascii="Times New Roman" w:hAnsi="Times New Roman"/>
                </w:rPr>
                <w:t xml:space="preserve">, </w:t>
              </w:r>
              <w:proofErr w:type="spellStart"/>
              <w:r>
                <w:rPr>
                  <w:rFonts w:ascii="Times New Roman" w:hAnsi="Times New Roman"/>
                </w:rPr>
                <w:t>Torrent</w:t>
              </w:r>
              <w:proofErr w:type="spellEnd"/>
              <w:r>
                <w:rPr>
                  <w:rFonts w:ascii="Times New Roman" w:hAnsi="Times New Roman"/>
                </w:rPr>
                <w:t>, TOR.</w:t>
              </w:r>
            </w:ins>
          </w:p>
          <w:p w14:paraId="6428A93C" w14:textId="77777777" w:rsidR="00B76574" w:rsidRPr="00B76574" w:rsidRDefault="00B76574" w:rsidP="00B76574">
            <w:pPr>
              <w:widowControl w:val="0"/>
              <w:numPr>
                <w:ilvl w:val="1"/>
                <w:numId w:val="50"/>
              </w:numPr>
              <w:suppressAutoHyphens/>
              <w:spacing w:after="160" w:line="259" w:lineRule="auto"/>
              <w:contextualSpacing/>
              <w:jc w:val="both"/>
              <w:rPr>
                <w:del w:id="946" w:author="Nikola Paříková" w:date="2024-05-21T12:46:00Z" w16du:dateUtc="2024-05-21T10:46:00Z"/>
                <w:rFonts w:ascii="Times New Roman" w:hAnsi="Times New Roman"/>
                <w:lang w:eastAsia="cs-CZ"/>
              </w:rPr>
            </w:pPr>
            <w:del w:id="947" w:author="Nikola Paříková" w:date="2024-05-21T12:46:00Z" w16du:dateUtc="2024-05-21T10:46:00Z">
              <w:r w:rsidRPr="00B76574">
                <w:rPr>
                  <w:rFonts w:ascii="Times New Roman" w:hAnsi="Times New Roman"/>
                  <w:lang w:eastAsia="cs-CZ"/>
                </w:rPr>
                <w:delText>Změny v registru.</w:delText>
              </w:r>
            </w:del>
          </w:p>
          <w:p w14:paraId="06F15E82" w14:textId="77777777" w:rsidR="00B76574" w:rsidRPr="00B76574" w:rsidRDefault="00B76574" w:rsidP="00B76574">
            <w:pPr>
              <w:widowControl w:val="0"/>
              <w:numPr>
                <w:ilvl w:val="0"/>
                <w:numId w:val="50"/>
              </w:numPr>
              <w:suppressAutoHyphens/>
              <w:spacing w:after="160" w:line="259" w:lineRule="auto"/>
              <w:contextualSpacing/>
              <w:jc w:val="both"/>
              <w:rPr>
                <w:del w:id="948" w:author="Nikola Paříková" w:date="2024-05-21T12:46:00Z" w16du:dateUtc="2024-05-21T10:46:00Z"/>
                <w:rFonts w:ascii="Times New Roman" w:hAnsi="Times New Roman"/>
                <w:lang w:eastAsia="cs-CZ"/>
              </w:rPr>
            </w:pPr>
            <w:del w:id="949" w:author="Nikola Paříková" w:date="2024-05-21T12:46:00Z" w16du:dateUtc="2024-05-21T10:46:00Z">
              <w:r w:rsidRPr="00B76574">
                <w:rPr>
                  <w:rFonts w:ascii="Times New Roman" w:hAnsi="Times New Roman"/>
                  <w:lang w:eastAsia="cs-CZ"/>
                </w:rPr>
                <w:delText xml:space="preserve">Indikátory útoku pracující s behaviorální detekcí. </w:delText>
              </w:r>
            </w:del>
          </w:p>
          <w:p w14:paraId="74C3506E" w14:textId="77777777" w:rsidR="00B76574" w:rsidRPr="00B76574" w:rsidRDefault="00B76574" w:rsidP="00B76574">
            <w:pPr>
              <w:widowControl w:val="0"/>
              <w:numPr>
                <w:ilvl w:val="0"/>
                <w:numId w:val="50"/>
              </w:numPr>
              <w:suppressAutoHyphens/>
              <w:spacing w:after="160" w:line="259" w:lineRule="auto"/>
              <w:contextualSpacing/>
              <w:jc w:val="both"/>
              <w:rPr>
                <w:del w:id="950" w:author="Nikola Paříková" w:date="2024-05-21T12:46:00Z" w16du:dateUtc="2024-05-21T10:46:00Z"/>
                <w:rFonts w:ascii="Times New Roman" w:hAnsi="Times New Roman"/>
                <w:lang w:eastAsia="cs-CZ"/>
              </w:rPr>
            </w:pPr>
            <w:del w:id="951" w:author="Nikola Paříková" w:date="2024-05-21T12:46:00Z" w16du:dateUtc="2024-05-21T10:46:00Z">
              <w:r w:rsidRPr="00B76574">
                <w:rPr>
                  <w:rFonts w:ascii="Times New Roman" w:hAnsi="Times New Roman"/>
                  <w:lang w:eastAsia="cs-CZ"/>
                </w:rPr>
                <w:delText>Indikátory útoku pracující s reputací.</w:delText>
              </w:r>
            </w:del>
          </w:p>
          <w:p w14:paraId="03F17670" w14:textId="77777777" w:rsidR="00B76574" w:rsidRPr="00B76574" w:rsidRDefault="00B76574" w:rsidP="00B76574">
            <w:pPr>
              <w:widowControl w:val="0"/>
              <w:numPr>
                <w:ilvl w:val="0"/>
                <w:numId w:val="50"/>
              </w:numPr>
              <w:suppressAutoHyphens/>
              <w:spacing w:after="160" w:line="259" w:lineRule="auto"/>
              <w:contextualSpacing/>
              <w:jc w:val="both"/>
              <w:rPr>
                <w:del w:id="952" w:author="Nikola Paříková" w:date="2024-05-21T12:46:00Z" w16du:dateUtc="2024-05-21T10:46:00Z"/>
                <w:rFonts w:ascii="Times New Roman" w:hAnsi="Times New Roman"/>
                <w:lang w:eastAsia="cs-CZ"/>
              </w:rPr>
            </w:pPr>
            <w:del w:id="953" w:author="Nikola Paříková" w:date="2024-05-21T12:46:00Z" w16du:dateUtc="2024-05-21T10:46:00Z">
              <w:r w:rsidRPr="00B76574">
                <w:rPr>
                  <w:rFonts w:ascii="Times New Roman" w:hAnsi="Times New Roman"/>
                  <w:lang w:eastAsia="cs-CZ"/>
                </w:rPr>
                <w:delText>Možnost tvorby vlastních IoC.</w:delText>
              </w:r>
            </w:del>
          </w:p>
          <w:p w14:paraId="61595E82" w14:textId="77777777" w:rsidR="00B76574" w:rsidRPr="00B76574" w:rsidRDefault="00B76574" w:rsidP="00B76574">
            <w:pPr>
              <w:widowControl w:val="0"/>
              <w:numPr>
                <w:ilvl w:val="0"/>
                <w:numId w:val="50"/>
              </w:numPr>
              <w:suppressAutoHyphens/>
              <w:spacing w:after="160" w:line="259" w:lineRule="auto"/>
              <w:contextualSpacing/>
              <w:jc w:val="both"/>
              <w:rPr>
                <w:del w:id="954" w:author="Nikola Paříková" w:date="2024-05-21T12:46:00Z" w16du:dateUtc="2024-05-21T10:46:00Z"/>
                <w:rFonts w:ascii="Times New Roman" w:hAnsi="Times New Roman"/>
                <w:lang w:eastAsia="cs-CZ"/>
              </w:rPr>
            </w:pPr>
            <w:del w:id="955" w:author="Nikola Paříková" w:date="2024-05-21T12:46:00Z" w16du:dateUtc="2024-05-21T10:46:00Z">
              <w:r w:rsidRPr="00B76574">
                <w:rPr>
                  <w:rFonts w:ascii="Times New Roman" w:hAnsi="Times New Roman"/>
                  <w:lang w:eastAsia="cs-CZ"/>
                </w:rPr>
                <w:delText>Řešení umožnuje analýzu vektorů útoku.</w:delText>
              </w:r>
            </w:del>
          </w:p>
          <w:p w14:paraId="3C8B876E" w14:textId="77777777" w:rsidR="00B76574" w:rsidRPr="00B76574" w:rsidRDefault="00B76574" w:rsidP="00B76574">
            <w:pPr>
              <w:widowControl w:val="0"/>
              <w:numPr>
                <w:ilvl w:val="0"/>
                <w:numId w:val="50"/>
              </w:numPr>
              <w:suppressAutoHyphens/>
              <w:spacing w:after="160" w:line="259" w:lineRule="auto"/>
              <w:contextualSpacing/>
              <w:jc w:val="both"/>
              <w:rPr>
                <w:del w:id="956" w:author="Nikola Paříková" w:date="2024-05-21T12:46:00Z" w16du:dateUtc="2024-05-21T10:46:00Z"/>
                <w:rFonts w:ascii="Times New Roman" w:hAnsi="Times New Roman"/>
                <w:lang w:eastAsia="cs-CZ"/>
              </w:rPr>
            </w:pPr>
            <w:del w:id="957" w:author="Nikola Paříková" w:date="2024-05-21T12:46:00Z" w16du:dateUtc="2024-05-21T10:46:00Z">
              <w:r w:rsidRPr="00B76574">
                <w:rPr>
                  <w:rFonts w:ascii="Times New Roman" w:hAnsi="Times New Roman"/>
                  <w:lang w:eastAsia="cs-CZ"/>
                </w:rPr>
                <w:delText>Vizibilita do WMI.</w:delText>
              </w:r>
            </w:del>
          </w:p>
          <w:p w14:paraId="4FD75782" w14:textId="77777777" w:rsidR="00B76574" w:rsidRPr="00B76574" w:rsidRDefault="00B76574" w:rsidP="00B76574">
            <w:pPr>
              <w:widowControl w:val="0"/>
              <w:numPr>
                <w:ilvl w:val="0"/>
                <w:numId w:val="50"/>
              </w:numPr>
              <w:suppressAutoHyphens/>
              <w:spacing w:after="160" w:line="259" w:lineRule="auto"/>
              <w:contextualSpacing/>
              <w:jc w:val="both"/>
              <w:rPr>
                <w:del w:id="958" w:author="Nikola Paříková" w:date="2024-05-21T12:46:00Z" w16du:dateUtc="2024-05-21T10:46:00Z"/>
                <w:rFonts w:ascii="Times New Roman" w:hAnsi="Times New Roman"/>
                <w:lang w:eastAsia="cs-CZ"/>
              </w:rPr>
            </w:pPr>
            <w:del w:id="959" w:author="Nikola Paříková" w:date="2024-05-21T12:46:00Z" w16du:dateUtc="2024-05-21T10:46:00Z">
              <w:r w:rsidRPr="00B76574">
                <w:rPr>
                  <w:rFonts w:ascii="Times New Roman" w:hAnsi="Times New Roman"/>
                  <w:lang w:eastAsia="cs-CZ"/>
                </w:rPr>
                <w:delText>Vizibilita do spouštěných skriptů (PowerShellem, CScriptem, WScriptem…).</w:delText>
              </w:r>
            </w:del>
          </w:p>
          <w:p w14:paraId="1344FA2F" w14:textId="77777777" w:rsidR="00B76574" w:rsidRPr="00B76574" w:rsidRDefault="00B76574" w:rsidP="00B76574">
            <w:pPr>
              <w:widowControl w:val="0"/>
              <w:numPr>
                <w:ilvl w:val="0"/>
                <w:numId w:val="50"/>
              </w:numPr>
              <w:suppressAutoHyphens/>
              <w:spacing w:after="160" w:line="259" w:lineRule="auto"/>
              <w:contextualSpacing/>
              <w:jc w:val="both"/>
              <w:rPr>
                <w:del w:id="960" w:author="Nikola Paříková" w:date="2024-05-21T12:46:00Z" w16du:dateUtc="2024-05-21T10:46:00Z"/>
                <w:rFonts w:ascii="Times New Roman" w:hAnsi="Times New Roman"/>
                <w:lang w:eastAsia="cs-CZ"/>
              </w:rPr>
            </w:pPr>
            <w:del w:id="961" w:author="Nikola Paříková" w:date="2024-05-21T12:46:00Z" w16du:dateUtc="2024-05-21T10:46:00Z">
              <w:r w:rsidRPr="00B76574">
                <w:rPr>
                  <w:rFonts w:ascii="Times New Roman" w:hAnsi="Times New Roman"/>
                  <w:lang w:eastAsia="cs-CZ"/>
                </w:rPr>
                <w:delText>Přehled o veškerém použitém softwaru a jeho verzích.</w:delText>
              </w:r>
            </w:del>
          </w:p>
          <w:p w14:paraId="583E9C63" w14:textId="77777777" w:rsidR="00B76574" w:rsidRPr="00B76574" w:rsidRDefault="00B76574" w:rsidP="00B76574">
            <w:pPr>
              <w:widowControl w:val="0"/>
              <w:numPr>
                <w:ilvl w:val="0"/>
                <w:numId w:val="50"/>
              </w:numPr>
              <w:suppressAutoHyphens/>
              <w:spacing w:after="160" w:line="259" w:lineRule="auto"/>
              <w:contextualSpacing/>
              <w:jc w:val="both"/>
              <w:rPr>
                <w:del w:id="962" w:author="Nikola Paříková" w:date="2024-05-21T12:46:00Z" w16du:dateUtc="2024-05-21T10:46:00Z"/>
                <w:rFonts w:ascii="Times New Roman" w:hAnsi="Times New Roman"/>
                <w:lang w:eastAsia="cs-CZ"/>
              </w:rPr>
            </w:pPr>
            <w:del w:id="963" w:author="Nikola Paříková" w:date="2024-05-21T12:46:00Z" w16du:dateUtc="2024-05-21T10:46:00Z">
              <w:r w:rsidRPr="00B76574">
                <w:rPr>
                  <w:rFonts w:ascii="Times New Roman" w:hAnsi="Times New Roman"/>
                  <w:lang w:eastAsia="cs-CZ"/>
                </w:rPr>
                <w:delText>Schopnost detekce škodlivých spustitelných souborů a skriptů.</w:delText>
              </w:r>
            </w:del>
          </w:p>
          <w:p w14:paraId="75026E75" w14:textId="77777777" w:rsidR="00B76574" w:rsidRPr="00B76574" w:rsidRDefault="00B76574" w:rsidP="00B76574">
            <w:pPr>
              <w:widowControl w:val="0"/>
              <w:numPr>
                <w:ilvl w:val="0"/>
                <w:numId w:val="50"/>
              </w:numPr>
              <w:suppressAutoHyphens/>
              <w:spacing w:after="160" w:line="259" w:lineRule="auto"/>
              <w:contextualSpacing/>
              <w:jc w:val="both"/>
              <w:rPr>
                <w:del w:id="964" w:author="Nikola Paříková" w:date="2024-05-21T12:46:00Z" w16du:dateUtc="2024-05-21T10:46:00Z"/>
                <w:rFonts w:ascii="Times New Roman" w:hAnsi="Times New Roman"/>
                <w:lang w:eastAsia="cs-CZ"/>
              </w:rPr>
            </w:pPr>
            <w:del w:id="965" w:author="Nikola Paříková" w:date="2024-05-21T12:46:00Z" w16du:dateUtc="2024-05-21T10:46:00Z">
              <w:r w:rsidRPr="00B76574">
                <w:rPr>
                  <w:rFonts w:ascii="Times New Roman" w:hAnsi="Times New Roman"/>
                  <w:lang w:eastAsia="cs-CZ"/>
                </w:rPr>
                <w:delText>Pokročilé možnosti analýzy:</w:delText>
              </w:r>
            </w:del>
          </w:p>
          <w:p w14:paraId="79547F4D" w14:textId="77777777" w:rsidR="00B76574" w:rsidRPr="00B76574" w:rsidRDefault="00B76574" w:rsidP="00B76574">
            <w:pPr>
              <w:widowControl w:val="0"/>
              <w:numPr>
                <w:ilvl w:val="1"/>
                <w:numId w:val="50"/>
              </w:numPr>
              <w:suppressAutoHyphens/>
              <w:spacing w:after="160" w:line="259" w:lineRule="auto"/>
              <w:contextualSpacing/>
              <w:jc w:val="both"/>
              <w:rPr>
                <w:del w:id="966" w:author="Nikola Paříková" w:date="2024-05-21T12:46:00Z" w16du:dateUtc="2024-05-21T10:46:00Z"/>
                <w:rFonts w:ascii="Times New Roman" w:hAnsi="Times New Roman"/>
                <w:lang w:eastAsia="cs-CZ"/>
              </w:rPr>
            </w:pPr>
            <w:del w:id="967" w:author="Nikola Paříková" w:date="2024-05-21T12:46:00Z" w16du:dateUtc="2024-05-21T10:46:00Z">
              <w:r w:rsidRPr="00B76574">
                <w:rPr>
                  <w:rFonts w:ascii="Times New Roman" w:hAnsi="Times New Roman"/>
                  <w:lang w:eastAsia="cs-CZ"/>
                </w:rPr>
                <w:delText>exploitů,</w:delText>
              </w:r>
            </w:del>
          </w:p>
          <w:p w14:paraId="39A4B677" w14:textId="77777777" w:rsidR="00B76574" w:rsidRPr="00B76574" w:rsidRDefault="00B76574" w:rsidP="00B76574">
            <w:pPr>
              <w:widowControl w:val="0"/>
              <w:numPr>
                <w:ilvl w:val="1"/>
                <w:numId w:val="50"/>
              </w:numPr>
              <w:suppressAutoHyphens/>
              <w:spacing w:after="160" w:line="259" w:lineRule="auto"/>
              <w:contextualSpacing/>
              <w:jc w:val="both"/>
              <w:rPr>
                <w:del w:id="968" w:author="Nikola Paříková" w:date="2024-05-21T12:46:00Z" w16du:dateUtc="2024-05-21T10:46:00Z"/>
                <w:rFonts w:ascii="Times New Roman" w:hAnsi="Times New Roman"/>
                <w:lang w:eastAsia="cs-CZ"/>
              </w:rPr>
            </w:pPr>
            <w:del w:id="969" w:author="Nikola Paříková" w:date="2024-05-21T12:46:00Z" w16du:dateUtc="2024-05-21T10:46:00Z">
              <w:r w:rsidRPr="00B76574">
                <w:rPr>
                  <w:rFonts w:ascii="Times New Roman" w:hAnsi="Times New Roman"/>
                  <w:lang w:eastAsia="cs-CZ"/>
                </w:rPr>
                <w:delText>rootkitů,</w:delText>
              </w:r>
            </w:del>
          </w:p>
          <w:p w14:paraId="7EF8D90E" w14:textId="77777777" w:rsidR="00B76574" w:rsidRPr="00B76574" w:rsidRDefault="00B76574" w:rsidP="00B76574">
            <w:pPr>
              <w:widowControl w:val="0"/>
              <w:numPr>
                <w:ilvl w:val="1"/>
                <w:numId w:val="50"/>
              </w:numPr>
              <w:suppressAutoHyphens/>
              <w:spacing w:after="160" w:line="259" w:lineRule="auto"/>
              <w:contextualSpacing/>
              <w:jc w:val="both"/>
              <w:rPr>
                <w:del w:id="970" w:author="Nikola Paříková" w:date="2024-05-21T12:46:00Z" w16du:dateUtc="2024-05-21T10:46:00Z"/>
                <w:rFonts w:ascii="Times New Roman" w:hAnsi="Times New Roman"/>
                <w:lang w:eastAsia="cs-CZ"/>
              </w:rPr>
            </w:pPr>
            <w:del w:id="971" w:author="Nikola Paříková" w:date="2024-05-21T12:46:00Z" w16du:dateUtc="2024-05-21T10:46:00Z">
              <w:r w:rsidRPr="00B76574">
                <w:rPr>
                  <w:rFonts w:ascii="Times New Roman" w:hAnsi="Times New Roman"/>
                  <w:lang w:eastAsia="cs-CZ"/>
                </w:rPr>
                <w:delText>síťových útoků,</w:delText>
              </w:r>
            </w:del>
          </w:p>
          <w:p w14:paraId="2BABE885" w14:textId="77777777" w:rsidR="00B76574" w:rsidRPr="00B76574" w:rsidRDefault="00B76574" w:rsidP="00B76574">
            <w:pPr>
              <w:widowControl w:val="0"/>
              <w:numPr>
                <w:ilvl w:val="1"/>
                <w:numId w:val="50"/>
              </w:numPr>
              <w:suppressAutoHyphens/>
              <w:spacing w:after="160" w:line="259" w:lineRule="auto"/>
              <w:contextualSpacing/>
              <w:jc w:val="both"/>
              <w:rPr>
                <w:del w:id="972" w:author="Nikola Paříková" w:date="2024-05-21T12:46:00Z" w16du:dateUtc="2024-05-21T10:46:00Z"/>
                <w:rFonts w:ascii="Times New Roman" w:hAnsi="Times New Roman"/>
                <w:lang w:eastAsia="cs-CZ"/>
              </w:rPr>
            </w:pPr>
            <w:del w:id="973" w:author="Nikola Paříková" w:date="2024-05-21T12:46:00Z" w16du:dateUtc="2024-05-21T10:46:00Z">
              <w:r w:rsidRPr="00B76574">
                <w:rPr>
                  <w:rFonts w:ascii="Times New Roman" w:hAnsi="Times New Roman"/>
                  <w:lang w:eastAsia="cs-CZ"/>
                </w:rPr>
                <w:delText>bezsouborového malwaru.</w:delText>
              </w:r>
            </w:del>
          </w:p>
          <w:p w14:paraId="7D0408A9" w14:textId="77777777" w:rsidR="00B76574" w:rsidRPr="00B76574" w:rsidRDefault="00B76574" w:rsidP="00B76574">
            <w:pPr>
              <w:widowControl w:val="0"/>
              <w:numPr>
                <w:ilvl w:val="0"/>
                <w:numId w:val="50"/>
              </w:numPr>
              <w:suppressAutoHyphens/>
              <w:spacing w:after="160" w:line="259" w:lineRule="auto"/>
              <w:contextualSpacing/>
              <w:jc w:val="both"/>
              <w:rPr>
                <w:del w:id="974" w:author="Nikola Paříková" w:date="2024-05-21T12:46:00Z" w16du:dateUtc="2024-05-21T10:46:00Z"/>
                <w:rFonts w:ascii="Times New Roman" w:hAnsi="Times New Roman"/>
                <w:lang w:eastAsia="cs-CZ"/>
              </w:rPr>
            </w:pPr>
            <w:del w:id="975" w:author="Nikola Paříková" w:date="2024-05-21T12:46:00Z" w16du:dateUtc="2024-05-21T10:46:00Z">
              <w:r w:rsidRPr="00B76574">
                <w:rPr>
                  <w:rFonts w:ascii="Times New Roman" w:hAnsi="Times New Roman"/>
                  <w:lang w:eastAsia="cs-CZ"/>
                </w:rPr>
                <w:delText xml:space="preserve">Schopnost analýzy RAM paměti. </w:delText>
              </w:r>
            </w:del>
          </w:p>
          <w:p w14:paraId="1ECD2D23" w14:textId="77777777" w:rsidR="00B76574" w:rsidRPr="00B76574" w:rsidRDefault="00B76574" w:rsidP="00B76574">
            <w:pPr>
              <w:widowControl w:val="0"/>
              <w:numPr>
                <w:ilvl w:val="0"/>
                <w:numId w:val="50"/>
              </w:numPr>
              <w:suppressAutoHyphens/>
              <w:spacing w:after="160" w:line="259" w:lineRule="auto"/>
              <w:contextualSpacing/>
              <w:jc w:val="both"/>
              <w:rPr>
                <w:del w:id="976" w:author="Nikola Paříková" w:date="2024-05-21T12:46:00Z" w16du:dateUtc="2024-05-21T10:46:00Z"/>
                <w:rFonts w:ascii="Times New Roman" w:hAnsi="Times New Roman"/>
                <w:lang w:eastAsia="cs-CZ"/>
              </w:rPr>
            </w:pPr>
            <w:del w:id="977" w:author="Nikola Paříková" w:date="2024-05-21T12:46:00Z" w16du:dateUtc="2024-05-21T10:46:00Z">
              <w:r w:rsidRPr="00B76574">
                <w:rPr>
                  <w:rFonts w:ascii="Times New Roman" w:hAnsi="Times New Roman"/>
                  <w:lang w:eastAsia="cs-CZ"/>
                </w:rPr>
                <w:delText>Detekce rootkitů v UEFI a MFT.</w:delText>
              </w:r>
            </w:del>
          </w:p>
          <w:p w14:paraId="4049675D" w14:textId="77777777" w:rsidR="00B76574" w:rsidRPr="00B76574" w:rsidRDefault="00B76574" w:rsidP="00B76574">
            <w:pPr>
              <w:widowControl w:val="0"/>
              <w:numPr>
                <w:ilvl w:val="0"/>
                <w:numId w:val="50"/>
              </w:numPr>
              <w:suppressAutoHyphens/>
              <w:spacing w:after="160" w:line="259" w:lineRule="auto"/>
              <w:contextualSpacing/>
              <w:jc w:val="both"/>
              <w:rPr>
                <w:del w:id="978" w:author="Nikola Paříková" w:date="2024-05-21T12:46:00Z" w16du:dateUtc="2024-05-21T10:46:00Z"/>
                <w:rFonts w:ascii="Times New Roman" w:hAnsi="Times New Roman"/>
                <w:lang w:eastAsia="cs-CZ"/>
              </w:rPr>
            </w:pPr>
            <w:del w:id="979" w:author="Nikola Paříková" w:date="2024-05-21T12:46:00Z" w16du:dateUtc="2024-05-21T10:46:00Z">
              <w:r w:rsidRPr="00B76574">
                <w:rPr>
                  <w:rFonts w:ascii="Times New Roman" w:hAnsi="Times New Roman"/>
                  <w:lang w:eastAsia="cs-CZ"/>
                </w:rPr>
                <w:delText xml:space="preserve">Schopno detekovat laterální pohyb útočníka. </w:delText>
              </w:r>
            </w:del>
          </w:p>
          <w:p w14:paraId="5B0F37D8" w14:textId="77777777" w:rsidR="00B76574" w:rsidRPr="00B76574" w:rsidRDefault="00B76574" w:rsidP="00B76574">
            <w:pPr>
              <w:widowControl w:val="0"/>
              <w:numPr>
                <w:ilvl w:val="0"/>
                <w:numId w:val="50"/>
              </w:numPr>
              <w:suppressAutoHyphens/>
              <w:spacing w:after="160" w:line="259" w:lineRule="auto"/>
              <w:contextualSpacing/>
              <w:jc w:val="both"/>
              <w:rPr>
                <w:del w:id="980" w:author="Nikola Paříková" w:date="2024-05-21T12:46:00Z" w16du:dateUtc="2024-05-21T10:46:00Z"/>
                <w:rFonts w:ascii="Times New Roman" w:hAnsi="Times New Roman"/>
                <w:lang w:eastAsia="cs-CZ"/>
              </w:rPr>
            </w:pPr>
            <w:del w:id="981" w:author="Nikola Paříková" w:date="2024-05-21T12:46:00Z" w16du:dateUtc="2024-05-21T10:46:00Z">
              <w:r w:rsidRPr="00B76574">
                <w:rPr>
                  <w:rFonts w:ascii="Times New Roman" w:hAnsi="Times New Roman"/>
                  <w:lang w:eastAsia="cs-CZ"/>
                </w:rPr>
                <w:delText>Tagování objektů.</w:delText>
              </w:r>
            </w:del>
          </w:p>
          <w:p w14:paraId="71DE4A3C" w14:textId="77777777" w:rsidR="00B76574" w:rsidRPr="00B76574" w:rsidRDefault="00B76574" w:rsidP="00B76574">
            <w:pPr>
              <w:widowControl w:val="0"/>
              <w:numPr>
                <w:ilvl w:val="0"/>
                <w:numId w:val="50"/>
              </w:numPr>
              <w:suppressAutoHyphens/>
              <w:spacing w:after="160" w:line="259" w:lineRule="auto"/>
              <w:contextualSpacing/>
              <w:jc w:val="both"/>
              <w:rPr>
                <w:del w:id="982" w:author="Nikola Paříková" w:date="2024-05-21T12:46:00Z" w16du:dateUtc="2024-05-21T10:46:00Z"/>
                <w:rFonts w:ascii="Times New Roman" w:hAnsi="Times New Roman"/>
                <w:lang w:eastAsia="cs-CZ"/>
              </w:rPr>
            </w:pPr>
            <w:del w:id="983" w:author="Nikola Paříková" w:date="2024-05-21T12:46:00Z" w16du:dateUtc="2024-05-21T10:46:00Z">
              <w:r w:rsidRPr="00B76574">
                <w:rPr>
                  <w:rFonts w:ascii="Times New Roman" w:hAnsi="Times New Roman"/>
                  <w:lang w:eastAsia="cs-CZ"/>
                </w:rPr>
                <w:delText>Terminal (interaktivní Shell).</w:delText>
              </w:r>
            </w:del>
          </w:p>
          <w:p w14:paraId="77D2C7CB" w14:textId="77777777" w:rsidR="00B76574" w:rsidRPr="00B76574" w:rsidRDefault="00B76574" w:rsidP="00B76574">
            <w:pPr>
              <w:widowControl w:val="0"/>
              <w:numPr>
                <w:ilvl w:val="0"/>
                <w:numId w:val="50"/>
              </w:numPr>
              <w:suppressAutoHyphens/>
              <w:spacing w:after="160" w:line="259" w:lineRule="auto"/>
              <w:contextualSpacing/>
              <w:jc w:val="both"/>
              <w:rPr>
                <w:del w:id="984" w:author="Nikola Paříková" w:date="2024-05-21T12:46:00Z" w16du:dateUtc="2024-05-21T10:46:00Z"/>
                <w:rFonts w:ascii="Times New Roman" w:hAnsi="Times New Roman"/>
                <w:lang w:eastAsia="cs-CZ"/>
              </w:rPr>
            </w:pPr>
            <w:del w:id="985" w:author="Nikola Paříková" w:date="2024-05-21T12:46:00Z" w16du:dateUtc="2024-05-21T10:46:00Z">
              <w:r w:rsidRPr="00B76574">
                <w:rPr>
                  <w:rFonts w:ascii="Times New Roman" w:hAnsi="Times New Roman"/>
                  <w:lang w:eastAsia="cs-CZ"/>
                </w:rPr>
                <w:delText>Možnost ruční analýzy procesů a veškerých spustitelných souborů včetně DLL knihoven a skriptů.</w:delText>
              </w:r>
            </w:del>
          </w:p>
          <w:p w14:paraId="6C47BB71" w14:textId="77777777" w:rsidR="00B76574" w:rsidRPr="00B76574" w:rsidRDefault="00B76574" w:rsidP="00B76574">
            <w:pPr>
              <w:widowControl w:val="0"/>
              <w:numPr>
                <w:ilvl w:val="0"/>
                <w:numId w:val="50"/>
              </w:numPr>
              <w:suppressAutoHyphens/>
              <w:spacing w:after="160" w:line="259" w:lineRule="auto"/>
              <w:contextualSpacing/>
              <w:jc w:val="both"/>
              <w:rPr>
                <w:del w:id="986" w:author="Nikola Paříková" w:date="2024-05-21T12:46:00Z" w16du:dateUtc="2024-05-21T10:46:00Z"/>
                <w:rFonts w:ascii="Times New Roman" w:hAnsi="Times New Roman"/>
                <w:lang w:eastAsia="cs-CZ"/>
              </w:rPr>
            </w:pPr>
            <w:del w:id="987" w:author="Nikola Paříková" w:date="2024-05-21T12:46:00Z" w16du:dateUtc="2024-05-21T10:46:00Z">
              <w:r w:rsidRPr="00B76574">
                <w:rPr>
                  <w:rFonts w:ascii="Times New Roman" w:hAnsi="Times New Roman"/>
                  <w:lang w:eastAsia="cs-CZ"/>
                </w:rPr>
                <w:delText>Prioritizace vzniklých incidentů za pomocí algoritmů strojového učení.</w:delText>
              </w:r>
            </w:del>
          </w:p>
          <w:p w14:paraId="16EED244" w14:textId="77777777" w:rsidR="00B76574" w:rsidRPr="00B76574" w:rsidRDefault="00B76574" w:rsidP="00B76574">
            <w:pPr>
              <w:widowControl w:val="0"/>
              <w:numPr>
                <w:ilvl w:val="0"/>
                <w:numId w:val="50"/>
              </w:numPr>
              <w:suppressAutoHyphens/>
              <w:spacing w:after="160" w:line="259" w:lineRule="auto"/>
              <w:contextualSpacing/>
              <w:jc w:val="both"/>
              <w:rPr>
                <w:del w:id="988" w:author="Nikola Paříková" w:date="2024-05-21T12:46:00Z" w16du:dateUtc="2024-05-21T10:46:00Z"/>
                <w:rFonts w:ascii="Times New Roman" w:hAnsi="Times New Roman"/>
                <w:lang w:eastAsia="cs-CZ"/>
              </w:rPr>
            </w:pPr>
            <w:del w:id="989" w:author="Nikola Paříková" w:date="2024-05-21T12:46:00Z" w16du:dateUtc="2024-05-21T10:46:00Z">
              <w:r w:rsidRPr="00B76574">
                <w:rPr>
                  <w:rFonts w:ascii="Times New Roman" w:hAnsi="Times New Roman"/>
                  <w:lang w:eastAsia="cs-CZ"/>
                </w:rPr>
                <w:delText>Detekce více než 300 typů obecného podezřelého chování: dumpování přihlašovacích údajů, změna konfigurace firewallu, mazání logů, změna hosts souboru, smazání Shadow Copy, nainstalování nového certifikát, vypnutí aktualizací…</w:delText>
              </w:r>
            </w:del>
          </w:p>
          <w:p w14:paraId="5A66ED74" w14:textId="77777777" w:rsidR="00723B6F" w:rsidRDefault="00723B6F" w:rsidP="00723B6F">
            <w:pPr>
              <w:pStyle w:val="Odstavecseseznamem"/>
              <w:widowControl w:val="0"/>
              <w:numPr>
                <w:ilvl w:val="0"/>
                <w:numId w:val="51"/>
              </w:numPr>
              <w:suppressLineNumbers/>
              <w:suppressAutoHyphens/>
              <w:contextualSpacing/>
              <w:jc w:val="both"/>
              <w:rPr>
                <w:ins w:id="990" w:author="Nikola Paříková" w:date="2024-05-21T12:46:00Z" w16du:dateUtc="2024-05-21T10:46:00Z"/>
                <w:rFonts w:ascii="Times New Roman" w:hAnsi="Times New Roman"/>
              </w:rPr>
            </w:pPr>
            <w:ins w:id="991" w:author="Nikola Paříková" w:date="2024-05-21T12:46:00Z" w16du:dateUtc="2024-05-21T10:46:00Z">
              <w:r>
                <w:rPr>
                  <w:rFonts w:ascii="Times New Roman" w:hAnsi="Times New Roman"/>
                </w:rPr>
                <w:t>Detekce standardních protokolů, i když běží na nestandardních portech – např. HTTP nebo SSH na portu 443 atd.</w:t>
              </w:r>
            </w:ins>
          </w:p>
          <w:p w14:paraId="39B05667" w14:textId="77777777" w:rsidR="00723B6F" w:rsidRDefault="00723B6F" w:rsidP="00723B6F">
            <w:pPr>
              <w:pStyle w:val="Odstavecseseznamem"/>
              <w:widowControl w:val="0"/>
              <w:numPr>
                <w:ilvl w:val="0"/>
                <w:numId w:val="51"/>
              </w:numPr>
              <w:suppressLineNumbers/>
              <w:suppressAutoHyphens/>
              <w:contextualSpacing/>
              <w:jc w:val="both"/>
              <w:rPr>
                <w:ins w:id="992" w:author="Nikola Paříková" w:date="2024-05-21T12:46:00Z" w16du:dateUtc="2024-05-21T10:46:00Z"/>
                <w:rFonts w:ascii="Times New Roman" w:hAnsi="Times New Roman"/>
              </w:rPr>
            </w:pPr>
            <w:ins w:id="993" w:author="Nikola Paříková" w:date="2024-05-21T12:46:00Z" w16du:dateUtc="2024-05-21T10:46:00Z">
              <w:r>
                <w:rPr>
                  <w:rFonts w:ascii="Times New Roman" w:hAnsi="Times New Roman"/>
                </w:rPr>
                <w:t>Detekce datových tunelů v komunikaci. Například HTTP v DNS, SMTP v HTTP, IPv6 v IPv4.</w:t>
              </w:r>
            </w:ins>
          </w:p>
          <w:p w14:paraId="3CEF9066" w14:textId="1D435918" w:rsidR="00723B6F" w:rsidRDefault="00723B6F" w:rsidP="00723B6F">
            <w:pPr>
              <w:pStyle w:val="Odstavecseseznamem"/>
              <w:widowControl w:val="0"/>
              <w:numPr>
                <w:ilvl w:val="0"/>
                <w:numId w:val="51"/>
              </w:numPr>
              <w:suppressLineNumbers/>
              <w:suppressAutoHyphens/>
              <w:contextualSpacing/>
              <w:jc w:val="both"/>
              <w:rPr>
                <w:ins w:id="994" w:author="Nikola Paříková" w:date="2024-05-21T12:46:00Z" w16du:dateUtc="2024-05-21T10:46:00Z"/>
                <w:rFonts w:ascii="Times New Roman" w:hAnsi="Times New Roman"/>
              </w:rPr>
            </w:pPr>
            <w:r>
              <w:rPr>
                <w:rFonts w:ascii="Times New Roman" w:hAnsi="Times New Roman"/>
              </w:rPr>
              <w:t xml:space="preserve">Detekce </w:t>
            </w:r>
            <w:del w:id="995" w:author="Nikola Paříková" w:date="2024-05-21T12:46:00Z" w16du:dateUtc="2024-05-21T10:46:00Z">
              <w:r w:rsidR="00B76574" w:rsidRPr="00B76574">
                <w:rPr>
                  <w:rFonts w:ascii="Times New Roman" w:hAnsi="Times New Roman"/>
                  <w:lang w:eastAsia="cs-CZ"/>
                </w:rPr>
                <w:delText>s </w:delText>
              </w:r>
            </w:del>
            <w:ins w:id="996" w:author="Nikola Paříková" w:date="2024-05-21T12:46:00Z" w16du:dateUtc="2024-05-21T10:46:00Z">
              <w:r>
                <w:rPr>
                  <w:rFonts w:ascii="Times New Roman" w:hAnsi="Times New Roman"/>
                </w:rPr>
                <w:t>anomálií v komunikačních protokolech, minimálně DNS, DHCP, HTTP, SMTP, SMB.</w:t>
              </w:r>
            </w:ins>
          </w:p>
          <w:p w14:paraId="4D8370DF" w14:textId="77777777" w:rsidR="00723B6F" w:rsidRDefault="00723B6F" w:rsidP="00723B6F">
            <w:pPr>
              <w:pStyle w:val="Odstavecseseznamem"/>
              <w:widowControl w:val="0"/>
              <w:numPr>
                <w:ilvl w:val="0"/>
                <w:numId w:val="51"/>
              </w:numPr>
              <w:suppressLineNumbers/>
              <w:suppressAutoHyphens/>
              <w:contextualSpacing/>
              <w:jc w:val="both"/>
              <w:rPr>
                <w:ins w:id="997" w:author="Nikola Paříková" w:date="2024-05-21T12:46:00Z" w16du:dateUtc="2024-05-21T10:46:00Z"/>
                <w:rFonts w:ascii="Times New Roman" w:hAnsi="Times New Roman"/>
              </w:rPr>
            </w:pPr>
            <w:ins w:id="998" w:author="Nikola Paříková" w:date="2024-05-21T12:46:00Z" w16du:dateUtc="2024-05-21T10:46:00Z">
              <w:r>
                <w:rPr>
                  <w:rFonts w:ascii="Times New Roman" w:hAnsi="Times New Roman"/>
                </w:rPr>
                <w:t>Detekce událostí:</w:t>
              </w:r>
            </w:ins>
          </w:p>
          <w:p w14:paraId="468DF05B" w14:textId="77777777" w:rsidR="00723B6F" w:rsidRDefault="00723B6F" w:rsidP="00723B6F">
            <w:pPr>
              <w:pStyle w:val="Odstavecseseznamem"/>
              <w:widowControl w:val="0"/>
              <w:numPr>
                <w:ilvl w:val="1"/>
                <w:numId w:val="51"/>
              </w:numPr>
              <w:suppressLineNumbers/>
              <w:suppressAutoHyphens/>
              <w:contextualSpacing/>
              <w:jc w:val="both"/>
              <w:rPr>
                <w:ins w:id="999" w:author="Nikola Paříková" w:date="2024-05-21T12:46:00Z" w16du:dateUtc="2024-05-21T10:46:00Z"/>
                <w:rFonts w:ascii="Times New Roman" w:hAnsi="Times New Roman"/>
              </w:rPr>
            </w:pPr>
            <w:ins w:id="1000" w:author="Nikola Paříková" w:date="2024-05-21T12:46:00Z" w16du:dateUtc="2024-05-21T10:46:00Z">
              <w:r>
                <w:rPr>
                  <w:rFonts w:ascii="Times New Roman" w:hAnsi="Times New Roman"/>
                </w:rPr>
                <w:t xml:space="preserve">MAC </w:t>
              </w:r>
              <w:proofErr w:type="spellStart"/>
              <w:r>
                <w:rPr>
                  <w:rFonts w:ascii="Times New Roman" w:hAnsi="Times New Roman"/>
                </w:rPr>
                <w:t>Spoofing</w:t>
              </w:r>
              <w:proofErr w:type="spellEnd"/>
            </w:ins>
          </w:p>
          <w:p w14:paraId="4E4AA8A0" w14:textId="77777777" w:rsidR="00723B6F" w:rsidRDefault="00723B6F" w:rsidP="00723B6F">
            <w:pPr>
              <w:pStyle w:val="Odstavecseseznamem"/>
              <w:widowControl w:val="0"/>
              <w:numPr>
                <w:ilvl w:val="1"/>
                <w:numId w:val="51"/>
              </w:numPr>
              <w:suppressLineNumbers/>
              <w:suppressAutoHyphens/>
              <w:contextualSpacing/>
              <w:jc w:val="both"/>
              <w:rPr>
                <w:ins w:id="1001" w:author="Nikola Paříková" w:date="2024-05-21T12:46:00Z" w16du:dateUtc="2024-05-21T10:46:00Z"/>
                <w:rFonts w:ascii="Times New Roman" w:hAnsi="Times New Roman"/>
              </w:rPr>
            </w:pPr>
            <w:ins w:id="1002" w:author="Nikola Paříková" w:date="2024-05-21T12:46:00Z" w16du:dateUtc="2024-05-21T10:46:00Z">
              <w:r>
                <w:rPr>
                  <w:rFonts w:ascii="Times New Roman" w:hAnsi="Times New Roman"/>
                </w:rPr>
                <w:t xml:space="preserve">IP </w:t>
              </w:r>
              <w:proofErr w:type="spellStart"/>
              <w:r>
                <w:rPr>
                  <w:rFonts w:ascii="Times New Roman" w:hAnsi="Times New Roman"/>
                </w:rPr>
                <w:t>Spoofing</w:t>
              </w:r>
              <w:proofErr w:type="spellEnd"/>
            </w:ins>
          </w:p>
          <w:p w14:paraId="2133EC9A" w14:textId="77777777" w:rsidR="00723B6F" w:rsidRDefault="00723B6F" w:rsidP="00723B6F">
            <w:pPr>
              <w:pStyle w:val="Odstavecseseznamem"/>
              <w:widowControl w:val="0"/>
              <w:numPr>
                <w:ilvl w:val="1"/>
                <w:numId w:val="51"/>
              </w:numPr>
              <w:suppressLineNumbers/>
              <w:suppressAutoHyphens/>
              <w:contextualSpacing/>
              <w:jc w:val="both"/>
              <w:rPr>
                <w:ins w:id="1003" w:author="Nikola Paříková" w:date="2024-05-21T12:46:00Z" w16du:dateUtc="2024-05-21T10:46:00Z"/>
                <w:rFonts w:ascii="Times New Roman" w:hAnsi="Times New Roman"/>
              </w:rPr>
            </w:pPr>
            <w:ins w:id="1004" w:author="Nikola Paříková" w:date="2024-05-21T12:46:00Z" w16du:dateUtc="2024-05-21T10:46:00Z">
              <w:r>
                <w:rPr>
                  <w:rFonts w:ascii="Times New Roman" w:hAnsi="Times New Roman"/>
                </w:rPr>
                <w:t>Duplikace/změna IP</w:t>
              </w:r>
            </w:ins>
          </w:p>
          <w:p w14:paraId="600887B1" w14:textId="77777777" w:rsidR="00723B6F" w:rsidRDefault="00723B6F" w:rsidP="00723B6F">
            <w:pPr>
              <w:pStyle w:val="Odstavecseseznamem"/>
              <w:widowControl w:val="0"/>
              <w:numPr>
                <w:ilvl w:val="1"/>
                <w:numId w:val="51"/>
              </w:numPr>
              <w:suppressLineNumbers/>
              <w:suppressAutoHyphens/>
              <w:contextualSpacing/>
              <w:jc w:val="both"/>
              <w:rPr>
                <w:ins w:id="1005" w:author="Nikola Paříková" w:date="2024-05-21T12:46:00Z" w16du:dateUtc="2024-05-21T10:46:00Z"/>
                <w:rFonts w:ascii="Times New Roman" w:hAnsi="Times New Roman"/>
              </w:rPr>
            </w:pPr>
            <w:ins w:id="1006" w:author="Nikola Paříková" w:date="2024-05-21T12:46:00Z" w16du:dateUtc="2024-05-21T10:46:00Z">
              <w:r>
                <w:rPr>
                  <w:rFonts w:ascii="Times New Roman" w:hAnsi="Times New Roman"/>
                </w:rPr>
                <w:t>Duplikace/změna MAC</w:t>
              </w:r>
            </w:ins>
          </w:p>
          <w:p w14:paraId="424A7089" w14:textId="77777777" w:rsidR="00723B6F" w:rsidRDefault="00723B6F" w:rsidP="00723B6F">
            <w:pPr>
              <w:pStyle w:val="Odstavecseseznamem"/>
              <w:widowControl w:val="0"/>
              <w:numPr>
                <w:ilvl w:val="1"/>
                <w:numId w:val="51"/>
              </w:numPr>
              <w:suppressLineNumbers/>
              <w:suppressAutoHyphens/>
              <w:contextualSpacing/>
              <w:jc w:val="both"/>
              <w:rPr>
                <w:ins w:id="1007" w:author="Nikola Paříková" w:date="2024-05-21T12:46:00Z" w16du:dateUtc="2024-05-21T10:46:00Z"/>
                <w:rFonts w:ascii="Times New Roman" w:hAnsi="Times New Roman"/>
              </w:rPr>
            </w:pPr>
            <w:ins w:id="1008" w:author="Nikola Paříková" w:date="2024-05-21T12:46:00Z" w16du:dateUtc="2024-05-21T10:46:00Z">
              <w:r>
                <w:rPr>
                  <w:rFonts w:ascii="Times New Roman" w:hAnsi="Times New Roman"/>
                </w:rPr>
                <w:t>Detekce neočekávaného přenosu objemu dat (</w:t>
              </w:r>
              <w:proofErr w:type="spellStart"/>
              <w:r>
                <w:rPr>
                  <w:rFonts w:ascii="Times New Roman" w:hAnsi="Times New Roman"/>
                </w:rPr>
                <w:t>Bandwidth</w:t>
              </w:r>
              <w:proofErr w:type="spellEnd"/>
              <w:r>
                <w:rPr>
                  <w:rFonts w:ascii="Times New Roman" w:hAnsi="Times New Roman"/>
                </w:rPr>
                <w:t xml:space="preserve"> </w:t>
              </w:r>
              <w:proofErr w:type="spellStart"/>
              <w:r>
                <w:rPr>
                  <w:rFonts w:ascii="Times New Roman" w:hAnsi="Times New Roman"/>
                </w:rPr>
                <w:t>anomaly</w:t>
              </w:r>
              <w:proofErr w:type="spellEnd"/>
              <w:r>
                <w:rPr>
                  <w:rFonts w:ascii="Times New Roman" w:hAnsi="Times New Roman"/>
                </w:rPr>
                <w:t xml:space="preserve"> </w:t>
              </w:r>
              <w:proofErr w:type="spellStart"/>
              <w:r>
                <w:rPr>
                  <w:rFonts w:ascii="Times New Roman" w:hAnsi="Times New Roman"/>
                </w:rPr>
                <w:t>detectiom</w:t>
              </w:r>
              <w:proofErr w:type="spellEnd"/>
              <w:r>
                <w:rPr>
                  <w:rFonts w:ascii="Times New Roman" w:hAnsi="Times New Roman"/>
                </w:rPr>
                <w:t>)</w:t>
              </w:r>
            </w:ins>
          </w:p>
          <w:p w14:paraId="3CCC0C70" w14:textId="77777777" w:rsidR="00723B6F" w:rsidRDefault="00723B6F" w:rsidP="00723B6F">
            <w:pPr>
              <w:pStyle w:val="Odstavecseseznamem"/>
              <w:widowControl w:val="0"/>
              <w:numPr>
                <w:ilvl w:val="0"/>
                <w:numId w:val="51"/>
              </w:numPr>
              <w:suppressLineNumbers/>
              <w:suppressAutoHyphens/>
              <w:contextualSpacing/>
              <w:jc w:val="both"/>
              <w:rPr>
                <w:ins w:id="1009" w:author="Nikola Paříková" w:date="2024-05-21T12:46:00Z" w16du:dateUtc="2024-05-21T10:46:00Z"/>
                <w:rFonts w:ascii="Times New Roman" w:hAnsi="Times New Roman"/>
              </w:rPr>
            </w:pPr>
            <w:ins w:id="1010" w:author="Nikola Paříková" w:date="2024-05-21T12:46:00Z" w16du:dateUtc="2024-05-21T10:46:00Z">
              <w:r>
                <w:rPr>
                  <w:rFonts w:ascii="Times New Roman" w:hAnsi="Times New Roman"/>
                </w:rPr>
                <w:t>Detekce neočekávaného počtu spojení (</w:t>
              </w:r>
              <w:proofErr w:type="spellStart"/>
              <w:r>
                <w:rPr>
                  <w:rFonts w:ascii="Times New Roman" w:hAnsi="Times New Roman"/>
                </w:rPr>
                <w:t>Connection</w:t>
              </w:r>
              <w:proofErr w:type="spellEnd"/>
              <w:r>
                <w:rPr>
                  <w:rFonts w:ascii="Times New Roman" w:hAnsi="Times New Roman"/>
                </w:rPr>
                <w:t xml:space="preserve"> </w:t>
              </w:r>
              <w:proofErr w:type="spellStart"/>
              <w:r>
                <w:rPr>
                  <w:rFonts w:ascii="Times New Roman" w:hAnsi="Times New Roman"/>
                </w:rPr>
                <w:t>rate</w:t>
              </w:r>
              <w:proofErr w:type="spellEnd"/>
              <w:r>
                <w:rPr>
                  <w:rFonts w:ascii="Times New Roman" w:hAnsi="Times New Roman"/>
                </w:rPr>
                <w:t xml:space="preserve"> </w:t>
              </w:r>
              <w:proofErr w:type="spellStart"/>
              <w:r>
                <w:rPr>
                  <w:rFonts w:ascii="Times New Roman" w:hAnsi="Times New Roman"/>
                </w:rPr>
                <w:t>detection</w:t>
              </w:r>
              <w:proofErr w:type="spellEnd"/>
              <w:r>
                <w:rPr>
                  <w:rFonts w:ascii="Times New Roman" w:hAnsi="Times New Roman"/>
                </w:rPr>
                <w:t>)</w:t>
              </w:r>
            </w:ins>
          </w:p>
          <w:p w14:paraId="7B060844" w14:textId="77777777" w:rsidR="00723B6F" w:rsidRDefault="00723B6F" w:rsidP="00723B6F">
            <w:pPr>
              <w:pStyle w:val="Odstavecseseznamem"/>
              <w:widowControl w:val="0"/>
              <w:numPr>
                <w:ilvl w:val="0"/>
                <w:numId w:val="51"/>
              </w:numPr>
              <w:suppressLineNumbers/>
              <w:suppressAutoHyphens/>
              <w:contextualSpacing/>
              <w:jc w:val="both"/>
              <w:rPr>
                <w:ins w:id="1011" w:author="Nikola Paříková" w:date="2024-05-21T12:46:00Z" w16du:dateUtc="2024-05-21T10:46:00Z"/>
                <w:rFonts w:ascii="Times New Roman" w:hAnsi="Times New Roman"/>
              </w:rPr>
            </w:pPr>
            <w:ins w:id="1012" w:author="Nikola Paříková" w:date="2024-05-21T12:46:00Z" w16du:dateUtc="2024-05-21T10:46:00Z">
              <w:r>
                <w:rPr>
                  <w:rFonts w:ascii="Times New Roman" w:hAnsi="Times New Roman"/>
                </w:rPr>
                <w:t>Detekce nedostupnosti vybraných zařízení a služeb.</w:t>
              </w:r>
            </w:ins>
          </w:p>
          <w:p w14:paraId="317801E7" w14:textId="77777777" w:rsidR="00723B6F" w:rsidRDefault="00723B6F" w:rsidP="00723B6F">
            <w:pPr>
              <w:pStyle w:val="Odstavecseseznamem"/>
              <w:widowControl w:val="0"/>
              <w:numPr>
                <w:ilvl w:val="0"/>
                <w:numId w:val="51"/>
              </w:numPr>
              <w:suppressLineNumbers/>
              <w:suppressAutoHyphens/>
              <w:contextualSpacing/>
              <w:jc w:val="both"/>
              <w:rPr>
                <w:ins w:id="1013" w:author="Nikola Paříková" w:date="2024-05-21T12:46:00Z" w16du:dateUtc="2024-05-21T10:46:00Z"/>
                <w:rFonts w:ascii="Times New Roman" w:hAnsi="Times New Roman"/>
              </w:rPr>
            </w:pPr>
            <w:ins w:id="1014" w:author="Nikola Paříková" w:date="2024-05-21T12:46:00Z" w16du:dateUtc="2024-05-21T10:46:00Z">
              <w:r>
                <w:rPr>
                  <w:rFonts w:ascii="Times New Roman" w:hAnsi="Times New Roman"/>
                </w:rPr>
                <w:t>Detekce vzniku nových služeb, či komunikačních vektorů nedopovídajících uživatelem definované komunikační matici monitorované sítě.</w:t>
              </w:r>
            </w:ins>
          </w:p>
          <w:p w14:paraId="63EDD5A7" w14:textId="3BBD9F2C" w:rsidR="00723B6F" w:rsidRDefault="00723B6F" w:rsidP="00723B6F">
            <w:pPr>
              <w:pStyle w:val="Odstavecseseznamem"/>
              <w:widowControl w:val="0"/>
              <w:numPr>
                <w:ilvl w:val="0"/>
                <w:numId w:val="51"/>
              </w:numPr>
              <w:suppressLineNumbers/>
              <w:suppressAutoHyphens/>
              <w:contextualSpacing/>
              <w:jc w:val="both"/>
              <w:rPr>
                <w:rFonts w:ascii="Times New Roman" w:hAnsi="Times New Roman"/>
              </w:rPr>
              <w:pPrChange w:id="1015" w:author="Nikola Paříková" w:date="2024-05-21T12:46:00Z" w16du:dateUtc="2024-05-21T10:46:00Z">
                <w:pPr>
                  <w:widowControl w:val="0"/>
                  <w:numPr>
                    <w:numId w:val="50"/>
                  </w:numPr>
                  <w:suppressAutoHyphens/>
                  <w:spacing w:after="160" w:line="259" w:lineRule="auto"/>
                  <w:ind w:left="360" w:hanging="360"/>
                  <w:contextualSpacing/>
                  <w:jc w:val="both"/>
                </w:pPr>
              </w:pPrChange>
            </w:pPr>
            <w:ins w:id="1016" w:author="Nikola Paříková" w:date="2024-05-21T12:46:00Z" w16du:dateUtc="2024-05-21T10:46:00Z">
              <w:r>
                <w:rPr>
                  <w:rFonts w:ascii="Times New Roman" w:hAnsi="Times New Roman"/>
                </w:rPr>
                <w:t xml:space="preserve">Možnost dešifrování SSL/TLS komunikace obsahu komunikace pro vybraná zařízení s </w:t>
              </w:r>
            </w:ins>
            <w:r>
              <w:rPr>
                <w:rFonts w:ascii="Times New Roman" w:hAnsi="Times New Roman"/>
              </w:rPr>
              <w:t xml:space="preserve">využitím </w:t>
            </w:r>
            <w:del w:id="1017" w:author="Nikola Paříková" w:date="2024-05-21T12:46:00Z" w16du:dateUtc="2024-05-21T10:46:00Z">
              <w:r w:rsidR="00B76574" w:rsidRPr="00B76574">
                <w:rPr>
                  <w:rFonts w:ascii="Times New Roman" w:hAnsi="Times New Roman"/>
                  <w:lang w:eastAsia="cs-CZ"/>
                </w:rPr>
                <w:delText>modelů strojového učení a neuronových sítí</w:delText>
              </w:r>
            </w:del>
            <w:ins w:id="1018" w:author="Nikola Paříková" w:date="2024-05-21T12:46:00Z" w16du:dateUtc="2024-05-21T10:46:00Z">
              <w:r>
                <w:rPr>
                  <w:rFonts w:ascii="Times New Roman" w:hAnsi="Times New Roman"/>
                </w:rPr>
                <w:t>privátního klíče</w:t>
              </w:r>
            </w:ins>
            <w:r>
              <w:rPr>
                <w:rFonts w:ascii="Times New Roman" w:hAnsi="Times New Roman"/>
              </w:rPr>
              <w:t>.</w:t>
            </w:r>
          </w:p>
          <w:p w14:paraId="74903053" w14:textId="77777777" w:rsidR="00B76574" w:rsidRPr="00B76574" w:rsidRDefault="00B76574" w:rsidP="00B76574">
            <w:pPr>
              <w:widowControl w:val="0"/>
              <w:numPr>
                <w:ilvl w:val="0"/>
                <w:numId w:val="50"/>
              </w:numPr>
              <w:suppressAutoHyphens/>
              <w:spacing w:after="160" w:line="259" w:lineRule="auto"/>
              <w:contextualSpacing/>
              <w:jc w:val="both"/>
              <w:rPr>
                <w:del w:id="1019" w:author="Nikola Paříková" w:date="2024-05-21T12:46:00Z" w16du:dateUtc="2024-05-21T10:46:00Z"/>
                <w:rFonts w:ascii="Times New Roman" w:hAnsi="Times New Roman"/>
                <w:lang w:eastAsia="cs-CZ"/>
              </w:rPr>
            </w:pPr>
            <w:del w:id="1020" w:author="Nikola Paříková" w:date="2024-05-21T12:46:00Z" w16du:dateUtc="2024-05-21T10:46:00Z">
              <w:r w:rsidRPr="00B76574">
                <w:rPr>
                  <w:rFonts w:ascii="Times New Roman" w:hAnsi="Times New Roman"/>
                  <w:lang w:eastAsia="cs-CZ"/>
                </w:rPr>
                <w:delText>Schopnost zobrazení detekcí provedených antimalware produktem.</w:delText>
              </w:r>
            </w:del>
          </w:p>
          <w:p w14:paraId="5A9ADC15" w14:textId="77777777" w:rsidR="00B76574" w:rsidRPr="00B76574" w:rsidRDefault="00B76574" w:rsidP="00B76574">
            <w:pPr>
              <w:widowControl w:val="0"/>
              <w:numPr>
                <w:ilvl w:val="0"/>
                <w:numId w:val="50"/>
              </w:numPr>
              <w:suppressAutoHyphens/>
              <w:spacing w:after="160" w:line="259" w:lineRule="auto"/>
              <w:contextualSpacing/>
              <w:jc w:val="both"/>
              <w:rPr>
                <w:del w:id="1021" w:author="Nikola Paříková" w:date="2024-05-21T12:46:00Z" w16du:dateUtc="2024-05-21T10:46:00Z"/>
                <w:rFonts w:ascii="Times New Roman" w:hAnsi="Times New Roman"/>
                <w:lang w:eastAsia="cs-CZ"/>
              </w:rPr>
            </w:pPr>
            <w:del w:id="1022" w:author="Nikola Paříková" w:date="2024-05-21T12:46:00Z" w16du:dateUtc="2024-05-21T10:46:00Z">
              <w:r w:rsidRPr="00B76574">
                <w:rPr>
                  <w:rFonts w:ascii="Times New Roman" w:hAnsi="Times New Roman"/>
                  <w:lang w:eastAsia="cs-CZ"/>
                </w:rPr>
                <w:delText>Možnost spouštět předkonfigurované nápravné akce, které se sami spustí za při splnění definovaných podmínek.</w:delText>
              </w:r>
            </w:del>
          </w:p>
          <w:p w14:paraId="01F9FC42" w14:textId="77777777" w:rsidR="00B76574" w:rsidRPr="00B76574" w:rsidRDefault="00B76574" w:rsidP="00B76574">
            <w:pPr>
              <w:widowControl w:val="0"/>
              <w:numPr>
                <w:ilvl w:val="0"/>
                <w:numId w:val="50"/>
              </w:numPr>
              <w:suppressAutoHyphens/>
              <w:spacing w:after="160" w:line="259" w:lineRule="auto"/>
              <w:contextualSpacing/>
              <w:jc w:val="both"/>
              <w:rPr>
                <w:del w:id="1023" w:author="Nikola Paříková" w:date="2024-05-21T12:46:00Z" w16du:dateUtc="2024-05-21T10:46:00Z"/>
                <w:rFonts w:ascii="Times New Roman" w:hAnsi="Times New Roman"/>
                <w:lang w:eastAsia="cs-CZ"/>
              </w:rPr>
            </w:pPr>
            <w:del w:id="1024" w:author="Nikola Paříková" w:date="2024-05-21T12:46:00Z" w16du:dateUtc="2024-05-21T10:46:00Z">
              <w:r w:rsidRPr="00B76574">
                <w:rPr>
                  <w:rFonts w:ascii="Times New Roman" w:hAnsi="Times New Roman"/>
                  <w:lang w:eastAsia="cs-CZ"/>
                </w:rPr>
                <w:delText xml:space="preserve">Okamžitá síťová izolace, ukončení procesu, vymazání/stažení souboru. </w:delText>
              </w:r>
            </w:del>
          </w:p>
          <w:p w14:paraId="6E4F0F4B" w14:textId="77777777" w:rsidR="00B76574" w:rsidRPr="00B76574" w:rsidRDefault="00B76574" w:rsidP="00B76574">
            <w:pPr>
              <w:widowControl w:val="0"/>
              <w:numPr>
                <w:ilvl w:val="0"/>
                <w:numId w:val="50"/>
              </w:numPr>
              <w:suppressAutoHyphens/>
              <w:spacing w:after="160" w:line="259" w:lineRule="auto"/>
              <w:contextualSpacing/>
              <w:jc w:val="both"/>
              <w:rPr>
                <w:del w:id="1025" w:author="Nikola Paříková" w:date="2024-05-21T12:46:00Z" w16du:dateUtc="2024-05-21T10:46:00Z"/>
                <w:rFonts w:ascii="Times New Roman" w:hAnsi="Times New Roman"/>
                <w:lang w:eastAsia="cs-CZ"/>
              </w:rPr>
            </w:pPr>
            <w:del w:id="1026" w:author="Nikola Paříková" w:date="2024-05-21T12:46:00Z" w16du:dateUtc="2024-05-21T10:46:00Z">
              <w:r w:rsidRPr="00B76574">
                <w:rPr>
                  <w:rFonts w:ascii="Times New Roman" w:hAnsi="Times New Roman"/>
                  <w:lang w:eastAsia="cs-CZ"/>
                </w:rPr>
                <w:delText>Snížení počtu falešně pozitivních výsledků za pomocí algoritmů strojového a hlubokého učení.</w:delText>
              </w:r>
            </w:del>
          </w:p>
          <w:p w14:paraId="6A0AAD9A" w14:textId="77777777" w:rsidR="00B76574" w:rsidRPr="00B76574" w:rsidRDefault="00B76574" w:rsidP="00B76574">
            <w:pPr>
              <w:widowControl w:val="0"/>
              <w:numPr>
                <w:ilvl w:val="0"/>
                <w:numId w:val="50"/>
              </w:numPr>
              <w:suppressAutoHyphens/>
              <w:spacing w:after="160" w:line="259" w:lineRule="auto"/>
              <w:contextualSpacing/>
              <w:jc w:val="both"/>
              <w:rPr>
                <w:del w:id="1027" w:author="Nikola Paříková" w:date="2024-05-21T12:46:00Z" w16du:dateUtc="2024-05-21T10:46:00Z"/>
                <w:rFonts w:ascii="Times New Roman" w:hAnsi="Times New Roman"/>
                <w:lang w:eastAsia="cs-CZ"/>
              </w:rPr>
            </w:pPr>
            <w:del w:id="1028" w:author="Nikola Paříková" w:date="2024-05-21T12:46:00Z" w16du:dateUtc="2024-05-21T10:46:00Z">
              <w:r w:rsidRPr="00B76574">
                <w:rPr>
                  <w:rFonts w:ascii="Times New Roman" w:hAnsi="Times New Roman"/>
                  <w:lang w:eastAsia="cs-CZ"/>
                </w:rPr>
                <w:delText>Řešení je schopno generovat tzv. forest / full execution tree model.</w:delText>
              </w:r>
            </w:del>
          </w:p>
          <w:p w14:paraId="36B2D95E" w14:textId="77777777" w:rsidR="00B76574" w:rsidRPr="00B76574" w:rsidRDefault="00B76574" w:rsidP="00B76574">
            <w:pPr>
              <w:widowControl w:val="0"/>
              <w:numPr>
                <w:ilvl w:val="0"/>
                <w:numId w:val="50"/>
              </w:numPr>
              <w:suppressAutoHyphens/>
              <w:spacing w:after="160" w:line="259" w:lineRule="auto"/>
              <w:contextualSpacing/>
              <w:jc w:val="both"/>
              <w:rPr>
                <w:del w:id="1029" w:author="Nikola Paříková" w:date="2024-05-21T12:46:00Z" w16du:dateUtc="2024-05-21T10:46:00Z"/>
                <w:rFonts w:ascii="Times New Roman" w:hAnsi="Times New Roman"/>
                <w:lang w:eastAsia="cs-CZ"/>
              </w:rPr>
            </w:pPr>
            <w:del w:id="1030" w:author="Nikola Paříková" w:date="2024-05-21T12:46:00Z" w16du:dateUtc="2024-05-21T10:46:00Z">
              <w:r w:rsidRPr="00B76574">
                <w:rPr>
                  <w:rFonts w:ascii="Times New Roman" w:hAnsi="Times New Roman"/>
                  <w:lang w:eastAsia="cs-CZ"/>
                </w:rPr>
                <w:delText>Možnost vyhledávání pomocí nově vytvořených IoC nad historickými daty.</w:delText>
              </w:r>
            </w:del>
          </w:p>
          <w:p w14:paraId="0649BE9F" w14:textId="77777777" w:rsidR="00B76574" w:rsidRPr="00B76574" w:rsidRDefault="00B76574" w:rsidP="00B76574">
            <w:pPr>
              <w:widowControl w:val="0"/>
              <w:numPr>
                <w:ilvl w:val="0"/>
                <w:numId w:val="50"/>
              </w:numPr>
              <w:suppressAutoHyphens/>
              <w:spacing w:after="160" w:line="259" w:lineRule="auto"/>
              <w:contextualSpacing/>
              <w:jc w:val="both"/>
              <w:rPr>
                <w:del w:id="1031" w:author="Nikola Paříková" w:date="2024-05-21T12:46:00Z" w16du:dateUtc="2024-05-21T10:46:00Z"/>
                <w:rFonts w:ascii="Times New Roman" w:hAnsi="Times New Roman"/>
                <w:lang w:eastAsia="cs-CZ"/>
              </w:rPr>
            </w:pPr>
            <w:del w:id="1032" w:author="Nikola Paříková" w:date="2024-05-21T12:46:00Z" w16du:dateUtc="2024-05-21T10:46:00Z">
              <w:r w:rsidRPr="00B76574">
                <w:rPr>
                  <w:rFonts w:ascii="Times New Roman" w:hAnsi="Times New Roman"/>
                  <w:lang w:eastAsia="cs-CZ"/>
                </w:rPr>
                <w:delText>Provázání s technikami popsanými v knowledge base MITRE ATT&amp;CK.</w:delText>
              </w:r>
            </w:del>
          </w:p>
          <w:p w14:paraId="56229A93" w14:textId="77777777" w:rsidR="00B76574" w:rsidRPr="00B76574" w:rsidRDefault="00B76574" w:rsidP="00B76574">
            <w:pPr>
              <w:widowControl w:val="0"/>
              <w:numPr>
                <w:ilvl w:val="0"/>
                <w:numId w:val="50"/>
              </w:numPr>
              <w:suppressAutoHyphens/>
              <w:spacing w:after="160" w:line="259" w:lineRule="auto"/>
              <w:contextualSpacing/>
              <w:jc w:val="both"/>
              <w:rPr>
                <w:del w:id="1033" w:author="Nikola Paříková" w:date="2024-05-21T12:46:00Z" w16du:dateUtc="2024-05-21T10:46:00Z"/>
                <w:rFonts w:ascii="Times New Roman" w:hAnsi="Times New Roman"/>
                <w:lang w:eastAsia="cs-CZ"/>
              </w:rPr>
            </w:pPr>
            <w:del w:id="1034" w:author="Nikola Paříková" w:date="2024-05-21T12:46:00Z" w16du:dateUtc="2024-05-21T10:46:00Z">
              <w:r w:rsidRPr="00B76574">
                <w:rPr>
                  <w:rFonts w:ascii="Times New Roman" w:hAnsi="Times New Roman"/>
                  <w:lang w:eastAsia="cs-CZ"/>
                </w:rPr>
                <w:delText>Možnost analyzovat</w:delText>
              </w:r>
            </w:del>
          </w:p>
          <w:p w14:paraId="0890D7D1" w14:textId="77777777" w:rsidR="00B76574" w:rsidRPr="00B76574" w:rsidRDefault="00B76574" w:rsidP="00B76574">
            <w:pPr>
              <w:widowControl w:val="0"/>
              <w:numPr>
                <w:ilvl w:val="1"/>
                <w:numId w:val="50"/>
              </w:numPr>
              <w:suppressAutoHyphens/>
              <w:spacing w:after="160" w:line="259" w:lineRule="auto"/>
              <w:contextualSpacing/>
              <w:jc w:val="both"/>
              <w:rPr>
                <w:del w:id="1035" w:author="Nikola Paříková" w:date="2024-05-21T12:46:00Z" w16du:dateUtc="2024-05-21T10:46:00Z"/>
                <w:rFonts w:ascii="Times New Roman" w:hAnsi="Times New Roman"/>
                <w:lang w:eastAsia="cs-CZ"/>
              </w:rPr>
            </w:pPr>
            <w:del w:id="1036" w:author="Nikola Paříková" w:date="2024-05-21T12:46:00Z" w16du:dateUtc="2024-05-21T10:46:00Z">
              <w:r w:rsidRPr="00B76574">
                <w:rPr>
                  <w:rFonts w:ascii="Times New Roman" w:hAnsi="Times New Roman"/>
                  <w:lang w:eastAsia="cs-CZ"/>
                </w:rPr>
                <w:delText>veškeré události až 3 měsíce zpětně,</w:delText>
              </w:r>
            </w:del>
          </w:p>
          <w:p w14:paraId="37B41B4F" w14:textId="77777777" w:rsidR="00B76574" w:rsidRPr="00B76574" w:rsidRDefault="00B76574" w:rsidP="00B76574">
            <w:pPr>
              <w:widowControl w:val="0"/>
              <w:numPr>
                <w:ilvl w:val="1"/>
                <w:numId w:val="50"/>
              </w:numPr>
              <w:suppressAutoHyphens/>
              <w:spacing w:after="160" w:line="259" w:lineRule="auto"/>
              <w:contextualSpacing/>
              <w:jc w:val="both"/>
              <w:rPr>
                <w:del w:id="1037" w:author="Nikola Paříková" w:date="2024-05-21T12:46:00Z" w16du:dateUtc="2024-05-21T10:46:00Z"/>
                <w:rFonts w:ascii="Times New Roman" w:hAnsi="Times New Roman"/>
                <w:lang w:eastAsia="cs-CZ"/>
              </w:rPr>
            </w:pPr>
            <w:del w:id="1038" w:author="Nikola Paříková" w:date="2024-05-21T12:46:00Z" w16du:dateUtc="2024-05-21T10:46:00Z">
              <w:r w:rsidRPr="00B76574">
                <w:rPr>
                  <w:rFonts w:ascii="Times New Roman" w:hAnsi="Times New Roman"/>
                  <w:lang w:eastAsia="cs-CZ"/>
                </w:rPr>
                <w:delText>bezpečnostní incidenty až 3 roky zpětně.</w:delText>
              </w:r>
            </w:del>
          </w:p>
          <w:p w14:paraId="138869E3" w14:textId="77777777" w:rsidR="00B76574" w:rsidRPr="00B76574" w:rsidRDefault="00B76574" w:rsidP="00B76574">
            <w:pPr>
              <w:widowControl w:val="0"/>
              <w:numPr>
                <w:ilvl w:val="0"/>
                <w:numId w:val="50"/>
              </w:numPr>
              <w:suppressAutoHyphens/>
              <w:spacing w:after="160" w:line="259" w:lineRule="auto"/>
              <w:contextualSpacing/>
              <w:jc w:val="both"/>
              <w:rPr>
                <w:del w:id="1039" w:author="Nikola Paříková" w:date="2024-05-21T12:46:00Z" w16du:dateUtc="2024-05-21T10:46:00Z"/>
                <w:rFonts w:ascii="Times New Roman" w:hAnsi="Times New Roman"/>
                <w:lang w:eastAsia="cs-CZ"/>
              </w:rPr>
            </w:pPr>
            <w:del w:id="1040" w:author="Nikola Paříková" w:date="2024-05-21T12:46:00Z" w16du:dateUtc="2024-05-21T10:46:00Z">
              <w:r w:rsidRPr="00B76574">
                <w:rPr>
                  <w:rFonts w:ascii="Times New Roman" w:hAnsi="Times New Roman"/>
                  <w:lang w:eastAsia="cs-CZ"/>
                </w:rPr>
                <w:delText>Možnost provozu v offline prostředí.</w:delText>
              </w:r>
            </w:del>
          </w:p>
          <w:p w14:paraId="7352E82D" w14:textId="77777777" w:rsidR="00B76574" w:rsidRPr="00B76574" w:rsidRDefault="00B76574" w:rsidP="00B76574">
            <w:pPr>
              <w:widowControl w:val="0"/>
              <w:numPr>
                <w:ilvl w:val="0"/>
                <w:numId w:val="50"/>
              </w:numPr>
              <w:suppressAutoHyphens/>
              <w:spacing w:after="160" w:line="259" w:lineRule="auto"/>
              <w:contextualSpacing/>
              <w:jc w:val="both"/>
              <w:rPr>
                <w:del w:id="1041" w:author="Nikola Paříková" w:date="2024-05-21T12:46:00Z" w16du:dateUtc="2024-05-21T10:46:00Z"/>
                <w:rFonts w:ascii="Times New Roman" w:hAnsi="Times New Roman"/>
                <w:lang w:eastAsia="cs-CZ"/>
              </w:rPr>
            </w:pPr>
            <w:del w:id="1042" w:author="Nikola Paříková" w:date="2024-05-21T12:46:00Z" w16du:dateUtc="2024-05-21T10:46:00Z">
              <w:r w:rsidRPr="00B76574">
                <w:rPr>
                  <w:rFonts w:ascii="Times New Roman" w:hAnsi="Times New Roman"/>
                  <w:lang w:eastAsia="cs-CZ"/>
                </w:rPr>
                <w:delText>Možnost logování činností uživatele.</w:delText>
              </w:r>
            </w:del>
          </w:p>
          <w:p w14:paraId="4EA207D3" w14:textId="77777777" w:rsidR="00B76574" w:rsidRPr="00B76574" w:rsidRDefault="00B76574" w:rsidP="00B76574">
            <w:pPr>
              <w:widowControl w:val="0"/>
              <w:numPr>
                <w:ilvl w:val="0"/>
                <w:numId w:val="50"/>
              </w:numPr>
              <w:suppressAutoHyphens/>
              <w:spacing w:after="160" w:line="259" w:lineRule="auto"/>
              <w:contextualSpacing/>
              <w:jc w:val="both"/>
              <w:rPr>
                <w:del w:id="1043" w:author="Nikola Paříková" w:date="2024-05-21T12:46:00Z" w16du:dateUtc="2024-05-21T10:46:00Z"/>
                <w:rFonts w:ascii="Times New Roman" w:hAnsi="Times New Roman"/>
                <w:lang w:eastAsia="cs-CZ"/>
              </w:rPr>
            </w:pPr>
            <w:del w:id="1044" w:author="Nikola Paříková" w:date="2024-05-21T12:46:00Z" w16du:dateUtc="2024-05-21T10:46:00Z">
              <w:r w:rsidRPr="00B76574">
                <w:rPr>
                  <w:rFonts w:ascii="Times New Roman" w:hAnsi="Times New Roman"/>
                  <w:lang w:eastAsia="cs-CZ"/>
                </w:rPr>
                <w:delText>Přihlašování do konzole za využití 2FA.</w:delText>
              </w:r>
            </w:del>
          </w:p>
          <w:p w14:paraId="3912FEB2" w14:textId="77777777" w:rsidR="00B76574" w:rsidRPr="00B76574" w:rsidRDefault="00B76574" w:rsidP="00B76574">
            <w:pPr>
              <w:widowControl w:val="0"/>
              <w:numPr>
                <w:ilvl w:val="0"/>
                <w:numId w:val="50"/>
              </w:numPr>
              <w:suppressAutoHyphens/>
              <w:spacing w:after="160" w:line="259" w:lineRule="auto"/>
              <w:contextualSpacing/>
              <w:jc w:val="both"/>
              <w:rPr>
                <w:del w:id="1045" w:author="Nikola Paříková" w:date="2024-05-21T12:46:00Z" w16du:dateUtc="2024-05-21T10:46:00Z"/>
                <w:rFonts w:ascii="Times New Roman" w:hAnsi="Times New Roman"/>
                <w:lang w:eastAsia="cs-CZ"/>
              </w:rPr>
            </w:pPr>
            <w:del w:id="1046" w:author="Nikola Paříková" w:date="2024-05-21T12:46:00Z" w16du:dateUtc="2024-05-21T10:46:00Z">
              <w:r w:rsidRPr="00B76574">
                <w:rPr>
                  <w:rFonts w:ascii="Times New Roman" w:hAnsi="Times New Roman"/>
                  <w:lang w:eastAsia="cs-CZ"/>
                </w:rPr>
                <w:delText>Podpora exportu do SIEMu.</w:delText>
              </w:r>
            </w:del>
          </w:p>
          <w:p w14:paraId="28C1D2B9" w14:textId="77777777" w:rsidR="00B76574" w:rsidRPr="00B76574" w:rsidRDefault="00B76574" w:rsidP="00B76574">
            <w:pPr>
              <w:widowControl w:val="0"/>
              <w:numPr>
                <w:ilvl w:val="0"/>
                <w:numId w:val="50"/>
              </w:numPr>
              <w:suppressAutoHyphens/>
              <w:spacing w:after="160" w:line="259" w:lineRule="auto"/>
              <w:contextualSpacing/>
              <w:jc w:val="both"/>
              <w:rPr>
                <w:del w:id="1047" w:author="Nikola Paříková" w:date="2024-05-21T12:46:00Z" w16du:dateUtc="2024-05-21T10:46:00Z"/>
                <w:rFonts w:ascii="Times New Roman" w:hAnsi="Times New Roman"/>
                <w:lang w:eastAsia="cs-CZ"/>
              </w:rPr>
            </w:pPr>
            <w:del w:id="1048" w:author="Nikola Paříková" w:date="2024-05-21T12:46:00Z" w16du:dateUtc="2024-05-21T10:46:00Z">
              <w:r w:rsidRPr="00B76574">
                <w:rPr>
                  <w:rFonts w:ascii="Times New Roman" w:hAnsi="Times New Roman"/>
                  <w:lang w:eastAsia="cs-CZ"/>
                </w:rPr>
                <w:delText>REST API.</w:delText>
              </w:r>
            </w:del>
          </w:p>
          <w:p w14:paraId="2EBDD7CD" w14:textId="77777777" w:rsidR="00B76574" w:rsidRPr="00B76574" w:rsidRDefault="00B76574" w:rsidP="00B76574">
            <w:pPr>
              <w:widowControl w:val="0"/>
              <w:numPr>
                <w:ilvl w:val="0"/>
                <w:numId w:val="50"/>
              </w:numPr>
              <w:suppressAutoHyphens/>
              <w:spacing w:after="160" w:line="259" w:lineRule="auto"/>
              <w:contextualSpacing/>
              <w:jc w:val="both"/>
              <w:rPr>
                <w:del w:id="1049" w:author="Nikola Paříková" w:date="2024-05-21T12:46:00Z" w16du:dateUtc="2024-05-21T10:46:00Z"/>
                <w:rFonts w:ascii="Times New Roman" w:hAnsi="Times New Roman"/>
                <w:lang w:eastAsia="cs-CZ"/>
              </w:rPr>
            </w:pPr>
            <w:del w:id="1050" w:author="Nikola Paříková" w:date="2024-05-21T12:46:00Z" w16du:dateUtc="2024-05-21T10:46:00Z">
              <w:r w:rsidRPr="00B76574">
                <w:rPr>
                  <w:rFonts w:ascii="Times New Roman" w:hAnsi="Times New Roman"/>
                  <w:lang w:eastAsia="cs-CZ"/>
                </w:rPr>
                <w:delText>Možnost provozu EDR serveru na systému Windows.</w:delText>
              </w:r>
            </w:del>
          </w:p>
          <w:p w14:paraId="440CB016" w14:textId="77777777" w:rsidR="00B76574" w:rsidRPr="00B76574" w:rsidRDefault="00B76574" w:rsidP="00B76574">
            <w:pPr>
              <w:widowControl w:val="0"/>
              <w:numPr>
                <w:ilvl w:val="0"/>
                <w:numId w:val="50"/>
              </w:numPr>
              <w:suppressAutoHyphens/>
              <w:spacing w:after="160" w:line="259" w:lineRule="auto"/>
              <w:contextualSpacing/>
              <w:jc w:val="both"/>
              <w:rPr>
                <w:del w:id="1051" w:author="Nikola Paříková" w:date="2024-05-21T12:46:00Z" w16du:dateUtc="2024-05-21T10:46:00Z"/>
                <w:rFonts w:ascii="Times New Roman" w:hAnsi="Times New Roman"/>
                <w:lang w:eastAsia="cs-CZ"/>
              </w:rPr>
            </w:pPr>
            <w:del w:id="1052" w:author="Nikola Paříková" w:date="2024-05-21T12:46:00Z" w16du:dateUtc="2024-05-21T10:46:00Z">
              <w:r w:rsidRPr="00B76574">
                <w:rPr>
                  <w:rFonts w:ascii="Times New Roman" w:hAnsi="Times New Roman"/>
                  <w:lang w:eastAsia="cs-CZ"/>
                </w:rPr>
                <w:delText>Možnost provozu centrálního serveru on-premise.</w:delText>
              </w:r>
            </w:del>
          </w:p>
          <w:p w14:paraId="35CC02F3" w14:textId="77777777" w:rsidR="00B76574" w:rsidRPr="00B76574" w:rsidRDefault="00B76574" w:rsidP="00B76574">
            <w:pPr>
              <w:widowControl w:val="0"/>
              <w:numPr>
                <w:ilvl w:val="0"/>
                <w:numId w:val="50"/>
              </w:numPr>
              <w:suppressAutoHyphens/>
              <w:spacing w:after="160" w:line="259" w:lineRule="auto"/>
              <w:contextualSpacing/>
              <w:jc w:val="both"/>
              <w:rPr>
                <w:del w:id="1053" w:author="Nikola Paříková" w:date="2024-05-21T12:46:00Z" w16du:dateUtc="2024-05-21T10:46:00Z"/>
                <w:rFonts w:ascii="Times New Roman" w:hAnsi="Times New Roman"/>
                <w:lang w:eastAsia="cs-CZ"/>
              </w:rPr>
            </w:pPr>
            <w:del w:id="1054" w:author="Nikola Paříková" w:date="2024-05-21T12:46:00Z" w16du:dateUtc="2024-05-21T10:46:00Z">
              <w:r w:rsidRPr="00B76574">
                <w:rPr>
                  <w:rFonts w:ascii="Times New Roman" w:hAnsi="Times New Roman"/>
                  <w:lang w:eastAsia="cs-CZ"/>
                </w:rPr>
                <w:delText>Možnost provozu s databázemi:</w:delText>
              </w:r>
            </w:del>
          </w:p>
          <w:p w14:paraId="6E99FEA3" w14:textId="77777777" w:rsidR="00B76574" w:rsidRPr="00B76574" w:rsidRDefault="00B76574" w:rsidP="00B76574">
            <w:pPr>
              <w:widowControl w:val="0"/>
              <w:numPr>
                <w:ilvl w:val="1"/>
                <w:numId w:val="50"/>
              </w:numPr>
              <w:suppressAutoHyphens/>
              <w:spacing w:after="160" w:line="259" w:lineRule="auto"/>
              <w:contextualSpacing/>
              <w:jc w:val="both"/>
              <w:rPr>
                <w:del w:id="1055" w:author="Nikola Paříková" w:date="2024-05-21T12:46:00Z" w16du:dateUtc="2024-05-21T10:46:00Z"/>
                <w:rFonts w:ascii="Times New Roman" w:hAnsi="Times New Roman"/>
                <w:lang w:eastAsia="cs-CZ"/>
              </w:rPr>
            </w:pPr>
            <w:del w:id="1056" w:author="Nikola Paříková" w:date="2024-05-21T12:46:00Z" w16du:dateUtc="2024-05-21T10:46:00Z">
              <w:r w:rsidRPr="00B76574">
                <w:rPr>
                  <w:rFonts w:ascii="Times New Roman" w:hAnsi="Times New Roman"/>
                  <w:lang w:eastAsia="cs-CZ"/>
                </w:rPr>
                <w:delText>MS SQL,</w:delText>
              </w:r>
            </w:del>
          </w:p>
          <w:p w14:paraId="362A6699" w14:textId="24CAB5AB" w:rsidR="00723B6F" w:rsidRDefault="00B76574" w:rsidP="00723B6F">
            <w:pPr>
              <w:pStyle w:val="Odstavecseseznamem"/>
              <w:widowControl w:val="0"/>
              <w:numPr>
                <w:ilvl w:val="0"/>
                <w:numId w:val="51"/>
              </w:numPr>
              <w:suppressLineNumbers/>
              <w:suppressAutoHyphens/>
              <w:contextualSpacing/>
              <w:jc w:val="both"/>
              <w:rPr>
                <w:rFonts w:ascii="Times New Roman" w:hAnsi="Times New Roman"/>
              </w:rPr>
              <w:pPrChange w:id="1057" w:author="Nikola Paříková" w:date="2024-05-21T12:46:00Z" w16du:dateUtc="2024-05-21T10:46:00Z">
                <w:pPr>
                  <w:widowControl w:val="0"/>
                  <w:numPr>
                    <w:ilvl w:val="1"/>
                    <w:numId w:val="50"/>
                  </w:numPr>
                  <w:suppressAutoHyphens/>
                  <w:spacing w:after="160" w:line="259" w:lineRule="auto"/>
                  <w:ind w:left="1080" w:hanging="360"/>
                  <w:contextualSpacing/>
                  <w:jc w:val="both"/>
                </w:pPr>
              </w:pPrChange>
            </w:pPr>
            <w:del w:id="1058" w:author="Nikola Paříková" w:date="2024-05-21T12:46:00Z" w16du:dateUtc="2024-05-21T10:46:00Z">
              <w:r w:rsidRPr="00B76574">
                <w:rPr>
                  <w:rFonts w:ascii="Times New Roman" w:hAnsi="Times New Roman"/>
                  <w:lang w:eastAsia="cs-CZ"/>
                </w:rPr>
                <w:delText>MySQL.</w:delText>
              </w:r>
            </w:del>
            <w:ins w:id="1059" w:author="Nikola Paříková" w:date="2024-05-21T12:46:00Z" w16du:dateUtc="2024-05-21T10:46:00Z">
              <w:r w:rsidR="00723B6F">
                <w:rPr>
                  <w:rFonts w:ascii="Times New Roman" w:hAnsi="Times New Roman"/>
                </w:rPr>
                <w:t>Každá detekované bezpečnostní událost poskytuje odkaz na konkrétní tok, nebo toky, které bezpečnostní událost způsobily. Tento síťový tok události obsahuje vždy záznam s informacemi o požadavku i odpovědi.</w:t>
              </w:r>
            </w:ins>
          </w:p>
        </w:tc>
      </w:tr>
      <w:tr w:rsidR="00723B6F" w14:paraId="5BB55636" w14:textId="77777777" w:rsidTr="00E65D16">
        <w:trPr>
          <w:trHeight w:val="628"/>
          <w:ins w:id="1060" w:author="Nikola Paříková" w:date="2024-05-21T12:46:00Z" w16du:dateUtc="2024-05-21T10:46:00Z"/>
        </w:trPr>
        <w:tc>
          <w:tcPr>
            <w:tcW w:w="2694" w:type="dxa"/>
            <w:tcBorders>
              <w:top w:val="single" w:sz="4" w:space="0" w:color="000000"/>
              <w:left w:val="single" w:sz="4" w:space="0" w:color="000000"/>
              <w:bottom w:val="single" w:sz="4" w:space="0" w:color="000000"/>
              <w:right w:val="nil"/>
            </w:tcBorders>
            <w:hideMark/>
          </w:tcPr>
          <w:p w14:paraId="3383B5D3" w14:textId="77777777" w:rsidR="00723B6F" w:rsidRDefault="00723B6F" w:rsidP="00E65D16">
            <w:pPr>
              <w:suppressLineNumbers/>
              <w:rPr>
                <w:ins w:id="1061" w:author="Nikola Paříková" w:date="2024-05-21T12:46:00Z" w16du:dateUtc="2024-05-21T10:46:00Z"/>
                <w:rFonts w:ascii="Times New Roman" w:hAnsi="Times New Roman"/>
              </w:rPr>
            </w:pPr>
            <w:ins w:id="1062" w:author="Nikola Paříková" w:date="2024-05-21T12:46:00Z" w16du:dateUtc="2024-05-21T10:46:00Z">
              <w:r>
                <w:rPr>
                  <w:rFonts w:ascii="Times New Roman" w:hAnsi="Times New Roman"/>
                </w:rPr>
                <w:t>Správa a reporting</w:t>
              </w:r>
            </w:ins>
          </w:p>
        </w:tc>
        <w:tc>
          <w:tcPr>
            <w:tcW w:w="6939" w:type="dxa"/>
            <w:tcBorders>
              <w:top w:val="single" w:sz="4" w:space="0" w:color="000000"/>
              <w:left w:val="single" w:sz="4" w:space="0" w:color="000000"/>
              <w:bottom w:val="single" w:sz="4" w:space="0" w:color="000000"/>
              <w:right w:val="single" w:sz="4" w:space="0" w:color="000000"/>
            </w:tcBorders>
            <w:hideMark/>
          </w:tcPr>
          <w:p w14:paraId="5EE32782" w14:textId="77777777" w:rsidR="00723B6F" w:rsidRDefault="00723B6F" w:rsidP="00723B6F">
            <w:pPr>
              <w:pStyle w:val="Odstavecseseznamem"/>
              <w:widowControl w:val="0"/>
              <w:numPr>
                <w:ilvl w:val="0"/>
                <w:numId w:val="51"/>
              </w:numPr>
              <w:suppressLineNumbers/>
              <w:suppressAutoHyphens/>
              <w:contextualSpacing/>
              <w:jc w:val="both"/>
              <w:rPr>
                <w:ins w:id="1063" w:author="Nikola Paříková" w:date="2024-05-21T12:46:00Z" w16du:dateUtc="2024-05-21T10:46:00Z"/>
                <w:rFonts w:ascii="Times New Roman" w:hAnsi="Times New Roman"/>
              </w:rPr>
            </w:pPr>
            <w:ins w:id="1064" w:author="Nikola Paříková" w:date="2024-05-21T12:46:00Z" w16du:dateUtc="2024-05-21T10:46:00Z">
              <w:r>
                <w:rPr>
                  <w:rFonts w:ascii="Times New Roman" w:hAnsi="Times New Roman"/>
                </w:rPr>
                <w:t>Nástroj obsahuje integrovaný centrální reporting, který je součástí produktu. Nesmí jít o externí komponentu.</w:t>
              </w:r>
            </w:ins>
          </w:p>
          <w:p w14:paraId="4B6F877C" w14:textId="77777777" w:rsidR="00723B6F" w:rsidRDefault="00723B6F" w:rsidP="00723B6F">
            <w:pPr>
              <w:pStyle w:val="Odstavecseseznamem"/>
              <w:widowControl w:val="0"/>
              <w:numPr>
                <w:ilvl w:val="0"/>
                <w:numId w:val="51"/>
              </w:numPr>
              <w:suppressLineNumbers/>
              <w:suppressAutoHyphens/>
              <w:contextualSpacing/>
              <w:jc w:val="both"/>
              <w:rPr>
                <w:ins w:id="1065" w:author="Nikola Paříková" w:date="2024-05-21T12:46:00Z" w16du:dateUtc="2024-05-21T10:46:00Z"/>
                <w:rFonts w:ascii="Times New Roman" w:hAnsi="Times New Roman"/>
              </w:rPr>
            </w:pPr>
            <w:ins w:id="1066" w:author="Nikola Paříková" w:date="2024-05-21T12:46:00Z" w16du:dateUtc="2024-05-21T10:46:00Z">
              <w:r>
                <w:rPr>
                  <w:rFonts w:ascii="Times New Roman" w:hAnsi="Times New Roman"/>
                </w:rPr>
                <w:t>Reporty minimálně ve formátech PDF a DOCX.</w:t>
              </w:r>
            </w:ins>
          </w:p>
          <w:p w14:paraId="10AD710C" w14:textId="77777777" w:rsidR="00723B6F" w:rsidRDefault="00723B6F" w:rsidP="00723B6F">
            <w:pPr>
              <w:pStyle w:val="Odstavecseseznamem"/>
              <w:widowControl w:val="0"/>
              <w:numPr>
                <w:ilvl w:val="0"/>
                <w:numId w:val="51"/>
              </w:numPr>
              <w:suppressLineNumbers/>
              <w:suppressAutoHyphens/>
              <w:contextualSpacing/>
              <w:jc w:val="both"/>
              <w:rPr>
                <w:ins w:id="1067" w:author="Nikola Paříková" w:date="2024-05-21T12:46:00Z" w16du:dateUtc="2024-05-21T10:46:00Z"/>
                <w:rFonts w:ascii="Times New Roman" w:hAnsi="Times New Roman"/>
              </w:rPr>
            </w:pPr>
            <w:ins w:id="1068" w:author="Nikola Paříková" w:date="2024-05-21T12:46:00Z" w16du:dateUtc="2024-05-21T10:46:00Z">
              <w:r>
                <w:rPr>
                  <w:rFonts w:ascii="Times New Roman" w:hAnsi="Times New Roman"/>
                </w:rPr>
                <w:t>Reporty v českém nebo anglickém jazyce.</w:t>
              </w:r>
            </w:ins>
          </w:p>
          <w:p w14:paraId="68D69A65" w14:textId="77777777" w:rsidR="00723B6F" w:rsidRDefault="00723B6F" w:rsidP="00723B6F">
            <w:pPr>
              <w:pStyle w:val="Odstavecseseznamem"/>
              <w:widowControl w:val="0"/>
              <w:numPr>
                <w:ilvl w:val="0"/>
                <w:numId w:val="51"/>
              </w:numPr>
              <w:suppressLineNumbers/>
              <w:suppressAutoHyphens/>
              <w:contextualSpacing/>
              <w:jc w:val="both"/>
              <w:rPr>
                <w:ins w:id="1069" w:author="Nikola Paříková" w:date="2024-05-21T12:46:00Z" w16du:dateUtc="2024-05-21T10:46:00Z"/>
                <w:rFonts w:ascii="Times New Roman" w:hAnsi="Times New Roman"/>
              </w:rPr>
            </w:pPr>
            <w:ins w:id="1070" w:author="Nikola Paříková" w:date="2024-05-21T12:46:00Z" w16du:dateUtc="2024-05-21T10:46:00Z">
              <w:r>
                <w:rPr>
                  <w:rFonts w:ascii="Times New Roman" w:hAnsi="Times New Roman"/>
                </w:rPr>
                <w:t>Rozesílání reportů elektronickou poštou.</w:t>
              </w:r>
            </w:ins>
          </w:p>
          <w:p w14:paraId="0BEE0802" w14:textId="77777777" w:rsidR="00723B6F" w:rsidRDefault="00723B6F" w:rsidP="00723B6F">
            <w:pPr>
              <w:pStyle w:val="Odstavecseseznamem"/>
              <w:widowControl w:val="0"/>
              <w:numPr>
                <w:ilvl w:val="0"/>
                <w:numId w:val="51"/>
              </w:numPr>
              <w:suppressLineNumbers/>
              <w:suppressAutoHyphens/>
              <w:contextualSpacing/>
              <w:jc w:val="both"/>
              <w:rPr>
                <w:ins w:id="1071" w:author="Nikola Paříková" w:date="2024-05-21T12:46:00Z" w16du:dateUtc="2024-05-21T10:46:00Z"/>
                <w:rFonts w:ascii="Times New Roman" w:hAnsi="Times New Roman"/>
              </w:rPr>
            </w:pPr>
            <w:ins w:id="1072" w:author="Nikola Paříková" w:date="2024-05-21T12:46:00Z" w16du:dateUtc="2024-05-21T10:46:00Z">
              <w:r>
                <w:rPr>
                  <w:rFonts w:ascii="Times New Roman" w:hAnsi="Times New Roman"/>
                </w:rPr>
                <w:t>Uživatelsky definované reporty.</w:t>
              </w:r>
            </w:ins>
          </w:p>
          <w:p w14:paraId="45B5FD1B" w14:textId="77777777" w:rsidR="00723B6F" w:rsidRDefault="00723B6F" w:rsidP="00723B6F">
            <w:pPr>
              <w:pStyle w:val="Odstavecseseznamem"/>
              <w:widowControl w:val="0"/>
              <w:numPr>
                <w:ilvl w:val="0"/>
                <w:numId w:val="51"/>
              </w:numPr>
              <w:suppressLineNumbers/>
              <w:suppressAutoHyphens/>
              <w:contextualSpacing/>
              <w:jc w:val="both"/>
              <w:rPr>
                <w:ins w:id="1073" w:author="Nikola Paříková" w:date="2024-05-21T12:46:00Z" w16du:dateUtc="2024-05-21T10:46:00Z"/>
                <w:rFonts w:ascii="Times New Roman" w:hAnsi="Times New Roman"/>
              </w:rPr>
            </w:pPr>
            <w:ins w:id="1074" w:author="Nikola Paříková" w:date="2024-05-21T12:46:00Z" w16du:dateUtc="2024-05-21T10:46:00Z">
              <w:r>
                <w:rPr>
                  <w:rFonts w:ascii="Times New Roman" w:hAnsi="Times New Roman"/>
                </w:rPr>
                <w:t>Zálohování dat na externí datové úložiště dostupné minimálně přes protokol CIFS.</w:t>
              </w:r>
            </w:ins>
          </w:p>
          <w:p w14:paraId="71BBE07A" w14:textId="77777777" w:rsidR="00723B6F" w:rsidRDefault="00723B6F" w:rsidP="00723B6F">
            <w:pPr>
              <w:pStyle w:val="Odstavecseseznamem"/>
              <w:widowControl w:val="0"/>
              <w:numPr>
                <w:ilvl w:val="0"/>
                <w:numId w:val="51"/>
              </w:numPr>
              <w:suppressLineNumbers/>
              <w:suppressAutoHyphens/>
              <w:contextualSpacing/>
              <w:jc w:val="both"/>
              <w:rPr>
                <w:ins w:id="1075" w:author="Nikola Paříková" w:date="2024-05-21T12:46:00Z" w16du:dateUtc="2024-05-21T10:46:00Z"/>
                <w:rFonts w:ascii="Times New Roman" w:hAnsi="Times New Roman"/>
              </w:rPr>
            </w:pPr>
            <w:ins w:id="1076" w:author="Nikola Paříková" w:date="2024-05-21T12:46:00Z" w16du:dateUtc="2024-05-21T10:46:00Z">
              <w:r>
                <w:rPr>
                  <w:rFonts w:ascii="Times New Roman" w:hAnsi="Times New Roman"/>
                </w:rPr>
                <w:t xml:space="preserve">Logování ve formátu </w:t>
              </w:r>
              <w:proofErr w:type="spellStart"/>
              <w:r>
                <w:rPr>
                  <w:rFonts w:ascii="Times New Roman" w:hAnsi="Times New Roman"/>
                </w:rPr>
                <w:t>syslog</w:t>
              </w:r>
              <w:proofErr w:type="spellEnd"/>
              <w:r>
                <w:rPr>
                  <w:rFonts w:ascii="Times New Roman" w:hAnsi="Times New Roman"/>
                </w:rPr>
                <w:t xml:space="preserve">, </w:t>
              </w:r>
              <w:proofErr w:type="spellStart"/>
              <w:r>
                <w:rPr>
                  <w:rFonts w:ascii="Times New Roman" w:hAnsi="Times New Roman"/>
                </w:rPr>
                <w:t>syslog</w:t>
              </w:r>
              <w:proofErr w:type="spellEnd"/>
              <w:r>
                <w:rPr>
                  <w:rFonts w:ascii="Times New Roman" w:hAnsi="Times New Roman"/>
                </w:rPr>
                <w:t xml:space="preserve"> CEF, LEEF s možností konfigurovatelné struktury obsahu generovaných záznamů.</w:t>
              </w:r>
            </w:ins>
          </w:p>
          <w:p w14:paraId="4F9FA932" w14:textId="77777777" w:rsidR="00723B6F" w:rsidRDefault="00723B6F" w:rsidP="00723B6F">
            <w:pPr>
              <w:pStyle w:val="Odstavecseseznamem"/>
              <w:widowControl w:val="0"/>
              <w:numPr>
                <w:ilvl w:val="0"/>
                <w:numId w:val="51"/>
              </w:numPr>
              <w:suppressLineNumbers/>
              <w:suppressAutoHyphens/>
              <w:contextualSpacing/>
              <w:jc w:val="both"/>
              <w:rPr>
                <w:ins w:id="1077" w:author="Nikola Paříková" w:date="2024-05-21T12:46:00Z" w16du:dateUtc="2024-05-21T10:46:00Z"/>
                <w:rFonts w:ascii="Times New Roman" w:hAnsi="Times New Roman"/>
              </w:rPr>
            </w:pPr>
            <w:ins w:id="1078" w:author="Nikola Paříková" w:date="2024-05-21T12:46:00Z" w16du:dateUtc="2024-05-21T10:46:00Z">
              <w:r>
                <w:rPr>
                  <w:rFonts w:ascii="Times New Roman" w:hAnsi="Times New Roman"/>
                </w:rPr>
                <w:t xml:space="preserve">Konfigurovatelná možnost, že zpráva </w:t>
              </w:r>
              <w:proofErr w:type="spellStart"/>
              <w:r>
                <w:rPr>
                  <w:rFonts w:ascii="Times New Roman" w:hAnsi="Times New Roman"/>
                </w:rPr>
                <w:t>syslog</w:t>
              </w:r>
              <w:proofErr w:type="spellEnd"/>
              <w:r>
                <w:rPr>
                  <w:rFonts w:ascii="Times New Roman" w:hAnsi="Times New Roman"/>
                </w:rPr>
                <w:t xml:space="preserve"> obsahuje URL odkaz do centrální konzole na událost, která způsobila odeslání </w:t>
              </w:r>
              <w:proofErr w:type="spellStart"/>
              <w:r>
                <w:rPr>
                  <w:rFonts w:ascii="Times New Roman" w:hAnsi="Times New Roman"/>
                </w:rPr>
                <w:t>syslog</w:t>
              </w:r>
              <w:proofErr w:type="spellEnd"/>
              <w:r>
                <w:rPr>
                  <w:rFonts w:ascii="Times New Roman" w:hAnsi="Times New Roman"/>
                </w:rPr>
                <w:t xml:space="preserve"> zprávy.</w:t>
              </w:r>
            </w:ins>
          </w:p>
          <w:p w14:paraId="3B2ACD30" w14:textId="77777777" w:rsidR="00723B6F" w:rsidRDefault="00723B6F" w:rsidP="00723B6F">
            <w:pPr>
              <w:pStyle w:val="Odstavecseseznamem"/>
              <w:widowControl w:val="0"/>
              <w:numPr>
                <w:ilvl w:val="0"/>
                <w:numId w:val="51"/>
              </w:numPr>
              <w:suppressLineNumbers/>
              <w:suppressAutoHyphens/>
              <w:contextualSpacing/>
              <w:jc w:val="both"/>
              <w:rPr>
                <w:ins w:id="1079" w:author="Nikola Paříková" w:date="2024-05-21T12:46:00Z" w16du:dateUtc="2024-05-21T10:46:00Z"/>
                <w:rFonts w:ascii="Times New Roman" w:hAnsi="Times New Roman"/>
              </w:rPr>
            </w:pPr>
            <w:ins w:id="1080" w:author="Nikola Paříková" w:date="2024-05-21T12:46:00Z" w16du:dateUtc="2024-05-21T10:46:00Z">
              <w:r>
                <w:rPr>
                  <w:rFonts w:ascii="Times New Roman" w:hAnsi="Times New Roman"/>
                </w:rPr>
                <w:t>Minimálně 2 DNS servery pro překlad mezi jmény a IP adresami.</w:t>
              </w:r>
            </w:ins>
          </w:p>
          <w:p w14:paraId="740E8519" w14:textId="77777777" w:rsidR="00723B6F" w:rsidRDefault="00723B6F" w:rsidP="00723B6F">
            <w:pPr>
              <w:pStyle w:val="Odstavecseseznamem"/>
              <w:widowControl w:val="0"/>
              <w:numPr>
                <w:ilvl w:val="0"/>
                <w:numId w:val="51"/>
              </w:numPr>
              <w:suppressLineNumbers/>
              <w:suppressAutoHyphens/>
              <w:contextualSpacing/>
              <w:jc w:val="both"/>
              <w:rPr>
                <w:ins w:id="1081" w:author="Nikola Paříková" w:date="2024-05-21T12:46:00Z" w16du:dateUtc="2024-05-21T10:46:00Z"/>
                <w:rFonts w:ascii="Times New Roman" w:hAnsi="Times New Roman"/>
              </w:rPr>
            </w:pPr>
            <w:ins w:id="1082" w:author="Nikola Paříková" w:date="2024-05-21T12:46:00Z" w16du:dateUtc="2024-05-21T10:46:00Z">
              <w:r>
                <w:rPr>
                  <w:rFonts w:ascii="Times New Roman" w:hAnsi="Times New Roman"/>
                </w:rPr>
                <w:t>Základní administrace (nastavení sítě, restart aplikace, ověření stavu aplikace) možná přes řádkové rozhraní s využitím SSH2.</w:t>
              </w:r>
            </w:ins>
          </w:p>
          <w:p w14:paraId="6C15080A" w14:textId="77777777" w:rsidR="00723B6F" w:rsidRDefault="00723B6F" w:rsidP="00723B6F">
            <w:pPr>
              <w:pStyle w:val="Odstavecseseznamem"/>
              <w:widowControl w:val="0"/>
              <w:numPr>
                <w:ilvl w:val="0"/>
                <w:numId w:val="51"/>
              </w:numPr>
              <w:suppressLineNumbers/>
              <w:suppressAutoHyphens/>
              <w:contextualSpacing/>
              <w:jc w:val="both"/>
              <w:rPr>
                <w:ins w:id="1083" w:author="Nikola Paříková" w:date="2024-05-21T12:46:00Z" w16du:dateUtc="2024-05-21T10:46:00Z"/>
                <w:rFonts w:ascii="Times New Roman" w:hAnsi="Times New Roman"/>
              </w:rPr>
            </w:pPr>
            <w:ins w:id="1084" w:author="Nikola Paříková" w:date="2024-05-21T12:46:00Z" w16du:dateUtc="2024-05-21T10:46:00Z">
              <w:r>
                <w:rPr>
                  <w:rFonts w:ascii="Times New Roman" w:hAnsi="Times New Roman"/>
                </w:rPr>
                <w:t>Pokročilá administrace přes jedno jednotné uživatelské grafické rozhraní s využitím standardního web prohlížeče.</w:t>
              </w:r>
            </w:ins>
          </w:p>
          <w:p w14:paraId="7DE2607D" w14:textId="77777777" w:rsidR="00723B6F" w:rsidRDefault="00723B6F" w:rsidP="00723B6F">
            <w:pPr>
              <w:pStyle w:val="Odstavecseseznamem"/>
              <w:widowControl w:val="0"/>
              <w:numPr>
                <w:ilvl w:val="0"/>
                <w:numId w:val="51"/>
              </w:numPr>
              <w:suppressLineNumbers/>
              <w:suppressAutoHyphens/>
              <w:contextualSpacing/>
              <w:jc w:val="both"/>
              <w:rPr>
                <w:ins w:id="1085" w:author="Nikola Paříková" w:date="2024-05-21T12:46:00Z" w16du:dateUtc="2024-05-21T10:46:00Z"/>
                <w:rFonts w:ascii="Times New Roman" w:hAnsi="Times New Roman"/>
              </w:rPr>
            </w:pPr>
            <w:ins w:id="1086" w:author="Nikola Paříková" w:date="2024-05-21T12:46:00Z" w16du:dateUtc="2024-05-21T10:46:00Z">
              <w:r>
                <w:rPr>
                  <w:rFonts w:ascii="Times New Roman" w:hAnsi="Times New Roman"/>
                </w:rPr>
                <w:t>Procesní podpora nástroje při řešení detekovaných událostí. Tj. nástroj podporuje přiřazení více stavů (např. detekovaná, řešená, vyřešená) jednotlivým událostem (detekovaný incident). Vše je součástí jednoho jednotného uživatelského grafického webového rozhraní.</w:t>
              </w:r>
            </w:ins>
          </w:p>
          <w:p w14:paraId="709C9B29" w14:textId="77777777" w:rsidR="00723B6F" w:rsidRDefault="00723B6F" w:rsidP="00723B6F">
            <w:pPr>
              <w:pStyle w:val="Odstavecseseznamem"/>
              <w:widowControl w:val="0"/>
              <w:numPr>
                <w:ilvl w:val="0"/>
                <w:numId w:val="51"/>
              </w:numPr>
              <w:suppressLineNumbers/>
              <w:suppressAutoHyphens/>
              <w:contextualSpacing/>
              <w:jc w:val="both"/>
              <w:rPr>
                <w:ins w:id="1087" w:author="Nikola Paříková" w:date="2024-05-21T12:46:00Z" w16du:dateUtc="2024-05-21T10:46:00Z"/>
                <w:rFonts w:ascii="Times New Roman" w:hAnsi="Times New Roman"/>
              </w:rPr>
            </w:pPr>
            <w:ins w:id="1088" w:author="Nikola Paříková" w:date="2024-05-21T12:46:00Z" w16du:dateUtc="2024-05-21T10:46:00Z">
              <w:r>
                <w:rPr>
                  <w:rFonts w:ascii="Times New Roman" w:hAnsi="Times New Roman"/>
                </w:rPr>
                <w:t>Možnost zobrazení (filtrování) událostí v GUI dle aktuálního stavu (např. detekovaná, řešená, vyřešená)</w:t>
              </w:r>
            </w:ins>
          </w:p>
          <w:p w14:paraId="42F9688F" w14:textId="77777777" w:rsidR="00723B6F" w:rsidRDefault="00723B6F" w:rsidP="00723B6F">
            <w:pPr>
              <w:pStyle w:val="Odstavecseseznamem"/>
              <w:widowControl w:val="0"/>
              <w:numPr>
                <w:ilvl w:val="0"/>
                <w:numId w:val="51"/>
              </w:numPr>
              <w:suppressLineNumbers/>
              <w:suppressAutoHyphens/>
              <w:contextualSpacing/>
              <w:jc w:val="both"/>
              <w:rPr>
                <w:ins w:id="1089" w:author="Nikola Paříková" w:date="2024-05-21T12:46:00Z" w16du:dateUtc="2024-05-21T10:46:00Z"/>
                <w:rFonts w:ascii="Times New Roman" w:hAnsi="Times New Roman"/>
              </w:rPr>
            </w:pPr>
            <w:ins w:id="1090" w:author="Nikola Paříková" w:date="2024-05-21T12:46:00Z" w16du:dateUtc="2024-05-21T10:46:00Z">
              <w:r>
                <w:rPr>
                  <w:rFonts w:ascii="Times New Roman" w:hAnsi="Times New Roman"/>
                </w:rPr>
                <w:t xml:space="preserve">Autentizace uživatelů nástroje vůči LDAP, MS </w:t>
              </w:r>
              <w:proofErr w:type="spellStart"/>
              <w:r>
                <w:rPr>
                  <w:rFonts w:ascii="Times New Roman" w:hAnsi="Times New Roman"/>
                </w:rPr>
                <w:t>Active</w:t>
              </w:r>
              <w:proofErr w:type="spellEnd"/>
              <w:r>
                <w:rPr>
                  <w:rFonts w:ascii="Times New Roman" w:hAnsi="Times New Roman"/>
                </w:rPr>
                <w:t xml:space="preserve"> </w:t>
              </w:r>
              <w:proofErr w:type="spellStart"/>
              <w:r>
                <w:rPr>
                  <w:rFonts w:ascii="Times New Roman" w:hAnsi="Times New Roman"/>
                </w:rPr>
                <w:t>Directory</w:t>
              </w:r>
              <w:proofErr w:type="spellEnd"/>
              <w:r>
                <w:rPr>
                  <w:rFonts w:ascii="Times New Roman" w:hAnsi="Times New Roman"/>
                </w:rPr>
                <w:t xml:space="preserve"> a lokální databázi.</w:t>
              </w:r>
            </w:ins>
          </w:p>
          <w:p w14:paraId="752D08BE" w14:textId="77777777" w:rsidR="00723B6F" w:rsidRDefault="00723B6F" w:rsidP="00723B6F">
            <w:pPr>
              <w:pStyle w:val="Odstavecseseznamem"/>
              <w:widowControl w:val="0"/>
              <w:numPr>
                <w:ilvl w:val="0"/>
                <w:numId w:val="51"/>
              </w:numPr>
              <w:suppressLineNumbers/>
              <w:suppressAutoHyphens/>
              <w:contextualSpacing/>
              <w:jc w:val="both"/>
              <w:rPr>
                <w:ins w:id="1091" w:author="Nikola Paříková" w:date="2024-05-21T12:46:00Z" w16du:dateUtc="2024-05-21T10:46:00Z"/>
                <w:rFonts w:ascii="Times New Roman" w:hAnsi="Times New Roman"/>
              </w:rPr>
            </w:pPr>
            <w:ins w:id="1092" w:author="Nikola Paříková" w:date="2024-05-21T12:46:00Z" w16du:dateUtc="2024-05-21T10:46:00Z">
              <w:r>
                <w:rPr>
                  <w:rFonts w:ascii="Times New Roman" w:hAnsi="Times New Roman"/>
                </w:rPr>
                <w:t>Administrátorské profily s možností přidělování práv (</w:t>
              </w:r>
              <w:proofErr w:type="spellStart"/>
              <w:r>
                <w:rPr>
                  <w:rFonts w:ascii="Times New Roman" w:hAnsi="Times New Roman"/>
                </w:rPr>
                <w:t>read</w:t>
              </w:r>
              <w:proofErr w:type="spellEnd"/>
              <w:r>
                <w:rPr>
                  <w:rFonts w:ascii="Times New Roman" w:hAnsi="Times New Roman"/>
                </w:rPr>
                <w:t xml:space="preserve"> </w:t>
              </w:r>
              <w:proofErr w:type="spellStart"/>
              <w:r>
                <w:rPr>
                  <w:rFonts w:ascii="Times New Roman" w:hAnsi="Times New Roman"/>
                </w:rPr>
                <w:t>only</w:t>
              </w:r>
              <w:proofErr w:type="spellEnd"/>
              <w:r>
                <w:rPr>
                  <w:rFonts w:ascii="Times New Roman" w:hAnsi="Times New Roman"/>
                </w:rPr>
                <w:t xml:space="preserve">, </w:t>
              </w:r>
              <w:proofErr w:type="spellStart"/>
              <w:r>
                <w:rPr>
                  <w:rFonts w:ascii="Times New Roman" w:hAnsi="Times New Roman"/>
                </w:rPr>
                <w:t>read-write</w:t>
              </w:r>
              <w:proofErr w:type="spellEnd"/>
              <w:r>
                <w:rPr>
                  <w:rFonts w:ascii="Times New Roman" w:hAnsi="Times New Roman"/>
                </w:rPr>
                <w:t xml:space="preserve">, </w:t>
              </w:r>
              <w:proofErr w:type="spellStart"/>
              <w:r>
                <w:rPr>
                  <w:rFonts w:ascii="Times New Roman" w:hAnsi="Times New Roman"/>
                </w:rPr>
                <w:t>none</w:t>
              </w:r>
              <w:proofErr w:type="spellEnd"/>
              <w:r>
                <w:rPr>
                  <w:rFonts w:ascii="Times New Roman" w:hAnsi="Times New Roman"/>
                </w:rPr>
                <w:t>) pro jednotlivé skupiny administračních funkcí, pro jednotlivé metody detekce, pro jednotlivé rozsahy IP adres, MAC adres, atd.</w:t>
              </w:r>
            </w:ins>
          </w:p>
        </w:tc>
      </w:tr>
      <w:tr w:rsidR="00723B6F" w14:paraId="7AF7E59E" w14:textId="77777777" w:rsidTr="00E65D16">
        <w:trPr>
          <w:trHeight w:val="628"/>
          <w:ins w:id="1093" w:author="Nikola Paříková" w:date="2024-05-21T12:46:00Z" w16du:dateUtc="2024-05-21T10:46:00Z"/>
        </w:trPr>
        <w:tc>
          <w:tcPr>
            <w:tcW w:w="2694" w:type="dxa"/>
            <w:tcBorders>
              <w:top w:val="single" w:sz="4" w:space="0" w:color="000000"/>
              <w:left w:val="single" w:sz="4" w:space="0" w:color="000000"/>
              <w:bottom w:val="single" w:sz="4" w:space="0" w:color="000000"/>
              <w:right w:val="nil"/>
            </w:tcBorders>
            <w:hideMark/>
          </w:tcPr>
          <w:p w14:paraId="56B932C1" w14:textId="77777777" w:rsidR="00723B6F" w:rsidRDefault="00723B6F" w:rsidP="00E65D16">
            <w:pPr>
              <w:suppressLineNumbers/>
              <w:rPr>
                <w:ins w:id="1094" w:author="Nikola Paříková" w:date="2024-05-21T12:46:00Z" w16du:dateUtc="2024-05-21T10:46:00Z"/>
                <w:rFonts w:ascii="Times New Roman" w:hAnsi="Times New Roman"/>
              </w:rPr>
            </w:pPr>
            <w:ins w:id="1095" w:author="Nikola Paříková" w:date="2024-05-21T12:46:00Z" w16du:dateUtc="2024-05-21T10:46:00Z">
              <w:r>
                <w:rPr>
                  <w:rFonts w:ascii="Times New Roman" w:hAnsi="Times New Roman"/>
                </w:rPr>
                <w:t>Implementace a požadavky na nasazení nástroje</w:t>
              </w:r>
            </w:ins>
          </w:p>
        </w:tc>
        <w:tc>
          <w:tcPr>
            <w:tcW w:w="6939" w:type="dxa"/>
            <w:tcBorders>
              <w:top w:val="single" w:sz="4" w:space="0" w:color="000000"/>
              <w:left w:val="single" w:sz="4" w:space="0" w:color="000000"/>
              <w:bottom w:val="single" w:sz="4" w:space="0" w:color="000000"/>
              <w:right w:val="single" w:sz="4" w:space="0" w:color="000000"/>
            </w:tcBorders>
            <w:hideMark/>
          </w:tcPr>
          <w:p w14:paraId="19DCE77D" w14:textId="77777777" w:rsidR="00723B6F" w:rsidRDefault="00723B6F" w:rsidP="00723B6F">
            <w:pPr>
              <w:pStyle w:val="Odstavecseseznamem"/>
              <w:widowControl w:val="0"/>
              <w:numPr>
                <w:ilvl w:val="0"/>
                <w:numId w:val="51"/>
              </w:numPr>
              <w:suppressLineNumbers/>
              <w:suppressAutoHyphens/>
              <w:contextualSpacing/>
              <w:jc w:val="both"/>
              <w:rPr>
                <w:ins w:id="1096" w:author="Nikola Paříková" w:date="2024-05-21T12:46:00Z" w16du:dateUtc="2024-05-21T10:46:00Z"/>
                <w:rFonts w:ascii="Times New Roman" w:hAnsi="Times New Roman"/>
              </w:rPr>
            </w:pPr>
            <w:ins w:id="1097" w:author="Nikola Paříková" w:date="2024-05-21T12:46:00Z" w16du:dateUtc="2024-05-21T10:46:00Z">
              <w:r>
                <w:rPr>
                  <w:rFonts w:ascii="Times New Roman" w:hAnsi="Times New Roman"/>
                </w:rPr>
                <w:t>Implementace a provoz nástroje nemodifikuje stávající provoz a bezpečnost počítačové sítě.</w:t>
              </w:r>
            </w:ins>
          </w:p>
          <w:p w14:paraId="4AA963ED" w14:textId="77777777" w:rsidR="00723B6F" w:rsidRDefault="00723B6F" w:rsidP="00723B6F">
            <w:pPr>
              <w:pStyle w:val="Odstavecseseznamem"/>
              <w:widowControl w:val="0"/>
              <w:numPr>
                <w:ilvl w:val="0"/>
                <w:numId w:val="51"/>
              </w:numPr>
              <w:suppressLineNumbers/>
              <w:suppressAutoHyphens/>
              <w:contextualSpacing/>
              <w:jc w:val="both"/>
              <w:rPr>
                <w:ins w:id="1098" w:author="Nikola Paříková" w:date="2024-05-21T12:46:00Z" w16du:dateUtc="2024-05-21T10:46:00Z"/>
                <w:rFonts w:ascii="Times New Roman" w:hAnsi="Times New Roman"/>
              </w:rPr>
            </w:pPr>
            <w:ins w:id="1099" w:author="Nikola Paříková" w:date="2024-05-21T12:46:00Z" w16du:dateUtc="2024-05-21T10:46:00Z">
              <w:r>
                <w:rPr>
                  <w:rFonts w:ascii="Times New Roman" w:hAnsi="Times New Roman"/>
                </w:rPr>
                <w:t xml:space="preserve">Montáž všech </w:t>
              </w:r>
              <w:proofErr w:type="spellStart"/>
              <w:r>
                <w:rPr>
                  <w:rFonts w:ascii="Times New Roman" w:hAnsi="Times New Roman"/>
                </w:rPr>
                <w:t>appliance</w:t>
              </w:r>
              <w:proofErr w:type="spellEnd"/>
              <w:r>
                <w:rPr>
                  <w:rFonts w:ascii="Times New Roman" w:hAnsi="Times New Roman"/>
                </w:rPr>
                <w:t xml:space="preserve"> do standardních 19“ skříní (</w:t>
              </w:r>
              <w:proofErr w:type="spellStart"/>
              <w:r>
                <w:rPr>
                  <w:rFonts w:ascii="Times New Roman" w:hAnsi="Times New Roman"/>
                </w:rPr>
                <w:t>rack</w:t>
              </w:r>
              <w:proofErr w:type="spellEnd"/>
              <w:r>
                <w:rPr>
                  <w:rFonts w:ascii="Times New Roman" w:hAnsi="Times New Roman"/>
                </w:rPr>
                <w:t>).</w:t>
              </w:r>
            </w:ins>
          </w:p>
          <w:p w14:paraId="5F6B59CE" w14:textId="77777777" w:rsidR="00723B6F" w:rsidRDefault="00723B6F" w:rsidP="00723B6F">
            <w:pPr>
              <w:pStyle w:val="Odstavecseseznamem"/>
              <w:widowControl w:val="0"/>
              <w:numPr>
                <w:ilvl w:val="0"/>
                <w:numId w:val="51"/>
              </w:numPr>
              <w:suppressLineNumbers/>
              <w:suppressAutoHyphens/>
              <w:contextualSpacing/>
              <w:jc w:val="both"/>
              <w:rPr>
                <w:ins w:id="1100" w:author="Nikola Paříková" w:date="2024-05-21T12:46:00Z" w16du:dateUtc="2024-05-21T10:46:00Z"/>
                <w:rFonts w:ascii="Times New Roman" w:hAnsi="Times New Roman"/>
              </w:rPr>
            </w:pPr>
            <w:ins w:id="1101" w:author="Nikola Paříková" w:date="2024-05-21T12:46:00Z" w16du:dateUtc="2024-05-21T10:46:00Z">
              <w:r>
                <w:rPr>
                  <w:rFonts w:ascii="Times New Roman" w:hAnsi="Times New Roman"/>
                </w:rPr>
                <w:t xml:space="preserve">Napájení všech </w:t>
              </w:r>
              <w:proofErr w:type="spellStart"/>
              <w:r>
                <w:rPr>
                  <w:rFonts w:ascii="Times New Roman" w:hAnsi="Times New Roman"/>
                </w:rPr>
                <w:t>appliance</w:t>
              </w:r>
              <w:proofErr w:type="spellEnd"/>
              <w:r>
                <w:rPr>
                  <w:rFonts w:ascii="Times New Roman" w:hAnsi="Times New Roman"/>
                </w:rPr>
                <w:t xml:space="preserve"> 230 V AC / 16 A.</w:t>
              </w:r>
            </w:ins>
          </w:p>
          <w:p w14:paraId="34612474" w14:textId="77777777" w:rsidR="00723B6F" w:rsidRDefault="00723B6F" w:rsidP="00723B6F">
            <w:pPr>
              <w:pStyle w:val="Odstavecseseznamem"/>
              <w:widowControl w:val="0"/>
              <w:numPr>
                <w:ilvl w:val="0"/>
                <w:numId w:val="51"/>
              </w:numPr>
              <w:suppressLineNumbers/>
              <w:suppressAutoHyphens/>
              <w:contextualSpacing/>
              <w:jc w:val="both"/>
              <w:rPr>
                <w:ins w:id="1102" w:author="Nikola Paříková" w:date="2024-05-21T12:46:00Z" w16du:dateUtc="2024-05-21T10:46:00Z"/>
                <w:rFonts w:ascii="Times New Roman" w:hAnsi="Times New Roman"/>
              </w:rPr>
            </w:pPr>
            <w:ins w:id="1103" w:author="Nikola Paříková" w:date="2024-05-21T12:46:00Z" w16du:dateUtc="2024-05-21T10:46:00Z">
              <w:r>
                <w:rPr>
                  <w:rFonts w:ascii="Times New Roman" w:hAnsi="Times New Roman"/>
                </w:rPr>
                <w:t xml:space="preserve">Vestavěné napájecí zásuvky IEC typ C13 ve všech </w:t>
              </w:r>
              <w:proofErr w:type="spellStart"/>
              <w:r>
                <w:rPr>
                  <w:rFonts w:ascii="Times New Roman" w:hAnsi="Times New Roman"/>
                </w:rPr>
                <w:t>appliance</w:t>
              </w:r>
              <w:proofErr w:type="spellEnd"/>
              <w:r>
                <w:rPr>
                  <w:rFonts w:ascii="Times New Roman" w:hAnsi="Times New Roman"/>
                </w:rPr>
                <w:t>.</w:t>
              </w:r>
            </w:ins>
          </w:p>
          <w:p w14:paraId="0DC05035" w14:textId="77777777" w:rsidR="00723B6F" w:rsidRDefault="00723B6F" w:rsidP="00723B6F">
            <w:pPr>
              <w:pStyle w:val="Odstavecseseznamem"/>
              <w:widowControl w:val="0"/>
              <w:numPr>
                <w:ilvl w:val="0"/>
                <w:numId w:val="51"/>
              </w:numPr>
              <w:suppressLineNumbers/>
              <w:suppressAutoHyphens/>
              <w:contextualSpacing/>
              <w:jc w:val="both"/>
              <w:rPr>
                <w:ins w:id="1104" w:author="Nikola Paříková" w:date="2024-05-21T12:46:00Z" w16du:dateUtc="2024-05-21T10:46:00Z"/>
                <w:rFonts w:ascii="Times New Roman" w:hAnsi="Times New Roman"/>
              </w:rPr>
            </w:pPr>
            <w:ins w:id="1105" w:author="Nikola Paříková" w:date="2024-05-21T12:46:00Z" w16du:dateUtc="2024-05-21T10:46:00Z">
              <w:r>
                <w:rPr>
                  <w:rFonts w:ascii="Times New Roman" w:hAnsi="Times New Roman"/>
                </w:rPr>
                <w:t xml:space="preserve">Provoz všech </w:t>
              </w:r>
              <w:proofErr w:type="spellStart"/>
              <w:r>
                <w:rPr>
                  <w:rFonts w:ascii="Times New Roman" w:hAnsi="Times New Roman"/>
                </w:rPr>
                <w:t>appliance</w:t>
              </w:r>
              <w:proofErr w:type="spellEnd"/>
              <w:r>
                <w:rPr>
                  <w:rFonts w:ascii="Times New Roman" w:hAnsi="Times New Roman"/>
                </w:rPr>
                <w:t xml:space="preserve"> v teplotním rozsahu minimálně 10–35 stupňů Celsia.</w:t>
              </w:r>
            </w:ins>
          </w:p>
          <w:p w14:paraId="25D1C178" w14:textId="77777777" w:rsidR="00723B6F" w:rsidRDefault="00723B6F" w:rsidP="00723B6F">
            <w:pPr>
              <w:pStyle w:val="Odstavecseseznamem"/>
              <w:widowControl w:val="0"/>
              <w:numPr>
                <w:ilvl w:val="0"/>
                <w:numId w:val="51"/>
              </w:numPr>
              <w:suppressLineNumbers/>
              <w:suppressAutoHyphens/>
              <w:contextualSpacing/>
              <w:jc w:val="both"/>
              <w:rPr>
                <w:ins w:id="1106" w:author="Nikola Paříková" w:date="2024-05-21T12:46:00Z" w16du:dateUtc="2024-05-21T10:46:00Z"/>
                <w:rFonts w:ascii="Times New Roman" w:hAnsi="Times New Roman"/>
              </w:rPr>
            </w:pPr>
            <w:ins w:id="1107" w:author="Nikola Paříková" w:date="2024-05-21T12:46:00Z" w16du:dateUtc="2024-05-21T10:46:00Z">
              <w:r>
                <w:rPr>
                  <w:rFonts w:ascii="Times New Roman" w:hAnsi="Times New Roman"/>
                </w:rPr>
                <w:t xml:space="preserve">Minimálně jedno síťové rozhraní pro správu </w:t>
              </w:r>
              <w:proofErr w:type="spellStart"/>
              <w:r>
                <w:rPr>
                  <w:rFonts w:ascii="Times New Roman" w:hAnsi="Times New Roman"/>
                </w:rPr>
                <w:t>appliance</w:t>
              </w:r>
              <w:proofErr w:type="spellEnd"/>
              <w:r>
                <w:rPr>
                  <w:rFonts w:ascii="Times New Roman" w:hAnsi="Times New Roman"/>
                </w:rPr>
                <w:t xml:space="preserve"> na každé </w:t>
              </w:r>
              <w:proofErr w:type="spellStart"/>
              <w:r>
                <w:rPr>
                  <w:rFonts w:ascii="Times New Roman" w:hAnsi="Times New Roman"/>
                </w:rPr>
                <w:t>appliance</w:t>
              </w:r>
              <w:proofErr w:type="spellEnd"/>
              <w:r>
                <w:rPr>
                  <w:rFonts w:ascii="Times New Roman" w:hAnsi="Times New Roman"/>
                </w:rPr>
                <w:t>.</w:t>
              </w:r>
            </w:ins>
          </w:p>
        </w:tc>
      </w:tr>
      <w:tr w:rsidR="00723B6F" w14:paraId="686088F7" w14:textId="77777777" w:rsidTr="00E65D16">
        <w:trPr>
          <w:trHeight w:val="628"/>
          <w:ins w:id="1108" w:author="Nikola Paříková" w:date="2024-05-21T12:46:00Z" w16du:dateUtc="2024-05-21T10:46:00Z"/>
        </w:trPr>
        <w:tc>
          <w:tcPr>
            <w:tcW w:w="2694" w:type="dxa"/>
            <w:tcBorders>
              <w:top w:val="single" w:sz="4" w:space="0" w:color="000000"/>
              <w:left w:val="single" w:sz="4" w:space="0" w:color="000000"/>
              <w:bottom w:val="single" w:sz="4" w:space="0" w:color="000000"/>
              <w:right w:val="nil"/>
            </w:tcBorders>
            <w:hideMark/>
          </w:tcPr>
          <w:p w14:paraId="1330D41D" w14:textId="77777777" w:rsidR="00723B6F" w:rsidRDefault="00723B6F" w:rsidP="00E65D16">
            <w:pPr>
              <w:suppressLineNumbers/>
              <w:rPr>
                <w:ins w:id="1109" w:author="Nikola Paříková" w:date="2024-05-21T12:46:00Z" w16du:dateUtc="2024-05-21T10:46:00Z"/>
                <w:rFonts w:ascii="Times New Roman" w:hAnsi="Times New Roman"/>
              </w:rPr>
            </w:pPr>
            <w:ins w:id="1110" w:author="Nikola Paříková" w:date="2024-05-21T12:46:00Z" w16du:dateUtc="2024-05-21T10:46:00Z">
              <w:r>
                <w:rPr>
                  <w:rFonts w:ascii="Times New Roman" w:hAnsi="Times New Roman"/>
                </w:rPr>
                <w:t>Podpora</w:t>
              </w:r>
            </w:ins>
          </w:p>
        </w:tc>
        <w:tc>
          <w:tcPr>
            <w:tcW w:w="6939" w:type="dxa"/>
            <w:tcBorders>
              <w:top w:val="single" w:sz="4" w:space="0" w:color="000000"/>
              <w:left w:val="single" w:sz="4" w:space="0" w:color="000000"/>
              <w:bottom w:val="single" w:sz="4" w:space="0" w:color="000000"/>
              <w:right w:val="single" w:sz="4" w:space="0" w:color="000000"/>
            </w:tcBorders>
            <w:hideMark/>
          </w:tcPr>
          <w:p w14:paraId="53461DCC" w14:textId="77777777" w:rsidR="00723B6F" w:rsidRDefault="00723B6F" w:rsidP="00723B6F">
            <w:pPr>
              <w:pStyle w:val="Odstavecseseznamem"/>
              <w:widowControl w:val="0"/>
              <w:numPr>
                <w:ilvl w:val="0"/>
                <w:numId w:val="51"/>
              </w:numPr>
              <w:suppressLineNumbers/>
              <w:suppressAutoHyphens/>
              <w:contextualSpacing/>
              <w:jc w:val="both"/>
              <w:rPr>
                <w:ins w:id="1111" w:author="Nikola Paříková" w:date="2024-05-21T12:46:00Z" w16du:dateUtc="2024-05-21T10:46:00Z"/>
                <w:rFonts w:ascii="Times New Roman" w:hAnsi="Times New Roman"/>
              </w:rPr>
            </w:pPr>
            <w:ins w:id="1112" w:author="Nikola Paříková" w:date="2024-05-21T12:46:00Z" w16du:dateUtc="2024-05-21T10:46:00Z">
              <w:r>
                <w:rPr>
                  <w:rFonts w:ascii="Times New Roman" w:hAnsi="Times New Roman"/>
                </w:rPr>
                <w:t xml:space="preserve">Výrobcem automaticky aktualizovaná databáze adres a jmen s nízkou reputací na Internetu (SPAM listy, </w:t>
              </w:r>
              <w:proofErr w:type="spellStart"/>
              <w:r>
                <w:rPr>
                  <w:rFonts w:ascii="Times New Roman" w:hAnsi="Times New Roman"/>
                </w:rPr>
                <w:t>black</w:t>
              </w:r>
              <w:proofErr w:type="spellEnd"/>
              <w:r>
                <w:rPr>
                  <w:rFonts w:ascii="Times New Roman" w:hAnsi="Times New Roman"/>
                </w:rPr>
                <w:t xml:space="preserve"> listy, weby s malware atd.) po dobu 60 měsíců.</w:t>
              </w:r>
            </w:ins>
          </w:p>
          <w:p w14:paraId="43F1FCF7" w14:textId="77777777" w:rsidR="00723B6F" w:rsidRDefault="00723B6F" w:rsidP="00723B6F">
            <w:pPr>
              <w:pStyle w:val="Odstavecseseznamem"/>
              <w:widowControl w:val="0"/>
              <w:numPr>
                <w:ilvl w:val="0"/>
                <w:numId w:val="51"/>
              </w:numPr>
              <w:suppressLineNumbers/>
              <w:suppressAutoHyphens/>
              <w:contextualSpacing/>
              <w:jc w:val="both"/>
              <w:rPr>
                <w:ins w:id="1113" w:author="Nikola Paříková" w:date="2024-05-21T12:46:00Z" w16du:dateUtc="2024-05-21T10:46:00Z"/>
                <w:rFonts w:ascii="Times New Roman" w:hAnsi="Times New Roman"/>
              </w:rPr>
            </w:pPr>
            <w:ins w:id="1114" w:author="Nikola Paříková" w:date="2024-05-21T12:46:00Z" w16du:dateUtc="2024-05-21T10:46:00Z">
              <w:r>
                <w:rPr>
                  <w:rFonts w:ascii="Times New Roman" w:hAnsi="Times New Roman"/>
                </w:rPr>
                <w:t xml:space="preserve">Výrobcem automaticky aktualizovaná databáze IP adres známých </w:t>
              </w:r>
              <w:proofErr w:type="spellStart"/>
              <w:r>
                <w:rPr>
                  <w:rFonts w:ascii="Times New Roman" w:hAnsi="Times New Roman"/>
                </w:rPr>
                <w:t>botnet</w:t>
              </w:r>
              <w:proofErr w:type="spellEnd"/>
              <w:r>
                <w:rPr>
                  <w:rFonts w:ascii="Times New Roman" w:hAnsi="Times New Roman"/>
                </w:rPr>
                <w:t xml:space="preserve"> C&amp;C center po dobu 60 měsíců.</w:t>
              </w:r>
            </w:ins>
          </w:p>
          <w:p w14:paraId="3582721D" w14:textId="77777777" w:rsidR="00723B6F" w:rsidRDefault="00723B6F" w:rsidP="00723B6F">
            <w:pPr>
              <w:pStyle w:val="Odstavecseseznamem"/>
              <w:widowControl w:val="0"/>
              <w:numPr>
                <w:ilvl w:val="0"/>
                <w:numId w:val="51"/>
              </w:numPr>
              <w:suppressLineNumbers/>
              <w:suppressAutoHyphens/>
              <w:contextualSpacing/>
              <w:jc w:val="both"/>
              <w:rPr>
                <w:ins w:id="1115" w:author="Nikola Paříková" w:date="2024-05-21T12:46:00Z" w16du:dateUtc="2024-05-21T10:46:00Z"/>
                <w:rFonts w:ascii="Times New Roman" w:hAnsi="Times New Roman"/>
              </w:rPr>
            </w:pPr>
            <w:ins w:id="1116" w:author="Nikola Paříková" w:date="2024-05-21T12:46:00Z" w16du:dateUtc="2024-05-21T10:46:00Z">
              <w:r>
                <w:rPr>
                  <w:rFonts w:ascii="Times New Roman" w:hAnsi="Times New Roman"/>
                </w:rPr>
                <w:t>Výrobcem automaticky aktualizovaná databáze signatur hrozeb a útoků po dobu 60 měsíců.</w:t>
              </w:r>
            </w:ins>
          </w:p>
        </w:tc>
      </w:tr>
    </w:tbl>
    <w:p w14:paraId="50F84EAB" w14:textId="77777777" w:rsidR="00F0792A" w:rsidRDefault="00F0792A" w:rsidP="00CE1E35">
      <w:pPr>
        <w:pStyle w:val="Claneka"/>
        <w:widowControl/>
        <w:numPr>
          <w:ilvl w:val="0"/>
          <w:numId w:val="0"/>
        </w:numPr>
      </w:pPr>
    </w:p>
    <w:p w14:paraId="41C35C09" w14:textId="049C18D0" w:rsidR="00CE1E35" w:rsidRDefault="00CE1E35" w:rsidP="00CE1E35">
      <w:pPr>
        <w:pStyle w:val="Claneka"/>
        <w:widowControl/>
        <w:numPr>
          <w:ilvl w:val="0"/>
          <w:numId w:val="0"/>
        </w:numPr>
      </w:pPr>
      <w:r>
        <w:t xml:space="preserve">Zhotovitel tímto čestně prohlašuje, že jím nabízený </w:t>
      </w:r>
      <w:r w:rsidR="00BA3D8E" w:rsidRPr="00BA3D8E">
        <w:t xml:space="preserve">nástroj detekce kybernetických </w:t>
      </w:r>
      <w:r w:rsidR="00B76574">
        <w:t xml:space="preserve">bezpečnostních </w:t>
      </w:r>
      <w:r w:rsidR="00BA3D8E" w:rsidRPr="00BA3D8E">
        <w:t xml:space="preserve">událostí </w:t>
      </w:r>
      <w:r>
        <w:t>splňuje veškeré požadavky zadavatele, uvedené v této příloze.</w:t>
      </w:r>
    </w:p>
    <w:tbl>
      <w:tblPr>
        <w:tblW w:w="0" w:type="auto"/>
        <w:tblLook w:val="01E0" w:firstRow="1" w:lastRow="1" w:firstColumn="1" w:lastColumn="1" w:noHBand="0" w:noVBand="0"/>
      </w:tblPr>
      <w:tblGrid>
        <w:gridCol w:w="4536"/>
      </w:tblGrid>
      <w:tr w:rsidR="00CE1E35" w:rsidRPr="00C05105" w14:paraId="2CDE4E4D" w14:textId="77777777" w:rsidTr="00CE1E35">
        <w:tc>
          <w:tcPr>
            <w:tcW w:w="4536" w:type="dxa"/>
          </w:tcPr>
          <w:p w14:paraId="5B37DD1E" w14:textId="685111ED" w:rsidR="00CE1E35" w:rsidRPr="00C05105" w:rsidRDefault="00CE1E35" w:rsidP="003A5E53">
            <w:pPr>
              <w:pStyle w:val="RLdajeosmluvnstran"/>
              <w:keepNext/>
              <w:jc w:val="left"/>
              <w:rPr>
                <w:rFonts w:ascii="Times New Roman" w:hAnsi="Times New Roman"/>
                <w:b/>
                <w:bCs/>
              </w:rPr>
            </w:pPr>
          </w:p>
          <w:p w14:paraId="092AC1E3" w14:textId="77777777" w:rsidR="00CE1E35" w:rsidRPr="00C05105" w:rsidRDefault="00CE1E35" w:rsidP="003A5E53">
            <w:pPr>
              <w:pStyle w:val="RLdajeosmluvnstran"/>
              <w:keepNext/>
              <w:jc w:val="left"/>
              <w:rPr>
                <w:rFonts w:ascii="Times New Roman" w:hAnsi="Times New Roman"/>
              </w:rPr>
            </w:pPr>
            <w:r>
              <w:rPr>
                <w:rFonts w:ascii="Times New Roman" w:hAnsi="Times New Roman"/>
              </w:rPr>
              <w:t xml:space="preserve">    </w:t>
            </w:r>
            <w:r w:rsidRPr="00C05105">
              <w:rPr>
                <w:rFonts w:ascii="Times New Roman" w:hAnsi="Times New Roman"/>
              </w:rPr>
              <w:t>V ______</w:t>
            </w:r>
            <w:r>
              <w:rPr>
                <w:rFonts w:ascii="Times New Roman" w:hAnsi="Times New Roman"/>
              </w:rPr>
              <w:t>__</w:t>
            </w:r>
            <w:r w:rsidRPr="00C05105">
              <w:rPr>
                <w:rFonts w:ascii="Times New Roman" w:hAnsi="Times New Roman"/>
              </w:rPr>
              <w:t>_</w:t>
            </w:r>
            <w:r>
              <w:rPr>
                <w:rFonts w:ascii="Times New Roman" w:hAnsi="Times New Roman"/>
              </w:rPr>
              <w:t>___</w:t>
            </w:r>
            <w:r w:rsidRPr="00C05105">
              <w:rPr>
                <w:rFonts w:ascii="Times New Roman" w:hAnsi="Times New Roman"/>
              </w:rPr>
              <w:t xml:space="preserve"> dne ____</w:t>
            </w:r>
            <w:r>
              <w:rPr>
                <w:rFonts w:ascii="Times New Roman" w:hAnsi="Times New Roman"/>
              </w:rPr>
              <w:t>_____</w:t>
            </w:r>
            <w:r w:rsidRPr="00C05105">
              <w:rPr>
                <w:rFonts w:ascii="Times New Roman" w:hAnsi="Times New Roman"/>
              </w:rPr>
              <w:t>___</w:t>
            </w:r>
          </w:p>
          <w:p w14:paraId="2AB8865D" w14:textId="77777777" w:rsidR="00CE1E35" w:rsidRPr="00C05105" w:rsidRDefault="00CE1E35" w:rsidP="003A5E53">
            <w:pPr>
              <w:pStyle w:val="RLdajeosmluvnstran"/>
              <w:keepNext/>
              <w:rPr>
                <w:rFonts w:ascii="Times New Roman" w:hAnsi="Times New Roman"/>
              </w:rPr>
            </w:pPr>
          </w:p>
          <w:p w14:paraId="04077348" w14:textId="77777777" w:rsidR="00CE1E35" w:rsidRPr="00C05105" w:rsidRDefault="00CE1E35" w:rsidP="003A5E53">
            <w:pPr>
              <w:pStyle w:val="RLdajeosmluvnstran"/>
              <w:keepNext/>
              <w:rPr>
                <w:rFonts w:ascii="Times New Roman" w:hAnsi="Times New Roman"/>
              </w:rPr>
            </w:pPr>
          </w:p>
        </w:tc>
      </w:tr>
      <w:tr w:rsidR="00CE1E35" w:rsidRPr="00C05105" w14:paraId="1FA0F0FA" w14:textId="77777777" w:rsidTr="00CE1E35">
        <w:tc>
          <w:tcPr>
            <w:tcW w:w="4536" w:type="dxa"/>
          </w:tcPr>
          <w:p w14:paraId="6AEA2FFD" w14:textId="77777777" w:rsidR="00CE1E35" w:rsidRPr="00C05105" w:rsidRDefault="00CE1E35" w:rsidP="003A5E53">
            <w:pPr>
              <w:pStyle w:val="RLdajeosmluvnstran"/>
              <w:keepNext/>
              <w:rPr>
                <w:rFonts w:ascii="Times New Roman" w:hAnsi="Times New Roman"/>
              </w:rPr>
            </w:pPr>
            <w:r w:rsidRPr="00C05105">
              <w:rPr>
                <w:rFonts w:ascii="Times New Roman" w:hAnsi="Times New Roman"/>
              </w:rPr>
              <w:t>.........................................................................</w:t>
            </w:r>
          </w:p>
          <w:p w14:paraId="353FEFC7" w14:textId="77777777" w:rsidR="00CE1E35" w:rsidRPr="00C05105" w:rsidRDefault="00CE1E35" w:rsidP="003A5E53">
            <w:pPr>
              <w:pStyle w:val="RLdajeosmluvnstran"/>
              <w:keepNext/>
              <w:rPr>
                <w:rFonts w:ascii="Times New Roman" w:hAnsi="Times New Roman"/>
                <w:b/>
                <w:bCs/>
              </w:rPr>
            </w:pPr>
            <w:r w:rsidRPr="00C05105">
              <w:rPr>
                <w:rFonts w:ascii="Times New Roman" w:hAnsi="Times New Roman"/>
                <w:b/>
                <w:lang w:val="en-US"/>
              </w:rPr>
              <w:t>[</w:t>
            </w:r>
            <w:r w:rsidRPr="00C05105">
              <w:rPr>
                <w:rFonts w:ascii="Times New Roman" w:hAnsi="Times New Roman"/>
                <w:b/>
                <w:highlight w:val="green"/>
                <w:lang w:val="en-US"/>
              </w:rPr>
              <w:t>DOPLNÍ</w:t>
            </w:r>
            <w:r>
              <w:rPr>
                <w:rFonts w:ascii="Times New Roman" w:hAnsi="Times New Roman"/>
                <w:b/>
                <w:highlight w:val="green"/>
                <w:lang w:val="en-US"/>
              </w:rPr>
              <w:t xml:space="preserve"> </w:t>
            </w:r>
            <w:r w:rsidRPr="00C05105">
              <w:rPr>
                <w:rFonts w:ascii="Times New Roman" w:hAnsi="Times New Roman"/>
                <w:b/>
                <w:highlight w:val="green"/>
                <w:lang w:val="en-US"/>
              </w:rPr>
              <w:t>DODAVATEL</w:t>
            </w:r>
            <w:r w:rsidRPr="00C05105">
              <w:rPr>
                <w:rFonts w:ascii="Times New Roman" w:hAnsi="Times New Roman"/>
                <w:b/>
                <w:lang w:val="en-US"/>
              </w:rPr>
              <w:t>]</w:t>
            </w:r>
          </w:p>
          <w:p w14:paraId="70DE6A4D" w14:textId="77777777" w:rsidR="00CE1E35" w:rsidRPr="00C05105" w:rsidRDefault="00CE1E35" w:rsidP="003A5E53">
            <w:pPr>
              <w:pStyle w:val="RLdajeosmluvnstran"/>
              <w:keepNext/>
              <w:spacing w:after="0"/>
              <w:rPr>
                <w:rFonts w:ascii="Times New Roman" w:hAnsi="Times New Roman"/>
              </w:rPr>
            </w:pPr>
            <w:r w:rsidRPr="00C05105">
              <w:rPr>
                <w:rFonts w:ascii="Times New Roman" w:hAnsi="Times New Roman"/>
                <w:lang w:val="en-US"/>
              </w:rPr>
              <w:t>[</w:t>
            </w:r>
            <w:r w:rsidRPr="00C05105">
              <w:rPr>
                <w:rFonts w:ascii="Times New Roman" w:hAnsi="Times New Roman"/>
                <w:highlight w:val="green"/>
                <w:lang w:val="en-US"/>
              </w:rPr>
              <w:t>DOPLNÍ</w:t>
            </w:r>
            <w:r>
              <w:rPr>
                <w:rFonts w:ascii="Times New Roman" w:hAnsi="Times New Roman"/>
                <w:highlight w:val="green"/>
                <w:lang w:val="en-US"/>
              </w:rPr>
              <w:t xml:space="preserve"> </w:t>
            </w:r>
            <w:r w:rsidRPr="00C05105">
              <w:rPr>
                <w:rFonts w:ascii="Times New Roman" w:hAnsi="Times New Roman"/>
                <w:highlight w:val="green"/>
                <w:lang w:val="en-US"/>
              </w:rPr>
              <w:t>DODAVATEL</w:t>
            </w:r>
            <w:r w:rsidRPr="00C05105">
              <w:rPr>
                <w:rFonts w:ascii="Times New Roman" w:hAnsi="Times New Roman"/>
                <w:lang w:val="en-US"/>
              </w:rPr>
              <w:t>]</w:t>
            </w:r>
          </w:p>
        </w:tc>
      </w:tr>
    </w:tbl>
    <w:p w14:paraId="3D7F5DC6" w14:textId="77777777" w:rsidR="00E73EB6" w:rsidRDefault="00E73EB6" w:rsidP="00663E62">
      <w:pPr>
        <w:pStyle w:val="Claneka"/>
        <w:widowControl/>
        <w:numPr>
          <w:ilvl w:val="0"/>
          <w:numId w:val="0"/>
        </w:numPr>
        <w:ind w:left="993" w:hanging="993"/>
        <w:rPr>
          <w:del w:id="1117" w:author="Nikola Paříková" w:date="2024-05-21T12:46:00Z" w16du:dateUtc="2024-05-21T10:46:00Z"/>
          <w:sz w:val="28"/>
          <w:szCs w:val="28"/>
          <w:u w:val="single"/>
        </w:rPr>
      </w:pPr>
    </w:p>
    <w:p w14:paraId="5A3D4C98" w14:textId="77777777" w:rsidR="00797724" w:rsidRDefault="00797724" w:rsidP="00663E62">
      <w:pPr>
        <w:pStyle w:val="Claneka"/>
        <w:widowControl/>
        <w:numPr>
          <w:ilvl w:val="0"/>
          <w:numId w:val="0"/>
        </w:numPr>
        <w:ind w:left="993" w:hanging="993"/>
        <w:rPr>
          <w:del w:id="1118" w:author="Nikola Paříková" w:date="2024-05-21T12:46:00Z" w16du:dateUtc="2024-05-21T10:46:00Z"/>
          <w:sz w:val="28"/>
          <w:szCs w:val="28"/>
          <w:u w:val="single"/>
        </w:rPr>
      </w:pPr>
    </w:p>
    <w:p w14:paraId="7CB050FC" w14:textId="77777777" w:rsidR="00797724" w:rsidRDefault="00797724" w:rsidP="00663E62">
      <w:pPr>
        <w:pStyle w:val="Claneka"/>
        <w:widowControl/>
        <w:numPr>
          <w:ilvl w:val="0"/>
          <w:numId w:val="0"/>
        </w:numPr>
        <w:ind w:left="993" w:hanging="993"/>
        <w:rPr>
          <w:del w:id="1119" w:author="Nikola Paříková" w:date="2024-05-21T12:46:00Z" w16du:dateUtc="2024-05-21T10:46:00Z"/>
          <w:sz w:val="28"/>
          <w:szCs w:val="28"/>
          <w:u w:val="single"/>
        </w:rPr>
      </w:pPr>
    </w:p>
    <w:p w14:paraId="549A6BE0" w14:textId="77777777" w:rsidR="00E73EB6" w:rsidRDefault="00E73EB6" w:rsidP="00663E62">
      <w:pPr>
        <w:pStyle w:val="Claneka"/>
        <w:widowControl/>
        <w:numPr>
          <w:ilvl w:val="0"/>
          <w:numId w:val="0"/>
        </w:numPr>
        <w:ind w:left="993" w:hanging="993"/>
        <w:rPr>
          <w:sz w:val="28"/>
          <w:szCs w:val="28"/>
          <w:u w:val="single"/>
        </w:rPr>
      </w:pPr>
    </w:p>
    <w:p w14:paraId="4CAD0CFF" w14:textId="77777777" w:rsidR="00797724" w:rsidRDefault="00797724" w:rsidP="00663E62">
      <w:pPr>
        <w:pStyle w:val="Claneka"/>
        <w:widowControl/>
        <w:numPr>
          <w:ilvl w:val="0"/>
          <w:numId w:val="0"/>
        </w:numPr>
        <w:ind w:left="993" w:hanging="993"/>
        <w:rPr>
          <w:sz w:val="28"/>
          <w:szCs w:val="28"/>
          <w:u w:val="single"/>
        </w:rPr>
      </w:pPr>
    </w:p>
    <w:p w14:paraId="794AE70F" w14:textId="77777777" w:rsidR="00797724" w:rsidRDefault="00797724" w:rsidP="00663E62">
      <w:pPr>
        <w:pStyle w:val="Claneka"/>
        <w:widowControl/>
        <w:numPr>
          <w:ilvl w:val="0"/>
          <w:numId w:val="0"/>
        </w:numPr>
        <w:ind w:left="993" w:hanging="993"/>
        <w:rPr>
          <w:sz w:val="28"/>
          <w:szCs w:val="28"/>
          <w:u w:val="single"/>
        </w:rPr>
      </w:pPr>
    </w:p>
    <w:p w14:paraId="155B4F4C" w14:textId="77777777" w:rsidR="00797724" w:rsidRDefault="00797724" w:rsidP="00663E62">
      <w:pPr>
        <w:pStyle w:val="Claneka"/>
        <w:widowControl/>
        <w:numPr>
          <w:ilvl w:val="0"/>
          <w:numId w:val="0"/>
        </w:numPr>
        <w:ind w:left="993" w:hanging="993"/>
        <w:rPr>
          <w:sz w:val="28"/>
          <w:szCs w:val="28"/>
          <w:u w:val="single"/>
        </w:rPr>
      </w:pPr>
    </w:p>
    <w:p w14:paraId="6A4649A6" w14:textId="77777777" w:rsidR="00F0792A" w:rsidRDefault="00F0792A" w:rsidP="00663E62">
      <w:pPr>
        <w:pStyle w:val="Claneka"/>
        <w:widowControl/>
        <w:numPr>
          <w:ilvl w:val="0"/>
          <w:numId w:val="0"/>
        </w:numPr>
        <w:ind w:left="993" w:hanging="993"/>
        <w:rPr>
          <w:sz w:val="28"/>
          <w:szCs w:val="28"/>
          <w:u w:val="single"/>
        </w:rPr>
      </w:pPr>
    </w:p>
    <w:p w14:paraId="5EA51288" w14:textId="77777777" w:rsidR="00F0792A" w:rsidRDefault="00F0792A" w:rsidP="00663E62">
      <w:pPr>
        <w:pStyle w:val="Claneka"/>
        <w:widowControl/>
        <w:numPr>
          <w:ilvl w:val="0"/>
          <w:numId w:val="0"/>
        </w:numPr>
        <w:ind w:left="993" w:hanging="993"/>
        <w:rPr>
          <w:sz w:val="28"/>
          <w:szCs w:val="28"/>
          <w:u w:val="single"/>
        </w:rPr>
      </w:pPr>
    </w:p>
    <w:p w14:paraId="7F014024" w14:textId="77777777" w:rsidR="00B76574" w:rsidRDefault="00B76574" w:rsidP="00663E62">
      <w:pPr>
        <w:pStyle w:val="Claneka"/>
        <w:widowControl/>
        <w:numPr>
          <w:ilvl w:val="0"/>
          <w:numId w:val="0"/>
        </w:numPr>
        <w:ind w:left="993" w:hanging="993"/>
        <w:rPr>
          <w:sz w:val="28"/>
          <w:szCs w:val="28"/>
          <w:u w:val="single"/>
        </w:rPr>
      </w:pPr>
    </w:p>
    <w:p w14:paraId="10B784A1" w14:textId="77777777" w:rsidR="00B76574" w:rsidRDefault="00B76574" w:rsidP="00663E62">
      <w:pPr>
        <w:pStyle w:val="Claneka"/>
        <w:widowControl/>
        <w:numPr>
          <w:ilvl w:val="0"/>
          <w:numId w:val="0"/>
        </w:numPr>
        <w:ind w:left="993" w:hanging="993"/>
        <w:rPr>
          <w:sz w:val="28"/>
          <w:szCs w:val="28"/>
          <w:u w:val="single"/>
        </w:rPr>
      </w:pPr>
    </w:p>
    <w:p w14:paraId="09240CC0" w14:textId="77777777" w:rsidR="00B76574" w:rsidRDefault="00B76574" w:rsidP="00663E62">
      <w:pPr>
        <w:pStyle w:val="Claneka"/>
        <w:widowControl/>
        <w:numPr>
          <w:ilvl w:val="0"/>
          <w:numId w:val="0"/>
        </w:numPr>
        <w:ind w:left="993" w:hanging="993"/>
        <w:rPr>
          <w:sz w:val="28"/>
          <w:szCs w:val="28"/>
          <w:u w:val="single"/>
        </w:rPr>
      </w:pPr>
    </w:p>
    <w:p w14:paraId="5D5779FC" w14:textId="77777777" w:rsidR="00B76574" w:rsidRDefault="00B76574" w:rsidP="00663E62">
      <w:pPr>
        <w:pStyle w:val="Claneka"/>
        <w:widowControl/>
        <w:numPr>
          <w:ilvl w:val="0"/>
          <w:numId w:val="0"/>
        </w:numPr>
        <w:ind w:left="993" w:hanging="993"/>
        <w:rPr>
          <w:sz w:val="28"/>
          <w:szCs w:val="28"/>
          <w:u w:val="single"/>
        </w:rPr>
      </w:pPr>
    </w:p>
    <w:p w14:paraId="277BD2DC" w14:textId="77777777" w:rsidR="00B76574" w:rsidRDefault="00B76574" w:rsidP="00663E62">
      <w:pPr>
        <w:pStyle w:val="Claneka"/>
        <w:widowControl/>
        <w:numPr>
          <w:ilvl w:val="0"/>
          <w:numId w:val="0"/>
        </w:numPr>
        <w:ind w:left="993" w:hanging="993"/>
        <w:rPr>
          <w:sz w:val="28"/>
          <w:szCs w:val="28"/>
          <w:u w:val="single"/>
        </w:rPr>
      </w:pPr>
    </w:p>
    <w:p w14:paraId="113C2C86" w14:textId="3BA4A724" w:rsidR="00663E62" w:rsidRPr="00161B8F" w:rsidRDefault="00663E62" w:rsidP="00723B6F">
      <w:pPr>
        <w:pStyle w:val="Claneka"/>
        <w:widowControl/>
        <w:numPr>
          <w:ilvl w:val="0"/>
          <w:numId w:val="0"/>
        </w:numPr>
        <w:rPr>
          <w:sz w:val="28"/>
          <w:szCs w:val="28"/>
          <w:u w:val="single"/>
        </w:rPr>
        <w:pPrChange w:id="1120" w:author="Nikola Paříková" w:date="2024-05-21T12:46:00Z" w16du:dateUtc="2024-05-21T10:46:00Z">
          <w:pPr>
            <w:pStyle w:val="Claneka"/>
            <w:widowControl/>
            <w:numPr>
              <w:ilvl w:val="0"/>
              <w:numId w:val="0"/>
            </w:numPr>
            <w:tabs>
              <w:tab w:val="clear" w:pos="992"/>
            </w:tabs>
            <w:ind w:left="993" w:hanging="993"/>
          </w:pPr>
        </w:pPrChange>
      </w:pPr>
      <w:r w:rsidRPr="00663E62">
        <w:rPr>
          <w:sz w:val="28"/>
          <w:szCs w:val="28"/>
          <w:u w:val="single"/>
        </w:rPr>
        <w:t xml:space="preserve">Příloha č. </w:t>
      </w:r>
      <w:r w:rsidR="00C76681">
        <w:rPr>
          <w:sz w:val="28"/>
          <w:szCs w:val="28"/>
          <w:u w:val="single"/>
        </w:rPr>
        <w:t>2</w:t>
      </w:r>
      <w:r w:rsidRPr="00663E62">
        <w:rPr>
          <w:sz w:val="28"/>
          <w:szCs w:val="28"/>
          <w:u w:val="single"/>
        </w:rPr>
        <w:t xml:space="preserve"> – Akceptační řízení</w:t>
      </w:r>
    </w:p>
    <w:p w14:paraId="0EB8ED31" w14:textId="77777777" w:rsidR="00663E62" w:rsidRPr="001D4530" w:rsidRDefault="00663E62" w:rsidP="00DE620E">
      <w:pPr>
        <w:pStyle w:val="Odstavecseseznamem"/>
        <w:keepNext/>
        <w:numPr>
          <w:ilvl w:val="0"/>
          <w:numId w:val="17"/>
        </w:numPr>
        <w:spacing w:before="240"/>
        <w:ind w:left="426" w:hanging="426"/>
        <w:jc w:val="both"/>
        <w:outlineLvl w:val="0"/>
        <w:rPr>
          <w:rFonts w:ascii="Times New Roman" w:eastAsia="Times New Roman" w:hAnsi="Times New Roman" w:cs="Arial"/>
          <w:b/>
          <w:bCs/>
          <w:caps/>
          <w:kern w:val="32"/>
          <w:szCs w:val="32"/>
        </w:rPr>
      </w:pPr>
      <w:r w:rsidRPr="001D4530">
        <w:rPr>
          <w:rFonts w:ascii="Times New Roman" w:eastAsia="Times New Roman" w:hAnsi="Times New Roman" w:cs="Arial"/>
          <w:b/>
          <w:bCs/>
          <w:caps/>
          <w:kern w:val="32"/>
          <w:szCs w:val="32"/>
        </w:rPr>
        <w:t>Akceptační řízení</w:t>
      </w:r>
    </w:p>
    <w:p w14:paraId="67701A02" w14:textId="48719D4F" w:rsidR="00663E62" w:rsidRPr="00663E62" w:rsidRDefault="00663E62" w:rsidP="00DE620E">
      <w:pPr>
        <w:numPr>
          <w:ilvl w:val="0"/>
          <w:numId w:val="14"/>
        </w:numPr>
        <w:tabs>
          <w:tab w:val="num" w:pos="992"/>
        </w:tabs>
        <w:spacing w:after="120" w:line="240" w:lineRule="auto"/>
        <w:ind w:left="426" w:hanging="425"/>
        <w:jc w:val="both"/>
        <w:rPr>
          <w:rFonts w:ascii="Times New Roman" w:hAnsi="Times New Roman"/>
          <w:bCs/>
          <w:iCs/>
        </w:rPr>
      </w:pPr>
      <w:r w:rsidRPr="00663E62">
        <w:rPr>
          <w:rFonts w:ascii="Times New Roman" w:hAnsi="Times New Roman"/>
          <w:bCs/>
          <w:iCs/>
        </w:rPr>
        <w:t xml:space="preserve">Akceptační řízení zahrnuje porovnání skutečných vlastností předmětu Díla (konkrétního výstupu některé z Fází) se specifikací předmětu Díla dle Smlouvy, zejména </w:t>
      </w:r>
      <w:r w:rsidRPr="00663E62">
        <w:rPr>
          <w:rFonts w:ascii="Times New Roman" w:hAnsi="Times New Roman"/>
          <w:b/>
          <w:bCs/>
          <w:iCs/>
        </w:rPr>
        <w:t>Přílohy č. 1</w:t>
      </w:r>
      <w:r w:rsidRPr="00663E62">
        <w:rPr>
          <w:rFonts w:ascii="Times New Roman" w:hAnsi="Times New Roman"/>
          <w:bCs/>
          <w:iCs/>
        </w:rPr>
        <w:t xml:space="preserve"> [</w:t>
      </w:r>
      <w:r w:rsidRPr="00663E62">
        <w:rPr>
          <w:rFonts w:ascii="Times New Roman" w:hAnsi="Times New Roman"/>
          <w:bCs/>
          <w:i/>
          <w:iCs/>
        </w:rPr>
        <w:t>Technická a věcná specifikace</w:t>
      </w:r>
      <w:r w:rsidRPr="00663E62">
        <w:rPr>
          <w:rFonts w:ascii="Times New Roman" w:hAnsi="Times New Roman"/>
          <w:bCs/>
          <w:iCs/>
        </w:rPr>
        <w:t>]</w:t>
      </w:r>
      <w:r w:rsidR="009E5C4F">
        <w:rPr>
          <w:rFonts w:ascii="Times New Roman" w:hAnsi="Times New Roman"/>
          <w:bCs/>
          <w:iCs/>
        </w:rPr>
        <w:t xml:space="preserve">, </w:t>
      </w:r>
      <w:r w:rsidRPr="00663E62">
        <w:rPr>
          <w:rFonts w:ascii="Times New Roman" w:hAnsi="Times New Roman"/>
        </w:rPr>
        <w:t>Harmonogramu v souladu s Článkem 2.</w:t>
      </w:r>
      <w:r w:rsidR="001D4530">
        <w:rPr>
          <w:rFonts w:ascii="Times New Roman" w:hAnsi="Times New Roman"/>
        </w:rPr>
        <w:t>2</w:t>
      </w:r>
      <w:r w:rsidRPr="00663E62">
        <w:rPr>
          <w:rFonts w:ascii="Times New Roman" w:hAnsi="Times New Roman"/>
        </w:rPr>
        <w:t xml:space="preserve"> Smlouvy</w:t>
      </w:r>
      <w:r w:rsidRPr="00663E62">
        <w:rPr>
          <w:rFonts w:ascii="Times New Roman" w:hAnsi="Times New Roman"/>
          <w:bCs/>
          <w:iCs/>
        </w:rPr>
        <w:t xml:space="preserve">, a s požadavky pro akceptaci. </w:t>
      </w:r>
    </w:p>
    <w:p w14:paraId="52A2BB2E" w14:textId="77777777" w:rsidR="00663E62" w:rsidRPr="00663E62" w:rsidRDefault="00663E62" w:rsidP="00DE620E">
      <w:pPr>
        <w:numPr>
          <w:ilvl w:val="0"/>
          <w:numId w:val="14"/>
        </w:numPr>
        <w:tabs>
          <w:tab w:val="num" w:pos="992"/>
        </w:tabs>
        <w:spacing w:after="120" w:line="240" w:lineRule="auto"/>
        <w:ind w:left="426" w:hanging="425"/>
        <w:jc w:val="both"/>
        <w:rPr>
          <w:rFonts w:ascii="Times New Roman" w:hAnsi="Times New Roman"/>
          <w:bCs/>
          <w:iCs/>
        </w:rPr>
      </w:pPr>
      <w:r w:rsidRPr="00663E62">
        <w:rPr>
          <w:rFonts w:ascii="Times New Roman" w:hAnsi="Times New Roman"/>
          <w:bCs/>
          <w:iCs/>
        </w:rPr>
        <w:t>Výstup jednotlivé Fáze je způsobilý k akceptaci Objednatelem, pokud naplňuje požadavky pro akceptaci a splňuje Akceptační kritéria.</w:t>
      </w:r>
    </w:p>
    <w:p w14:paraId="47F3C899" w14:textId="77777777" w:rsidR="00663E62" w:rsidRPr="00663E62" w:rsidRDefault="00663E62" w:rsidP="00DE620E">
      <w:pPr>
        <w:numPr>
          <w:ilvl w:val="0"/>
          <w:numId w:val="14"/>
        </w:numPr>
        <w:tabs>
          <w:tab w:val="num" w:pos="992"/>
        </w:tabs>
        <w:spacing w:after="120" w:line="240" w:lineRule="auto"/>
        <w:ind w:left="426" w:hanging="425"/>
        <w:jc w:val="both"/>
        <w:rPr>
          <w:rFonts w:ascii="Times New Roman" w:hAnsi="Times New Roman"/>
        </w:rPr>
      </w:pPr>
      <w:r w:rsidRPr="00663E62">
        <w:rPr>
          <w:rFonts w:ascii="Times New Roman" w:hAnsi="Times New Roman"/>
        </w:rPr>
        <w:t xml:space="preserve">V jiných případech není výstup Fáze způsobilý k akceptaci. </w:t>
      </w:r>
    </w:p>
    <w:p w14:paraId="6E637D35" w14:textId="77777777" w:rsidR="00663E62" w:rsidRPr="00663E62" w:rsidRDefault="00663E62" w:rsidP="00DE620E">
      <w:pPr>
        <w:numPr>
          <w:ilvl w:val="0"/>
          <w:numId w:val="14"/>
        </w:numPr>
        <w:tabs>
          <w:tab w:val="num" w:pos="992"/>
        </w:tabs>
        <w:spacing w:after="120" w:line="240" w:lineRule="auto"/>
        <w:ind w:left="426" w:hanging="425"/>
        <w:jc w:val="both"/>
        <w:rPr>
          <w:rFonts w:ascii="Times New Roman" w:hAnsi="Times New Roman"/>
          <w:bCs/>
          <w:iCs/>
        </w:rPr>
      </w:pPr>
      <w:bookmarkStart w:id="1121" w:name="_Toc230347595"/>
      <w:bookmarkStart w:id="1122" w:name="_Toc240771616"/>
      <w:r w:rsidRPr="00663E62">
        <w:rPr>
          <w:rFonts w:ascii="Times New Roman" w:hAnsi="Times New Roman"/>
          <w:bCs/>
          <w:iCs/>
        </w:rPr>
        <w:t>Požadavky pro akceptaci jsou jakékoliv podmínky a kritéria, která musí výstupy provádění Díla nebo Systém splňovat, aby takové výstupy či Systém odpovídaly požadavkům na ně kladeným právními předpisy, aby mohly plně sloužit svému účelu a aby Systém a IT prostředí fungovaly alespoň tak, jak jsou specifikovány v </w:t>
      </w:r>
      <w:r w:rsidRPr="00663E62">
        <w:rPr>
          <w:rFonts w:ascii="Times New Roman" w:hAnsi="Times New Roman"/>
          <w:b/>
          <w:bCs/>
          <w:iCs/>
        </w:rPr>
        <w:t>Příloze č. 1</w:t>
      </w:r>
      <w:r w:rsidRPr="00663E62">
        <w:rPr>
          <w:rFonts w:ascii="Times New Roman" w:hAnsi="Times New Roman"/>
          <w:bCs/>
          <w:iCs/>
        </w:rPr>
        <w:t xml:space="preserve"> [</w:t>
      </w:r>
      <w:r w:rsidRPr="00663E62">
        <w:rPr>
          <w:rFonts w:ascii="Times New Roman" w:hAnsi="Times New Roman"/>
          <w:bCs/>
          <w:i/>
          <w:iCs/>
        </w:rPr>
        <w:t>Technická a věcná specifikace</w:t>
      </w:r>
      <w:r w:rsidRPr="00663E62">
        <w:rPr>
          <w:rFonts w:ascii="Times New Roman" w:hAnsi="Times New Roman"/>
          <w:bCs/>
          <w:iCs/>
        </w:rPr>
        <w:t>].</w:t>
      </w:r>
    </w:p>
    <w:p w14:paraId="79C73C1B" w14:textId="1A04A952" w:rsidR="00663E62" w:rsidRPr="00663E62" w:rsidRDefault="00663E62" w:rsidP="00DE620E">
      <w:pPr>
        <w:numPr>
          <w:ilvl w:val="0"/>
          <w:numId w:val="14"/>
        </w:numPr>
        <w:tabs>
          <w:tab w:val="num" w:pos="992"/>
        </w:tabs>
        <w:spacing w:after="120" w:line="240" w:lineRule="auto"/>
        <w:ind w:left="426" w:hanging="425"/>
        <w:jc w:val="both"/>
        <w:rPr>
          <w:rFonts w:ascii="Times New Roman" w:hAnsi="Times New Roman"/>
          <w:bCs/>
          <w:iCs/>
        </w:rPr>
      </w:pPr>
      <w:bookmarkStart w:id="1123" w:name="_Ref511251027"/>
      <w:bookmarkStart w:id="1124" w:name="_Ref341189228"/>
      <w:bookmarkEnd w:id="1121"/>
      <w:bookmarkEnd w:id="1122"/>
      <w:r w:rsidRPr="00663E62">
        <w:rPr>
          <w:rFonts w:ascii="Times New Roman" w:hAnsi="Times New Roman"/>
          <w:bCs/>
          <w:iCs/>
        </w:rPr>
        <w:t>Akceptační řízení proběhne na závěr Fáze</w:t>
      </w:r>
      <w:r w:rsidR="00501AC5">
        <w:rPr>
          <w:rFonts w:ascii="Times New Roman" w:hAnsi="Times New Roman"/>
          <w:bCs/>
          <w:iCs/>
        </w:rPr>
        <w:t xml:space="preserve"> 1 – 3</w:t>
      </w:r>
      <w:r w:rsidRPr="00663E62">
        <w:rPr>
          <w:rFonts w:ascii="Times New Roman" w:hAnsi="Times New Roman"/>
          <w:bCs/>
          <w:iCs/>
        </w:rPr>
        <w:t>, pro každý výstup zvlášť. Dílo tak bude předáváno k Akceptačnímu řízení a akceptováno po částech, s tím, že:</w:t>
      </w:r>
      <w:bookmarkEnd w:id="1123"/>
    </w:p>
    <w:p w14:paraId="720E2DD5" w14:textId="77777777" w:rsidR="00663E62" w:rsidRPr="00663E62" w:rsidRDefault="00663E62" w:rsidP="00DE620E">
      <w:pPr>
        <w:numPr>
          <w:ilvl w:val="1"/>
          <w:numId w:val="14"/>
        </w:numPr>
        <w:tabs>
          <w:tab w:val="num" w:pos="992"/>
        </w:tabs>
        <w:spacing w:after="120" w:line="240" w:lineRule="auto"/>
        <w:ind w:left="851"/>
        <w:jc w:val="both"/>
        <w:rPr>
          <w:rFonts w:ascii="Times New Roman" w:hAnsi="Times New Roman"/>
        </w:rPr>
      </w:pPr>
      <w:r w:rsidRPr="00663E62">
        <w:rPr>
          <w:rFonts w:ascii="Times New Roman" w:hAnsi="Times New Roman"/>
        </w:rPr>
        <w:t>o předání výstupu Fáze Objednateli bude Objednatelem podepsán Předávací protokol, a to i v případě opakování činností v rámci Akceptačního řízení v důsledku „</w:t>
      </w:r>
      <w:r w:rsidRPr="00663E62">
        <w:rPr>
          <w:rFonts w:ascii="Times New Roman" w:hAnsi="Times New Roman"/>
          <w:b/>
        </w:rPr>
        <w:t>Neakceptováno</w:t>
      </w:r>
      <w:r w:rsidRPr="00663E62">
        <w:rPr>
          <w:rFonts w:ascii="Times New Roman" w:hAnsi="Times New Roman"/>
        </w:rPr>
        <w:t xml:space="preserve">“ na Akceptačním protokolu; </w:t>
      </w:r>
    </w:p>
    <w:p w14:paraId="2501397E" w14:textId="77777777" w:rsidR="00663E62" w:rsidRPr="00663E62" w:rsidRDefault="00663E62" w:rsidP="00DE620E">
      <w:pPr>
        <w:numPr>
          <w:ilvl w:val="1"/>
          <w:numId w:val="14"/>
        </w:numPr>
        <w:tabs>
          <w:tab w:val="num" w:pos="992"/>
        </w:tabs>
        <w:spacing w:after="120" w:line="240" w:lineRule="auto"/>
        <w:ind w:left="851"/>
        <w:jc w:val="both"/>
        <w:rPr>
          <w:rFonts w:ascii="Times New Roman" w:hAnsi="Times New Roman"/>
        </w:rPr>
      </w:pPr>
      <w:r w:rsidRPr="00663E62">
        <w:rPr>
          <w:rFonts w:ascii="Times New Roman" w:hAnsi="Times New Roman"/>
        </w:rPr>
        <w:t>Objednatel posoudí předané výstupy Fáze nebo zajistí provedení testů předaného výstupu uživateli (testery), přičemž posouzení předaného výstupu Fáze nebo testy budou probíhat ve lhůtě 10 pracovních dnů ode dne předání výstupu Fáze;</w:t>
      </w:r>
    </w:p>
    <w:p w14:paraId="3B076D04" w14:textId="77777777" w:rsidR="00663E62" w:rsidRPr="00663E62" w:rsidRDefault="00663E62" w:rsidP="00DE620E">
      <w:pPr>
        <w:numPr>
          <w:ilvl w:val="1"/>
          <w:numId w:val="14"/>
        </w:numPr>
        <w:tabs>
          <w:tab w:val="num" w:pos="992"/>
        </w:tabs>
        <w:spacing w:after="120" w:line="240" w:lineRule="auto"/>
        <w:ind w:left="851"/>
        <w:jc w:val="both"/>
        <w:rPr>
          <w:rFonts w:ascii="Times New Roman" w:hAnsi="Times New Roman"/>
        </w:rPr>
      </w:pPr>
      <w:r w:rsidRPr="00663E62">
        <w:rPr>
          <w:rFonts w:ascii="Times New Roman" w:hAnsi="Times New Roman"/>
        </w:rPr>
        <w:t>testy probíhají s využitím testovacích dat dodaných Objednatelem;</w:t>
      </w:r>
    </w:p>
    <w:p w14:paraId="26EE0EEB" w14:textId="77777777" w:rsidR="00663E62" w:rsidRPr="00663E62" w:rsidRDefault="00663E62" w:rsidP="00DE620E">
      <w:pPr>
        <w:numPr>
          <w:ilvl w:val="1"/>
          <w:numId w:val="14"/>
        </w:numPr>
        <w:tabs>
          <w:tab w:val="num" w:pos="992"/>
        </w:tabs>
        <w:spacing w:after="120" w:line="240" w:lineRule="auto"/>
        <w:ind w:left="851"/>
        <w:jc w:val="both"/>
        <w:rPr>
          <w:rFonts w:ascii="Times New Roman" w:hAnsi="Times New Roman"/>
        </w:rPr>
      </w:pPr>
      <w:r w:rsidRPr="00663E62">
        <w:rPr>
          <w:rFonts w:ascii="Times New Roman" w:hAnsi="Times New Roman"/>
        </w:rPr>
        <w:t>testy se v </w:t>
      </w:r>
      <w:bookmarkStart w:id="1125" w:name="_Ref517885243"/>
      <w:r w:rsidRPr="00663E62">
        <w:rPr>
          <w:rFonts w:ascii="Times New Roman" w:hAnsi="Times New Roman"/>
        </w:rPr>
        <w:t>případě, že je na Akceptačním protokolu uveden výrok „</w:t>
      </w:r>
      <w:r w:rsidRPr="00663E62">
        <w:rPr>
          <w:rFonts w:ascii="Times New Roman" w:hAnsi="Times New Roman"/>
          <w:b/>
        </w:rPr>
        <w:t>Neakceptováno</w:t>
      </w:r>
      <w:r w:rsidRPr="00663E62">
        <w:rPr>
          <w:rFonts w:ascii="Times New Roman" w:hAnsi="Times New Roman"/>
        </w:rPr>
        <w:t>“, opakují, dokud nebudou splněna Akceptační kritéria;</w:t>
      </w:r>
    </w:p>
    <w:p w14:paraId="15BF0665" w14:textId="77777777" w:rsidR="00663E62" w:rsidRPr="00663E62" w:rsidRDefault="00663E62" w:rsidP="00DE620E">
      <w:pPr>
        <w:numPr>
          <w:ilvl w:val="1"/>
          <w:numId w:val="14"/>
        </w:numPr>
        <w:tabs>
          <w:tab w:val="num" w:pos="992"/>
        </w:tabs>
        <w:spacing w:after="120" w:line="240" w:lineRule="auto"/>
        <w:ind w:left="851"/>
        <w:jc w:val="both"/>
        <w:rPr>
          <w:rFonts w:ascii="Times New Roman" w:hAnsi="Times New Roman"/>
        </w:rPr>
      </w:pPr>
      <w:r w:rsidRPr="00663E62">
        <w:rPr>
          <w:rFonts w:ascii="Times New Roman" w:hAnsi="Times New Roman"/>
        </w:rPr>
        <w:t>v případě nutnosti opakování činností v rámci Akceptačního řízení v důsledku uvedení „</w:t>
      </w:r>
      <w:r w:rsidRPr="00663E62">
        <w:rPr>
          <w:rFonts w:ascii="Times New Roman" w:hAnsi="Times New Roman"/>
          <w:b/>
        </w:rPr>
        <w:t>Neakceptováno</w:t>
      </w:r>
      <w:r w:rsidRPr="00663E62">
        <w:rPr>
          <w:rFonts w:ascii="Times New Roman" w:hAnsi="Times New Roman"/>
        </w:rPr>
        <w:t xml:space="preserve">“ v Akceptačním protokolu Zhotovitel Objednateli předá výstup k opětovnému provedení činností v rámci Akceptačního řízení (další kolo Akceptačního řízení) a Objednatel připraví nový Akceptační protokol vztahující se k dalšímu kolu Akceptačního řízení. Akceptační řízení může být </w:t>
      </w:r>
      <w:proofErr w:type="spellStart"/>
      <w:r w:rsidRPr="00663E62">
        <w:rPr>
          <w:rFonts w:ascii="Times New Roman" w:hAnsi="Times New Roman"/>
        </w:rPr>
        <w:t>vícekolové</w:t>
      </w:r>
      <w:proofErr w:type="spellEnd"/>
      <w:r w:rsidRPr="00663E62">
        <w:rPr>
          <w:rFonts w:ascii="Times New Roman" w:hAnsi="Times New Roman"/>
        </w:rPr>
        <w:t>, ovšem vždy se jedná o jedno Akceptační řízení;</w:t>
      </w:r>
      <w:bookmarkEnd w:id="1125"/>
    </w:p>
    <w:p w14:paraId="5C650CEF" w14:textId="7D6D3B3A" w:rsidR="00663E62" w:rsidRPr="00663E62" w:rsidRDefault="00663E62" w:rsidP="00DE620E">
      <w:pPr>
        <w:numPr>
          <w:ilvl w:val="0"/>
          <w:numId w:val="14"/>
        </w:numPr>
        <w:tabs>
          <w:tab w:val="num" w:pos="992"/>
        </w:tabs>
        <w:spacing w:after="120" w:line="240" w:lineRule="auto"/>
        <w:ind w:left="426" w:hanging="425"/>
        <w:jc w:val="both"/>
        <w:rPr>
          <w:rFonts w:ascii="Times New Roman" w:hAnsi="Times New Roman"/>
        </w:rPr>
      </w:pPr>
      <w:r w:rsidRPr="00663E62">
        <w:rPr>
          <w:rFonts w:ascii="Times New Roman" w:hAnsi="Times New Roman"/>
          <w:bCs/>
          <w:iCs/>
        </w:rPr>
        <w:t>Akceptační</w:t>
      </w:r>
      <w:r w:rsidRPr="00663E62">
        <w:rPr>
          <w:rFonts w:ascii="Times New Roman" w:hAnsi="Times New Roman"/>
        </w:rPr>
        <w:t xml:space="preserve"> řízení konkrétního výstupu končí a výstup se považuje za provedený podpisem Akceptačního protokolu Objednatelem s uvedením „</w:t>
      </w:r>
      <w:r w:rsidRPr="00663E62">
        <w:rPr>
          <w:rFonts w:ascii="Times New Roman" w:hAnsi="Times New Roman"/>
          <w:b/>
        </w:rPr>
        <w:t>Akceptováno</w:t>
      </w:r>
      <w:r w:rsidRPr="00663E62">
        <w:rPr>
          <w:rFonts w:ascii="Times New Roman" w:hAnsi="Times New Roman"/>
        </w:rPr>
        <w:t>“ nebo „</w:t>
      </w:r>
      <w:r w:rsidRPr="00663E62">
        <w:rPr>
          <w:rFonts w:ascii="Times New Roman" w:hAnsi="Times New Roman"/>
          <w:b/>
        </w:rPr>
        <w:t>Akceptováno s</w:t>
      </w:r>
      <w:r w:rsidR="005D4114">
        <w:rPr>
          <w:rFonts w:ascii="Times New Roman" w:hAnsi="Times New Roman"/>
          <w:b/>
        </w:rPr>
        <w:t> </w:t>
      </w:r>
      <w:r w:rsidRPr="00663E62">
        <w:rPr>
          <w:rFonts w:ascii="Times New Roman" w:hAnsi="Times New Roman"/>
          <w:b/>
        </w:rPr>
        <w:t>výhradou</w:t>
      </w:r>
      <w:r w:rsidRPr="00663E62">
        <w:rPr>
          <w:rFonts w:ascii="Times New Roman" w:hAnsi="Times New Roman"/>
        </w:rPr>
        <w:t>“, nestanoví-li Akceptační kritéria pro danou Fázi, že výstup lze akceptovat pouze bez výhrad.</w:t>
      </w:r>
    </w:p>
    <w:p w14:paraId="2BAE082A" w14:textId="77777777" w:rsidR="00663E62" w:rsidRPr="00663E62" w:rsidRDefault="00663E62" w:rsidP="00DE620E">
      <w:pPr>
        <w:numPr>
          <w:ilvl w:val="0"/>
          <w:numId w:val="14"/>
        </w:numPr>
        <w:tabs>
          <w:tab w:val="num" w:pos="992"/>
        </w:tabs>
        <w:spacing w:after="120" w:line="240" w:lineRule="auto"/>
        <w:ind w:left="426" w:hanging="425"/>
        <w:jc w:val="both"/>
        <w:rPr>
          <w:rFonts w:ascii="Times New Roman" w:hAnsi="Times New Roman"/>
        </w:rPr>
      </w:pPr>
      <w:r w:rsidRPr="00663E62">
        <w:rPr>
          <w:rFonts w:ascii="Times New Roman" w:hAnsi="Times New Roman"/>
          <w:bCs/>
          <w:iCs/>
        </w:rPr>
        <w:t>Objednatel</w:t>
      </w:r>
      <w:r w:rsidRPr="00663E62">
        <w:rPr>
          <w:rFonts w:ascii="Times New Roman" w:hAnsi="Times New Roman"/>
        </w:rPr>
        <w:t xml:space="preserve"> na Akceptačním protokolu uvede výrok „</w:t>
      </w:r>
      <w:r w:rsidRPr="00663E62">
        <w:rPr>
          <w:rFonts w:ascii="Times New Roman" w:hAnsi="Times New Roman"/>
          <w:b/>
        </w:rPr>
        <w:t>Akceptováno</w:t>
      </w:r>
      <w:r w:rsidRPr="00663E62">
        <w:rPr>
          <w:rFonts w:ascii="Times New Roman" w:hAnsi="Times New Roman"/>
        </w:rPr>
        <w:t>“, „</w:t>
      </w:r>
      <w:r w:rsidRPr="00663E62">
        <w:rPr>
          <w:rFonts w:ascii="Times New Roman" w:hAnsi="Times New Roman"/>
          <w:b/>
        </w:rPr>
        <w:t>Akceptováno s výhradou</w:t>
      </w:r>
      <w:r w:rsidRPr="00663E62">
        <w:rPr>
          <w:rFonts w:ascii="Times New Roman" w:hAnsi="Times New Roman"/>
        </w:rPr>
        <w:t>“ nebo „</w:t>
      </w:r>
      <w:r w:rsidRPr="00663E62">
        <w:rPr>
          <w:rFonts w:ascii="Times New Roman" w:hAnsi="Times New Roman"/>
          <w:b/>
        </w:rPr>
        <w:t>Neakceptováno</w:t>
      </w:r>
      <w:r w:rsidRPr="00663E62">
        <w:rPr>
          <w:rFonts w:ascii="Times New Roman" w:hAnsi="Times New Roman"/>
        </w:rPr>
        <w:t>“ v závislosti na splnění Akceptačních kritérií. Pokud není uveden výrok „</w:t>
      </w:r>
      <w:r w:rsidRPr="00663E62">
        <w:rPr>
          <w:rFonts w:ascii="Times New Roman" w:hAnsi="Times New Roman"/>
          <w:b/>
        </w:rPr>
        <w:t>Akceptováno</w:t>
      </w:r>
      <w:r w:rsidRPr="00663E62">
        <w:rPr>
          <w:rFonts w:ascii="Times New Roman" w:hAnsi="Times New Roman"/>
        </w:rPr>
        <w:t>“, uvede rovněž zjištěné vady, jejich typ (kategorii) a popis.</w:t>
      </w:r>
      <w:bookmarkEnd w:id="1124"/>
      <w:r w:rsidRPr="00663E62">
        <w:rPr>
          <w:rFonts w:ascii="Times New Roman" w:hAnsi="Times New Roman"/>
        </w:rPr>
        <w:t xml:space="preserve"> Zhotovitel je povinen odstranit vady uvedené ve výhradách Objednatele ve lhůtě stanovené Objednatelem v Akceptačním protokolu.</w:t>
      </w:r>
    </w:p>
    <w:p w14:paraId="4E7BF6D8" w14:textId="77777777" w:rsidR="00663E62" w:rsidRDefault="00663E62" w:rsidP="00DE620E">
      <w:pPr>
        <w:numPr>
          <w:ilvl w:val="0"/>
          <w:numId w:val="14"/>
        </w:numPr>
        <w:tabs>
          <w:tab w:val="num" w:pos="992"/>
        </w:tabs>
        <w:spacing w:after="120" w:line="240" w:lineRule="auto"/>
        <w:ind w:left="426" w:hanging="425"/>
        <w:jc w:val="both"/>
        <w:rPr>
          <w:rFonts w:ascii="Times New Roman" w:hAnsi="Times New Roman"/>
        </w:rPr>
      </w:pPr>
      <w:r w:rsidRPr="00663E62">
        <w:rPr>
          <w:rFonts w:ascii="Times New Roman" w:hAnsi="Times New Roman"/>
        </w:rPr>
        <w:t>Po provedení poslední Fáze a odstranění veškerých vad uvedených v případných výhradách Objednatele bude Stranami podepsán Závěrečný akceptační protokol potvrzující provedení Díla.</w:t>
      </w:r>
    </w:p>
    <w:p w14:paraId="20F5E0CC" w14:textId="77777777" w:rsidR="00161B8F" w:rsidRPr="00663E62" w:rsidRDefault="00161B8F" w:rsidP="00161B8F">
      <w:pPr>
        <w:spacing w:after="120" w:line="240" w:lineRule="auto"/>
        <w:ind w:left="1"/>
        <w:jc w:val="both"/>
        <w:rPr>
          <w:rFonts w:ascii="Times New Roman" w:hAnsi="Times New Roman"/>
        </w:rPr>
      </w:pPr>
    </w:p>
    <w:p w14:paraId="04B9902B" w14:textId="77777777" w:rsidR="00663E62" w:rsidRPr="00663E62" w:rsidRDefault="00663E62" w:rsidP="00DE620E">
      <w:pPr>
        <w:pStyle w:val="Odstavecseseznamem"/>
        <w:keepNext/>
        <w:numPr>
          <w:ilvl w:val="0"/>
          <w:numId w:val="17"/>
        </w:numPr>
        <w:spacing w:before="240"/>
        <w:ind w:left="426" w:hanging="426"/>
        <w:jc w:val="both"/>
        <w:outlineLvl w:val="0"/>
        <w:rPr>
          <w:rFonts w:ascii="Times New Roman" w:eastAsia="Times New Roman" w:hAnsi="Times New Roman" w:cs="Arial"/>
          <w:b/>
          <w:bCs/>
          <w:caps/>
          <w:kern w:val="32"/>
          <w:szCs w:val="32"/>
        </w:rPr>
      </w:pPr>
      <w:r w:rsidRPr="00663E62">
        <w:rPr>
          <w:rFonts w:ascii="Times New Roman" w:eastAsia="Times New Roman" w:hAnsi="Times New Roman" w:cs="Arial"/>
          <w:b/>
          <w:bCs/>
          <w:caps/>
          <w:kern w:val="32"/>
          <w:szCs w:val="32"/>
        </w:rPr>
        <w:t>Kategorizace vad</w:t>
      </w:r>
    </w:p>
    <w:p w14:paraId="5DDC70F9" w14:textId="77777777" w:rsidR="00663E62" w:rsidRPr="00663E62" w:rsidRDefault="00663E62" w:rsidP="00DE620E">
      <w:pPr>
        <w:numPr>
          <w:ilvl w:val="0"/>
          <w:numId w:val="15"/>
        </w:numPr>
        <w:spacing w:after="120" w:line="240" w:lineRule="auto"/>
        <w:ind w:left="426" w:hanging="430"/>
        <w:jc w:val="both"/>
        <w:rPr>
          <w:rFonts w:ascii="Times New Roman" w:hAnsi="Times New Roman"/>
        </w:rPr>
      </w:pPr>
      <w:r w:rsidRPr="00663E62">
        <w:rPr>
          <w:rFonts w:ascii="Times New Roman" w:hAnsi="Times New Roman"/>
        </w:rPr>
        <w:t>Objednatel u každé zjištěné vady dostatečně popíše, v čem spočívá a kde se vyskytuje. Na základě popisu vady uvede její kategorii.</w:t>
      </w:r>
    </w:p>
    <w:p w14:paraId="6CE6F8DD" w14:textId="77777777" w:rsidR="00663E62" w:rsidRPr="00663E62" w:rsidRDefault="00663E62" w:rsidP="00DE620E">
      <w:pPr>
        <w:numPr>
          <w:ilvl w:val="0"/>
          <w:numId w:val="15"/>
        </w:numPr>
        <w:spacing w:after="120" w:line="240" w:lineRule="auto"/>
        <w:ind w:left="426" w:hanging="430"/>
        <w:jc w:val="both"/>
        <w:rPr>
          <w:rFonts w:ascii="Times New Roman" w:hAnsi="Times New Roman"/>
        </w:rPr>
      </w:pPr>
      <w:r w:rsidRPr="00663E62">
        <w:rPr>
          <w:rFonts w:ascii="Times New Roman" w:hAnsi="Times New Roman"/>
        </w:rPr>
        <w:t>Zhotovitel může Objednateli ve lhůtě tří (3) dnů sdělit, že s kategorií vady nesouhlasí. Při tom uvede, zda se má jednat o vadu jiné kategorie či zda se o vadu nejedná. Svůj nesouhlas Zhotovitel dostatečně odůvodní.</w:t>
      </w:r>
    </w:p>
    <w:p w14:paraId="73E63283" w14:textId="77777777" w:rsidR="00663E62" w:rsidRPr="00663E62" w:rsidRDefault="00663E62" w:rsidP="00DE620E">
      <w:pPr>
        <w:numPr>
          <w:ilvl w:val="0"/>
          <w:numId w:val="15"/>
        </w:numPr>
        <w:spacing w:after="120" w:line="240" w:lineRule="auto"/>
        <w:ind w:left="426" w:hanging="430"/>
        <w:jc w:val="both"/>
        <w:rPr>
          <w:rFonts w:ascii="Times New Roman" w:hAnsi="Times New Roman"/>
        </w:rPr>
      </w:pPr>
      <w:r w:rsidRPr="00663E62">
        <w:rPr>
          <w:rFonts w:ascii="Times New Roman" w:hAnsi="Times New Roman"/>
        </w:rPr>
        <w:t xml:space="preserve">Objednatel může změnit klasifikaci vady podle vyjádření Zhotovitele. Pokud s klasifikací navrženou Zhotovitelem nesouhlasí, použije se ohledně sporné vady Eskalační proces. </w:t>
      </w:r>
    </w:p>
    <w:p w14:paraId="10A67F74" w14:textId="7EB35802" w:rsidR="00663E62" w:rsidRPr="00663E62" w:rsidRDefault="00663E62" w:rsidP="00DE620E">
      <w:pPr>
        <w:numPr>
          <w:ilvl w:val="0"/>
          <w:numId w:val="15"/>
        </w:numPr>
        <w:spacing w:after="120" w:line="240" w:lineRule="auto"/>
        <w:ind w:left="426" w:hanging="430"/>
        <w:jc w:val="both"/>
        <w:rPr>
          <w:rFonts w:ascii="Times New Roman" w:hAnsi="Times New Roman"/>
        </w:rPr>
      </w:pPr>
      <w:r w:rsidRPr="00663E62">
        <w:rPr>
          <w:rFonts w:ascii="Times New Roman" w:hAnsi="Times New Roman"/>
        </w:rPr>
        <w:t xml:space="preserve">Výstup Fází </w:t>
      </w:r>
      <w:r w:rsidR="00501AC5">
        <w:rPr>
          <w:rFonts w:ascii="Times New Roman" w:hAnsi="Times New Roman"/>
        </w:rPr>
        <w:t>1, 2 a 3</w:t>
      </w:r>
      <w:r w:rsidRPr="00663E62">
        <w:rPr>
          <w:rFonts w:ascii="Times New Roman" w:hAnsi="Times New Roman"/>
        </w:rPr>
        <w:t xml:space="preserve"> vykazuje</w:t>
      </w:r>
    </w:p>
    <w:p w14:paraId="5E742EF3" w14:textId="77777777" w:rsidR="00663E62" w:rsidRPr="00663E62" w:rsidRDefault="00663E62" w:rsidP="00DE620E">
      <w:pPr>
        <w:numPr>
          <w:ilvl w:val="1"/>
          <w:numId w:val="15"/>
        </w:numPr>
        <w:spacing w:after="120" w:line="240" w:lineRule="auto"/>
        <w:ind w:left="851"/>
        <w:jc w:val="both"/>
        <w:rPr>
          <w:rFonts w:ascii="Times New Roman" w:hAnsi="Times New Roman"/>
        </w:rPr>
      </w:pPr>
      <w:r w:rsidRPr="00663E62">
        <w:rPr>
          <w:rFonts w:ascii="Times New Roman" w:hAnsi="Times New Roman"/>
          <w:u w:val="single"/>
        </w:rPr>
        <w:t>vadu kategorie A (kritickou vadu)</w:t>
      </w:r>
      <w:r w:rsidRPr="00663E62">
        <w:rPr>
          <w:rFonts w:ascii="Times New Roman" w:hAnsi="Times New Roman"/>
        </w:rPr>
        <w:t>, pokud</w:t>
      </w:r>
    </w:p>
    <w:p w14:paraId="2A3A07C1" w14:textId="77777777" w:rsidR="00663E62" w:rsidRPr="00663E62" w:rsidRDefault="00663E62" w:rsidP="00DE620E">
      <w:pPr>
        <w:numPr>
          <w:ilvl w:val="2"/>
          <w:numId w:val="15"/>
        </w:numPr>
        <w:spacing w:after="120" w:line="240" w:lineRule="auto"/>
        <w:ind w:left="1276"/>
        <w:contextualSpacing/>
        <w:jc w:val="both"/>
        <w:rPr>
          <w:rFonts w:ascii="Times New Roman" w:hAnsi="Times New Roman"/>
        </w:rPr>
      </w:pPr>
      <w:r w:rsidRPr="00663E62">
        <w:rPr>
          <w:rFonts w:ascii="Times New Roman" w:hAnsi="Times New Roman"/>
        </w:rPr>
        <w:t>základní funkce Systému nelze využít vůbec nebo jen s výraznými obtížemi;</w:t>
      </w:r>
    </w:p>
    <w:p w14:paraId="0F484B09" w14:textId="77777777" w:rsidR="00663E62" w:rsidRPr="00663E62" w:rsidRDefault="00663E62" w:rsidP="00DE620E">
      <w:pPr>
        <w:numPr>
          <w:ilvl w:val="2"/>
          <w:numId w:val="15"/>
        </w:numPr>
        <w:spacing w:after="120" w:line="240" w:lineRule="auto"/>
        <w:ind w:left="1276"/>
        <w:contextualSpacing/>
        <w:jc w:val="both"/>
        <w:rPr>
          <w:rFonts w:ascii="Times New Roman" w:hAnsi="Times New Roman"/>
        </w:rPr>
      </w:pPr>
      <w:r w:rsidRPr="00663E62">
        <w:rPr>
          <w:rFonts w:ascii="Times New Roman" w:hAnsi="Times New Roman"/>
        </w:rPr>
        <w:t>je jakkoliv ohrožena kvalita a bezpečnost dat nebo výsledky jejich zpracování;</w:t>
      </w:r>
    </w:p>
    <w:p w14:paraId="63735C87" w14:textId="77777777" w:rsidR="00663E62" w:rsidRPr="00663E62" w:rsidRDefault="00663E62" w:rsidP="00DE620E">
      <w:pPr>
        <w:numPr>
          <w:ilvl w:val="2"/>
          <w:numId w:val="15"/>
        </w:numPr>
        <w:spacing w:after="120" w:line="240" w:lineRule="auto"/>
        <w:ind w:left="1276"/>
        <w:contextualSpacing/>
        <w:jc w:val="both"/>
        <w:rPr>
          <w:rFonts w:ascii="Times New Roman" w:hAnsi="Times New Roman"/>
        </w:rPr>
      </w:pPr>
      <w:r w:rsidRPr="00663E62">
        <w:rPr>
          <w:rFonts w:ascii="Times New Roman" w:hAnsi="Times New Roman"/>
        </w:rPr>
        <w:t xml:space="preserve">funkce, část nebo chování Systému způsobuje či může způsobit výpadek; </w:t>
      </w:r>
    </w:p>
    <w:p w14:paraId="5BB19317" w14:textId="77777777" w:rsidR="00663E62" w:rsidRPr="00663E62" w:rsidRDefault="00663E62" w:rsidP="00DE620E">
      <w:pPr>
        <w:numPr>
          <w:ilvl w:val="2"/>
          <w:numId w:val="15"/>
        </w:numPr>
        <w:spacing w:after="120" w:line="240" w:lineRule="auto"/>
        <w:ind w:left="1276"/>
        <w:contextualSpacing/>
        <w:jc w:val="both"/>
        <w:rPr>
          <w:rFonts w:ascii="Times New Roman" w:hAnsi="Times New Roman"/>
        </w:rPr>
      </w:pPr>
      <w:r w:rsidRPr="00663E62">
        <w:rPr>
          <w:rFonts w:ascii="Times New Roman" w:hAnsi="Times New Roman"/>
        </w:rPr>
        <w:t>není možné řádné užívání funkcí Systému požadovaných právními či technickými předpisy;</w:t>
      </w:r>
    </w:p>
    <w:p w14:paraId="4664B059" w14:textId="30116407" w:rsidR="00663E62" w:rsidRPr="00663E62" w:rsidRDefault="00663E62" w:rsidP="00DE620E">
      <w:pPr>
        <w:numPr>
          <w:ilvl w:val="2"/>
          <w:numId w:val="15"/>
        </w:numPr>
        <w:spacing w:after="120" w:line="240" w:lineRule="auto"/>
        <w:ind w:left="1276"/>
        <w:contextualSpacing/>
        <w:jc w:val="both"/>
        <w:rPr>
          <w:rFonts w:ascii="Times New Roman" w:hAnsi="Times New Roman"/>
        </w:rPr>
      </w:pPr>
      <w:r w:rsidRPr="00663E62">
        <w:rPr>
          <w:rFonts w:ascii="Times New Roman" w:hAnsi="Times New Roman"/>
        </w:rPr>
        <w:t xml:space="preserve">ve výstupu Fáze nejsou zahrnuty požadavky dle </w:t>
      </w:r>
      <w:r w:rsidRPr="00663E62">
        <w:rPr>
          <w:rFonts w:ascii="Times New Roman" w:hAnsi="Times New Roman"/>
          <w:b/>
        </w:rPr>
        <w:t>Přílohy č. 1</w:t>
      </w:r>
      <w:r w:rsidRPr="00663E62">
        <w:rPr>
          <w:rFonts w:ascii="Times New Roman" w:hAnsi="Times New Roman"/>
        </w:rPr>
        <w:t xml:space="preserve"> [</w:t>
      </w:r>
      <w:r w:rsidRPr="00663E62">
        <w:rPr>
          <w:rFonts w:ascii="Times New Roman" w:hAnsi="Times New Roman"/>
          <w:i/>
        </w:rPr>
        <w:t>Technická a věcná specifikace</w:t>
      </w:r>
      <w:r w:rsidRPr="00663E62">
        <w:rPr>
          <w:rFonts w:ascii="Times New Roman" w:hAnsi="Times New Roman"/>
        </w:rPr>
        <w:t>];</w:t>
      </w:r>
    </w:p>
    <w:p w14:paraId="1FCE1BC1" w14:textId="77777777" w:rsidR="00663E62" w:rsidRPr="00663E62" w:rsidRDefault="00663E62" w:rsidP="00DE620E">
      <w:pPr>
        <w:numPr>
          <w:ilvl w:val="2"/>
          <w:numId w:val="15"/>
        </w:numPr>
        <w:spacing w:after="120" w:line="240" w:lineRule="auto"/>
        <w:ind w:left="1276"/>
        <w:contextualSpacing/>
        <w:jc w:val="both"/>
        <w:rPr>
          <w:rFonts w:ascii="Times New Roman" w:hAnsi="Times New Roman"/>
        </w:rPr>
      </w:pPr>
      <w:r w:rsidRPr="00663E62">
        <w:rPr>
          <w:rFonts w:ascii="Times New Roman" w:hAnsi="Times New Roman"/>
        </w:rPr>
        <w:t>je výstup v rozporu s dříve akceptovaným výstupem;</w:t>
      </w:r>
    </w:p>
    <w:p w14:paraId="410B7149" w14:textId="77777777" w:rsidR="00663E62" w:rsidRPr="00663E62" w:rsidRDefault="00663E62" w:rsidP="00DE620E">
      <w:pPr>
        <w:numPr>
          <w:ilvl w:val="2"/>
          <w:numId w:val="15"/>
        </w:numPr>
        <w:spacing w:after="120" w:line="240" w:lineRule="auto"/>
        <w:ind w:left="1276"/>
        <w:jc w:val="both"/>
        <w:rPr>
          <w:rFonts w:ascii="Times New Roman" w:hAnsi="Times New Roman"/>
        </w:rPr>
      </w:pPr>
      <w:r w:rsidRPr="00663E62">
        <w:rPr>
          <w:rFonts w:ascii="Times New Roman" w:hAnsi="Times New Roman"/>
        </w:rPr>
        <w:t>nelze úspěšně projít Testovací scénář;</w:t>
      </w:r>
    </w:p>
    <w:p w14:paraId="6F05E3DE" w14:textId="77777777" w:rsidR="00663E62" w:rsidRPr="00663E62" w:rsidRDefault="00663E62" w:rsidP="00DE620E">
      <w:pPr>
        <w:numPr>
          <w:ilvl w:val="2"/>
          <w:numId w:val="15"/>
        </w:numPr>
        <w:spacing w:after="120" w:line="240" w:lineRule="auto"/>
        <w:ind w:left="1276"/>
        <w:jc w:val="both"/>
        <w:rPr>
          <w:rFonts w:ascii="Times New Roman" w:hAnsi="Times New Roman"/>
        </w:rPr>
      </w:pPr>
      <w:r w:rsidRPr="00663E62">
        <w:rPr>
          <w:rFonts w:ascii="Times New Roman" w:hAnsi="Times New Roman"/>
        </w:rPr>
        <w:t>chybí konkrétní výstup Fáze;</w:t>
      </w:r>
    </w:p>
    <w:p w14:paraId="5003C07F" w14:textId="77777777" w:rsidR="00663E62" w:rsidRPr="00663E62" w:rsidRDefault="00663E62" w:rsidP="00DE620E">
      <w:pPr>
        <w:numPr>
          <w:ilvl w:val="1"/>
          <w:numId w:val="15"/>
        </w:numPr>
        <w:spacing w:after="120" w:line="240" w:lineRule="auto"/>
        <w:ind w:left="851"/>
        <w:jc w:val="both"/>
        <w:rPr>
          <w:rFonts w:ascii="Times New Roman" w:hAnsi="Times New Roman"/>
        </w:rPr>
      </w:pPr>
      <w:r w:rsidRPr="00663E62">
        <w:rPr>
          <w:rFonts w:ascii="Times New Roman" w:hAnsi="Times New Roman"/>
          <w:u w:val="single"/>
        </w:rPr>
        <w:t>vadu kategorie B (závažnou vadu)</w:t>
      </w:r>
      <w:r w:rsidRPr="00663E62">
        <w:rPr>
          <w:rFonts w:ascii="Times New Roman" w:hAnsi="Times New Roman"/>
        </w:rPr>
        <w:t xml:space="preserve">, pokud se nejedná o vadu kategorie A </w:t>
      </w:r>
      <w:proofErr w:type="spellStart"/>
      <w:r w:rsidRPr="00663E62">
        <w:rPr>
          <w:rFonts w:ascii="Times New Roman" w:hAnsi="Times New Roman"/>
        </w:rPr>
        <w:t>a</w:t>
      </w:r>
      <w:proofErr w:type="spellEnd"/>
    </w:p>
    <w:p w14:paraId="3AFCA3ED" w14:textId="77777777" w:rsidR="00663E62" w:rsidRPr="00663E62" w:rsidRDefault="00663E62" w:rsidP="00DE620E">
      <w:pPr>
        <w:numPr>
          <w:ilvl w:val="2"/>
          <w:numId w:val="15"/>
        </w:numPr>
        <w:spacing w:after="120" w:line="240" w:lineRule="auto"/>
        <w:ind w:left="1276"/>
        <w:jc w:val="both"/>
        <w:rPr>
          <w:rFonts w:ascii="Times New Roman" w:hAnsi="Times New Roman"/>
        </w:rPr>
      </w:pPr>
      <w:r w:rsidRPr="00663E62">
        <w:rPr>
          <w:rFonts w:ascii="Times New Roman" w:hAnsi="Times New Roman"/>
        </w:rPr>
        <w:t>lze funkce Systému využít s výraznými obtížemi;</w:t>
      </w:r>
    </w:p>
    <w:p w14:paraId="09298222" w14:textId="26372EC0" w:rsidR="00663E62" w:rsidRPr="00663E62" w:rsidRDefault="00663E62" w:rsidP="00DE620E">
      <w:pPr>
        <w:numPr>
          <w:ilvl w:val="2"/>
          <w:numId w:val="15"/>
        </w:numPr>
        <w:spacing w:after="120" w:line="240" w:lineRule="auto"/>
        <w:ind w:left="1276"/>
        <w:jc w:val="both"/>
        <w:rPr>
          <w:rFonts w:ascii="Times New Roman" w:hAnsi="Times New Roman"/>
        </w:rPr>
      </w:pPr>
      <w:r w:rsidRPr="00663E62">
        <w:rPr>
          <w:rFonts w:ascii="Times New Roman" w:hAnsi="Times New Roman"/>
        </w:rPr>
        <w:t xml:space="preserve">jsou ve výstupu Fáze požadavky dle </w:t>
      </w:r>
      <w:r w:rsidRPr="00663E62">
        <w:rPr>
          <w:rFonts w:ascii="Times New Roman" w:hAnsi="Times New Roman"/>
          <w:b/>
        </w:rPr>
        <w:t>Přílohy č. 1</w:t>
      </w:r>
      <w:r w:rsidRPr="00663E62">
        <w:rPr>
          <w:rFonts w:ascii="Times New Roman" w:hAnsi="Times New Roman"/>
        </w:rPr>
        <w:t xml:space="preserve"> [</w:t>
      </w:r>
      <w:r w:rsidRPr="00663E62">
        <w:rPr>
          <w:rFonts w:ascii="Times New Roman" w:hAnsi="Times New Roman"/>
          <w:i/>
        </w:rPr>
        <w:t>Technická a věcná specifikace</w:t>
      </w:r>
      <w:r w:rsidRPr="00663E62">
        <w:rPr>
          <w:rFonts w:ascii="Times New Roman" w:hAnsi="Times New Roman"/>
        </w:rPr>
        <w:t>] zapracovány v rozporu s těmito dokumenty;</w:t>
      </w:r>
    </w:p>
    <w:p w14:paraId="18720D53" w14:textId="77777777" w:rsidR="00663E62" w:rsidRPr="00663E62" w:rsidRDefault="00663E62" w:rsidP="00DE620E">
      <w:pPr>
        <w:numPr>
          <w:ilvl w:val="2"/>
          <w:numId w:val="15"/>
        </w:numPr>
        <w:spacing w:after="120" w:line="240" w:lineRule="auto"/>
        <w:ind w:left="1276"/>
        <w:jc w:val="both"/>
        <w:rPr>
          <w:rFonts w:ascii="Times New Roman" w:hAnsi="Times New Roman"/>
        </w:rPr>
      </w:pPr>
      <w:r w:rsidRPr="00663E62">
        <w:rPr>
          <w:rFonts w:ascii="Times New Roman" w:hAnsi="Times New Roman"/>
        </w:rPr>
        <w:t>Systém nesplňuje požadavky na přístupnost, zejména podle doporučení W3C WCAG 2.1;</w:t>
      </w:r>
    </w:p>
    <w:p w14:paraId="6A75DAC1" w14:textId="77777777" w:rsidR="00663E62" w:rsidRPr="00663E62" w:rsidRDefault="00663E62" w:rsidP="00DE620E">
      <w:pPr>
        <w:numPr>
          <w:ilvl w:val="1"/>
          <w:numId w:val="15"/>
        </w:numPr>
        <w:spacing w:after="120" w:line="240" w:lineRule="auto"/>
        <w:ind w:left="851"/>
        <w:jc w:val="both"/>
        <w:rPr>
          <w:rFonts w:ascii="Times New Roman" w:hAnsi="Times New Roman"/>
        </w:rPr>
      </w:pPr>
      <w:r w:rsidRPr="00663E62">
        <w:rPr>
          <w:rFonts w:ascii="Times New Roman" w:hAnsi="Times New Roman"/>
          <w:u w:val="single"/>
        </w:rPr>
        <w:t>vadu kategorie C (běžnou vadu)</w:t>
      </w:r>
      <w:r w:rsidRPr="00663E62">
        <w:rPr>
          <w:rFonts w:ascii="Times New Roman" w:hAnsi="Times New Roman"/>
        </w:rPr>
        <w:t>, pokud se nejedná o vadu kategorie A nebo B a</w:t>
      </w:r>
    </w:p>
    <w:p w14:paraId="46560165" w14:textId="77777777" w:rsidR="00663E62" w:rsidRPr="00663E62" w:rsidRDefault="00663E62" w:rsidP="00DE620E">
      <w:pPr>
        <w:numPr>
          <w:ilvl w:val="2"/>
          <w:numId w:val="15"/>
        </w:numPr>
        <w:spacing w:after="120" w:line="240" w:lineRule="auto"/>
        <w:ind w:left="1276"/>
        <w:jc w:val="both"/>
        <w:rPr>
          <w:rFonts w:ascii="Times New Roman" w:hAnsi="Times New Roman"/>
        </w:rPr>
      </w:pPr>
      <w:r w:rsidRPr="00663E62">
        <w:rPr>
          <w:rFonts w:ascii="Times New Roman" w:hAnsi="Times New Roman"/>
        </w:rPr>
        <w:t>Systém nelze plně využít;</w:t>
      </w:r>
    </w:p>
    <w:p w14:paraId="6C804D04" w14:textId="77777777" w:rsidR="00663E62" w:rsidRPr="00663E62" w:rsidRDefault="00663E62" w:rsidP="00DE620E">
      <w:pPr>
        <w:numPr>
          <w:ilvl w:val="2"/>
          <w:numId w:val="15"/>
        </w:numPr>
        <w:spacing w:after="120" w:line="240" w:lineRule="auto"/>
        <w:ind w:left="1276"/>
        <w:jc w:val="both"/>
        <w:rPr>
          <w:rFonts w:ascii="Times New Roman" w:hAnsi="Times New Roman"/>
        </w:rPr>
      </w:pPr>
      <w:r w:rsidRPr="00663E62">
        <w:rPr>
          <w:rFonts w:ascii="Times New Roman" w:hAnsi="Times New Roman"/>
        </w:rPr>
        <w:t>jde o vadu grafického prvku nebo uživatelského rozhraní;</w:t>
      </w:r>
    </w:p>
    <w:p w14:paraId="70C4F7C9" w14:textId="198BF23A" w:rsidR="00161B8F" w:rsidRPr="00161B8F" w:rsidRDefault="00663E62" w:rsidP="00161B8F">
      <w:pPr>
        <w:numPr>
          <w:ilvl w:val="2"/>
          <w:numId w:val="15"/>
        </w:numPr>
        <w:spacing w:after="120" w:line="240" w:lineRule="auto"/>
        <w:ind w:left="1276"/>
        <w:jc w:val="both"/>
        <w:rPr>
          <w:rFonts w:ascii="Times New Roman" w:hAnsi="Times New Roman"/>
        </w:rPr>
      </w:pPr>
      <w:r w:rsidRPr="00663E62">
        <w:rPr>
          <w:rFonts w:ascii="Times New Roman" w:hAnsi="Times New Roman"/>
        </w:rPr>
        <w:t>jde o výrazný nedostatek uživatelsky přívětivého chování Systému při využívání jeho funkcí.</w:t>
      </w:r>
    </w:p>
    <w:p w14:paraId="4D3D2CFD" w14:textId="77777777" w:rsidR="00663E62" w:rsidRPr="00663E62" w:rsidRDefault="00663E62" w:rsidP="00DE620E">
      <w:pPr>
        <w:pStyle w:val="Odstavecseseznamem"/>
        <w:keepNext/>
        <w:numPr>
          <w:ilvl w:val="0"/>
          <w:numId w:val="17"/>
        </w:numPr>
        <w:spacing w:before="240"/>
        <w:ind w:left="426" w:hanging="426"/>
        <w:jc w:val="both"/>
        <w:outlineLvl w:val="0"/>
        <w:rPr>
          <w:rFonts w:ascii="Times New Roman" w:eastAsia="Times New Roman" w:hAnsi="Times New Roman" w:cs="Arial"/>
          <w:b/>
          <w:bCs/>
          <w:caps/>
          <w:kern w:val="32"/>
          <w:szCs w:val="32"/>
        </w:rPr>
      </w:pPr>
      <w:r w:rsidRPr="00663E62">
        <w:rPr>
          <w:rFonts w:ascii="Times New Roman" w:eastAsia="Times New Roman" w:hAnsi="Times New Roman" w:cs="Arial"/>
          <w:b/>
          <w:bCs/>
          <w:caps/>
          <w:kern w:val="32"/>
          <w:szCs w:val="32"/>
        </w:rPr>
        <w:t>Akceptační kritéria</w:t>
      </w:r>
    </w:p>
    <w:p w14:paraId="297D0A00" w14:textId="3EBF4DF4" w:rsidR="00663E62" w:rsidRPr="00663E62" w:rsidRDefault="00663E62" w:rsidP="00DE620E">
      <w:pPr>
        <w:numPr>
          <w:ilvl w:val="0"/>
          <w:numId w:val="16"/>
        </w:numPr>
        <w:spacing w:after="120" w:line="240" w:lineRule="auto"/>
        <w:ind w:left="426" w:hanging="425"/>
        <w:jc w:val="both"/>
        <w:rPr>
          <w:rFonts w:ascii="Times New Roman" w:hAnsi="Times New Roman"/>
        </w:rPr>
      </w:pPr>
      <w:r w:rsidRPr="00663E62">
        <w:rPr>
          <w:rFonts w:ascii="Times New Roman" w:hAnsi="Times New Roman"/>
        </w:rPr>
        <w:t xml:space="preserve">Výstup Fází </w:t>
      </w:r>
      <w:r w:rsidR="00FD004D">
        <w:rPr>
          <w:rFonts w:ascii="Times New Roman" w:hAnsi="Times New Roman"/>
        </w:rPr>
        <w:t>1 a 2:</w:t>
      </w:r>
    </w:p>
    <w:p w14:paraId="3CF562BD" w14:textId="77777777" w:rsidR="00663E62" w:rsidRPr="00663E62" w:rsidRDefault="00663E62" w:rsidP="00DE620E">
      <w:pPr>
        <w:numPr>
          <w:ilvl w:val="1"/>
          <w:numId w:val="16"/>
        </w:numPr>
        <w:spacing w:after="120" w:line="240" w:lineRule="auto"/>
        <w:ind w:left="851"/>
        <w:jc w:val="both"/>
        <w:rPr>
          <w:rFonts w:ascii="Times New Roman" w:hAnsi="Times New Roman"/>
        </w:rPr>
      </w:pPr>
      <w:r w:rsidRPr="00663E62">
        <w:rPr>
          <w:rFonts w:ascii="Times New Roman" w:hAnsi="Times New Roman"/>
        </w:rPr>
        <w:t>lze akceptovat, pokud nevykazuje žádné vady;</w:t>
      </w:r>
    </w:p>
    <w:p w14:paraId="2CD9C41A" w14:textId="77777777" w:rsidR="00663E62" w:rsidRPr="00663E62" w:rsidRDefault="00663E62" w:rsidP="00DE620E">
      <w:pPr>
        <w:numPr>
          <w:ilvl w:val="1"/>
          <w:numId w:val="16"/>
        </w:numPr>
        <w:spacing w:after="120" w:line="240" w:lineRule="auto"/>
        <w:ind w:left="851"/>
        <w:jc w:val="both"/>
        <w:rPr>
          <w:rFonts w:ascii="Times New Roman" w:hAnsi="Times New Roman"/>
        </w:rPr>
      </w:pPr>
      <w:r w:rsidRPr="00663E62">
        <w:rPr>
          <w:rFonts w:ascii="Times New Roman" w:hAnsi="Times New Roman"/>
        </w:rPr>
        <w:t xml:space="preserve">lze akceptovat s výhradou, pokud </w:t>
      </w:r>
      <w:r w:rsidRPr="00663E62">
        <w:rPr>
          <w:rFonts w:ascii="Times New Roman" w:hAnsi="Times New Roman"/>
          <w:bCs/>
          <w:iCs/>
        </w:rPr>
        <w:t>vykazuje vady, které nebrání tomu, aby výstup sloužil svému účelu bez významnějších omezení pro Objednatele, a při testech v souhrnu vykazuje nejvíce 4 vady kategorie B a 10 vad kategorie C.</w:t>
      </w:r>
    </w:p>
    <w:p w14:paraId="3944F250" w14:textId="5FBCE3A0" w:rsidR="00663E62" w:rsidRPr="00663E62" w:rsidRDefault="00663E62" w:rsidP="00DE620E">
      <w:pPr>
        <w:numPr>
          <w:ilvl w:val="0"/>
          <w:numId w:val="16"/>
        </w:numPr>
        <w:spacing w:after="120" w:line="240" w:lineRule="auto"/>
        <w:ind w:left="426" w:hanging="425"/>
        <w:jc w:val="both"/>
        <w:rPr>
          <w:rFonts w:ascii="Times New Roman" w:hAnsi="Times New Roman"/>
        </w:rPr>
      </w:pPr>
      <w:r w:rsidRPr="00663E62">
        <w:rPr>
          <w:rFonts w:ascii="Times New Roman" w:hAnsi="Times New Roman"/>
        </w:rPr>
        <w:t>Výstup</w:t>
      </w:r>
      <w:r w:rsidRPr="00663E62">
        <w:rPr>
          <w:rFonts w:ascii="Times New Roman" w:hAnsi="Times New Roman"/>
          <w:bCs/>
          <w:iCs/>
        </w:rPr>
        <w:t xml:space="preserve"> Fáze </w:t>
      </w:r>
      <w:r w:rsidR="00FD004D">
        <w:rPr>
          <w:rFonts w:ascii="Times New Roman" w:hAnsi="Times New Roman"/>
          <w:bCs/>
          <w:iCs/>
        </w:rPr>
        <w:t>3:</w:t>
      </w:r>
    </w:p>
    <w:p w14:paraId="2510AAE0" w14:textId="77777777" w:rsidR="00663E62" w:rsidRPr="00663E62" w:rsidRDefault="00663E62" w:rsidP="00DE620E">
      <w:pPr>
        <w:numPr>
          <w:ilvl w:val="1"/>
          <w:numId w:val="16"/>
        </w:numPr>
        <w:spacing w:after="120" w:line="240" w:lineRule="auto"/>
        <w:ind w:left="851"/>
        <w:jc w:val="both"/>
        <w:rPr>
          <w:rFonts w:ascii="Times New Roman" w:hAnsi="Times New Roman"/>
        </w:rPr>
      </w:pPr>
      <w:r w:rsidRPr="00663E62">
        <w:rPr>
          <w:rFonts w:ascii="Times New Roman" w:hAnsi="Times New Roman"/>
        </w:rPr>
        <w:t>lze akceptovat, pokud nevykazuje žádné vady;</w:t>
      </w:r>
    </w:p>
    <w:p w14:paraId="1CC5483E" w14:textId="563CC78A" w:rsidR="00663E62" w:rsidRPr="00161B8F" w:rsidRDefault="00663E62" w:rsidP="00DE620E">
      <w:pPr>
        <w:numPr>
          <w:ilvl w:val="1"/>
          <w:numId w:val="16"/>
        </w:numPr>
        <w:spacing w:after="120" w:line="240" w:lineRule="auto"/>
        <w:ind w:left="851"/>
        <w:jc w:val="both"/>
        <w:rPr>
          <w:rFonts w:ascii="Times New Roman" w:hAnsi="Times New Roman"/>
        </w:rPr>
      </w:pPr>
      <w:r w:rsidRPr="00663E62">
        <w:rPr>
          <w:rFonts w:ascii="Times New Roman" w:hAnsi="Times New Roman"/>
        </w:rPr>
        <w:t xml:space="preserve">lze akceptovat s výhradou, pokud </w:t>
      </w:r>
      <w:r w:rsidRPr="00663E62">
        <w:rPr>
          <w:rFonts w:ascii="Times New Roman" w:hAnsi="Times New Roman"/>
          <w:bCs/>
          <w:iCs/>
        </w:rPr>
        <w:t>vykazuje vady, které nebrání tomu, aby výstup sloužil svému účelu bez významnějších omezení pro Objednatele, a při testech v souhrnu vykazuje nejvíce 6 vad kategorie C.</w:t>
      </w:r>
    </w:p>
    <w:p w14:paraId="357397D2" w14:textId="28D86926" w:rsidR="00C32DD3" w:rsidRDefault="00663E62" w:rsidP="00301BBB">
      <w:pPr>
        <w:pStyle w:val="Claneka"/>
        <w:widowControl/>
        <w:numPr>
          <w:ilvl w:val="0"/>
          <w:numId w:val="0"/>
        </w:numPr>
        <w:rPr>
          <w:sz w:val="28"/>
          <w:szCs w:val="28"/>
          <w:u w:val="single"/>
        </w:rPr>
      </w:pPr>
      <w:r w:rsidRPr="00C32DD3">
        <w:rPr>
          <w:sz w:val="28"/>
          <w:szCs w:val="28"/>
          <w:u w:val="single"/>
        </w:rPr>
        <w:t xml:space="preserve">Příloha č. </w:t>
      </w:r>
      <w:r w:rsidR="00FA7A4A">
        <w:rPr>
          <w:sz w:val="28"/>
          <w:szCs w:val="28"/>
          <w:u w:val="single"/>
        </w:rPr>
        <w:t>3</w:t>
      </w:r>
      <w:r w:rsidRPr="00C32DD3">
        <w:rPr>
          <w:sz w:val="28"/>
          <w:szCs w:val="28"/>
          <w:u w:val="single"/>
        </w:rPr>
        <w:t xml:space="preserve"> - Realizační tým a Kontaktní osoby</w:t>
      </w:r>
      <w:r w:rsidRPr="00C32DD3" w:rsidDel="00E760A2">
        <w:rPr>
          <w:sz w:val="28"/>
          <w:szCs w:val="28"/>
          <w:u w:val="single"/>
        </w:rPr>
        <w:t xml:space="preserve"> </w:t>
      </w:r>
    </w:p>
    <w:p w14:paraId="60B145FD" w14:textId="77777777" w:rsidR="00C32DD3" w:rsidRPr="00C32DD3" w:rsidRDefault="00C32DD3" w:rsidP="00DE620E">
      <w:pPr>
        <w:pStyle w:val="Odstavecseseznamem"/>
        <w:keepNext/>
        <w:numPr>
          <w:ilvl w:val="0"/>
          <w:numId w:val="19"/>
        </w:numPr>
        <w:spacing w:before="240"/>
        <w:ind w:left="426" w:hanging="426"/>
        <w:jc w:val="both"/>
        <w:outlineLvl w:val="0"/>
        <w:rPr>
          <w:rFonts w:ascii="Times New Roman" w:eastAsia="Times New Roman" w:hAnsi="Times New Roman" w:cs="Arial"/>
          <w:b/>
          <w:bCs/>
          <w:caps/>
          <w:kern w:val="32"/>
          <w:szCs w:val="32"/>
        </w:rPr>
      </w:pPr>
      <w:bookmarkStart w:id="1126" w:name="_Toc464580719"/>
      <w:bookmarkStart w:id="1127" w:name="_Toc462406578"/>
      <w:r w:rsidRPr="00C32DD3">
        <w:rPr>
          <w:rFonts w:ascii="Times New Roman" w:eastAsia="Times New Roman" w:hAnsi="Times New Roman" w:cs="Arial"/>
          <w:b/>
          <w:bCs/>
          <w:caps/>
          <w:kern w:val="32"/>
          <w:szCs w:val="32"/>
        </w:rPr>
        <w:t xml:space="preserve">Realizační tým </w:t>
      </w:r>
      <w:bookmarkEnd w:id="1126"/>
    </w:p>
    <w:p w14:paraId="50BFE0F7" w14:textId="12A474E6" w:rsidR="00C32DD3" w:rsidRPr="00B15666" w:rsidRDefault="00C32DD3" w:rsidP="00C32DD3">
      <w:pPr>
        <w:spacing w:after="240"/>
        <w:jc w:val="both"/>
        <w:rPr>
          <w:highlight w:val="green"/>
          <w:lang w:eastAsia="cs-CZ"/>
        </w:rPr>
      </w:pPr>
      <w:r w:rsidRPr="00B15666">
        <w:rPr>
          <w:lang w:eastAsia="cs-CZ"/>
        </w:rPr>
        <w:t>[</w:t>
      </w:r>
      <w:r w:rsidRPr="00B15666">
        <w:rPr>
          <w:highlight w:val="green"/>
          <w:lang w:eastAsia="cs-CZ"/>
        </w:rPr>
        <w:t xml:space="preserve">V rámci nabídky </w:t>
      </w:r>
      <w:r>
        <w:rPr>
          <w:highlight w:val="green"/>
          <w:lang w:eastAsia="cs-CZ"/>
        </w:rPr>
        <w:t>Dodavatel</w:t>
      </w:r>
      <w:r w:rsidRPr="00B15666">
        <w:rPr>
          <w:highlight w:val="green"/>
          <w:lang w:eastAsia="cs-CZ"/>
        </w:rPr>
        <w:t xml:space="preserve"> vypustí tento úvodní vysvětlující text a do tabulky níže doplní identifikaci a kontaktní údaje osob </w:t>
      </w:r>
      <w:r>
        <w:rPr>
          <w:highlight w:val="green"/>
          <w:lang w:eastAsia="cs-CZ"/>
        </w:rPr>
        <w:t>a</w:t>
      </w:r>
      <w:r w:rsidRPr="00B15666">
        <w:rPr>
          <w:highlight w:val="green"/>
          <w:lang w:eastAsia="cs-CZ"/>
        </w:rPr>
        <w:t xml:space="preserve"> jednotlivých rolí</w:t>
      </w:r>
      <w:r>
        <w:rPr>
          <w:highlight w:val="green"/>
          <w:lang w:eastAsia="cs-CZ"/>
        </w:rPr>
        <w:t xml:space="preserve"> při provádění Díla</w:t>
      </w:r>
      <w:r w:rsidRPr="00B15666">
        <w:rPr>
          <w:highlight w:val="green"/>
          <w:lang w:eastAsia="cs-CZ"/>
        </w:rPr>
        <w:t xml:space="preserve">, tj. zeleně zvýrazněná místa označená slovy </w:t>
      </w:r>
      <w:r w:rsidRPr="00B15666">
        <w:rPr>
          <w:highlight w:val="green"/>
          <w:lang w:val="en-US" w:eastAsia="cs-CZ"/>
        </w:rPr>
        <w:t>[</w:t>
      </w:r>
      <w:r w:rsidRPr="00B15666">
        <w:rPr>
          <w:highlight w:val="green"/>
          <w:lang w:eastAsia="cs-CZ"/>
        </w:rPr>
        <w:t xml:space="preserve">DOPLNÍ </w:t>
      </w:r>
      <w:r>
        <w:rPr>
          <w:highlight w:val="green"/>
          <w:lang w:eastAsia="cs-CZ"/>
        </w:rPr>
        <w:t>DODAVATEL</w:t>
      </w:r>
      <w:r w:rsidRPr="00B15666">
        <w:rPr>
          <w:highlight w:val="green"/>
          <w:lang w:val="en-US" w:eastAsia="cs-CZ"/>
        </w:rPr>
        <w:t>]</w:t>
      </w:r>
      <w:r>
        <w:rPr>
          <w:highlight w:val="green"/>
          <w:lang w:val="en-US" w:eastAsia="cs-CZ"/>
        </w:rPr>
        <w:t xml:space="preserve">. </w:t>
      </w:r>
      <w:r w:rsidRPr="00C32DD3">
        <w:rPr>
          <w:highlight w:val="green"/>
          <w:lang w:eastAsia="cs-CZ"/>
        </w:rPr>
        <w:t>Počet členů realizačního týmu Dodavatel upraví dle potřeby].</w:t>
      </w:r>
    </w:p>
    <w:tbl>
      <w:tblPr>
        <w:tblStyle w:val="Stednstnovn1zvraznn1"/>
        <w:tblW w:w="500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59"/>
        <w:gridCol w:w="3146"/>
        <w:gridCol w:w="4251"/>
      </w:tblGrid>
      <w:tr w:rsidR="00C32DD3" w:rsidRPr="00156197" w14:paraId="468A0C77" w14:textId="77777777" w:rsidTr="003A5E53">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916" w:type="pct"/>
            <w:shd w:val="clear" w:color="auto" w:fill="BFBFBF" w:themeFill="background1" w:themeFillShade="BF"/>
          </w:tcPr>
          <w:p w14:paraId="6C264E34" w14:textId="77777777" w:rsidR="00C32DD3" w:rsidRPr="0018423A" w:rsidRDefault="00C32DD3" w:rsidP="003A5E53">
            <w:pPr>
              <w:widowControl w:val="0"/>
              <w:spacing w:line="320" w:lineRule="atLeast"/>
              <w:ind w:left="426"/>
              <w:rPr>
                <w:b w:val="0"/>
                <w:color w:val="auto"/>
              </w:rPr>
            </w:pPr>
            <w:r>
              <w:rPr>
                <w:color w:val="auto"/>
              </w:rPr>
              <w:t>Role</w:t>
            </w:r>
          </w:p>
        </w:tc>
        <w:tc>
          <w:tcPr>
            <w:tcW w:w="1737" w:type="pct"/>
            <w:shd w:val="clear" w:color="auto" w:fill="BFBFBF" w:themeFill="background1" w:themeFillShade="BF"/>
          </w:tcPr>
          <w:p w14:paraId="1492FF01" w14:textId="77777777" w:rsidR="00C32DD3" w:rsidRPr="00E55493" w:rsidRDefault="00C32DD3" w:rsidP="003A5E53">
            <w:pPr>
              <w:spacing w:line="320" w:lineRule="atLeast"/>
              <w:jc w:val="center"/>
              <w:cnfStyle w:val="100000000000" w:firstRow="1" w:lastRow="0" w:firstColumn="0" w:lastColumn="0" w:oddVBand="0" w:evenVBand="0" w:oddHBand="0" w:evenHBand="0" w:firstRowFirstColumn="0" w:firstRowLastColumn="0" w:lastRowFirstColumn="0" w:lastRowLastColumn="0"/>
              <w:rPr>
                <w:b w:val="0"/>
                <w:color w:val="auto"/>
              </w:rPr>
            </w:pPr>
            <w:r w:rsidRPr="00E55493">
              <w:rPr>
                <w:color w:val="auto"/>
              </w:rPr>
              <w:t>Kontaktní údaje</w:t>
            </w:r>
          </w:p>
        </w:tc>
        <w:tc>
          <w:tcPr>
            <w:tcW w:w="2347" w:type="pct"/>
            <w:shd w:val="clear" w:color="auto" w:fill="BFBFBF" w:themeFill="background1" w:themeFillShade="BF"/>
          </w:tcPr>
          <w:p w14:paraId="664D823B" w14:textId="77777777" w:rsidR="00C32DD3" w:rsidRPr="00E55493" w:rsidRDefault="00C32DD3" w:rsidP="003A5E53">
            <w:pPr>
              <w:spacing w:line="320" w:lineRule="atLeast"/>
              <w:jc w:val="center"/>
              <w:cnfStyle w:val="100000000000" w:firstRow="1" w:lastRow="0" w:firstColumn="0" w:lastColumn="0" w:oddVBand="0" w:evenVBand="0" w:oddHBand="0" w:evenHBand="0" w:firstRowFirstColumn="0" w:firstRowLastColumn="0" w:lastRowFirstColumn="0" w:lastRowLastColumn="0"/>
              <w:rPr>
                <w:color w:val="auto"/>
              </w:rPr>
            </w:pPr>
            <w:r w:rsidRPr="00E55493">
              <w:rPr>
                <w:color w:val="auto"/>
              </w:rPr>
              <w:t>Činnosti obvykle prováděné členem Realizačního týmu</w:t>
            </w:r>
          </w:p>
        </w:tc>
      </w:tr>
      <w:tr w:rsidR="00C32DD3" w:rsidRPr="00D816D0" w14:paraId="10BBF526" w14:textId="77777777" w:rsidTr="003A5E53">
        <w:trPr>
          <w:cnfStyle w:val="000000100000" w:firstRow="0" w:lastRow="0" w:firstColumn="0" w:lastColumn="0" w:oddVBand="0" w:evenVBand="0" w:oddHBand="1" w:evenHBand="0" w:firstRowFirstColumn="0" w:firstRowLastColumn="0" w:lastRowFirstColumn="0" w:lastRowLastColumn="0"/>
          <w:trHeight w:val="567"/>
          <w:jc w:val="center"/>
        </w:trPr>
        <w:tc>
          <w:tcPr>
            <w:cnfStyle w:val="001000000000" w:firstRow="0" w:lastRow="0" w:firstColumn="1" w:lastColumn="0" w:oddVBand="0" w:evenVBand="0" w:oddHBand="0" w:evenHBand="0" w:firstRowFirstColumn="0" w:firstRowLastColumn="0" w:lastRowFirstColumn="0" w:lastRowLastColumn="0"/>
            <w:tcW w:w="916" w:type="pct"/>
            <w:shd w:val="clear" w:color="auto" w:fill="FFFFFF" w:themeFill="background1"/>
          </w:tcPr>
          <w:p w14:paraId="21CDD6D5" w14:textId="77777777" w:rsidR="00C32DD3" w:rsidRPr="00156197" w:rsidRDefault="00C32DD3" w:rsidP="00C32DD3">
            <w:pPr>
              <w:spacing w:line="320" w:lineRule="atLeast"/>
              <w:rPr>
                <w:b w:val="0"/>
                <w:highlight w:val="yellow"/>
              </w:rPr>
            </w:pPr>
            <w:r w:rsidRPr="00156197">
              <w:rPr>
                <w:lang w:val="en-US"/>
              </w:rPr>
              <w:t>[</w:t>
            </w:r>
            <w:r w:rsidRPr="00156197">
              <w:rPr>
                <w:highlight w:val="green"/>
              </w:rPr>
              <w:t xml:space="preserve">DOPLNÍ </w:t>
            </w:r>
            <w:r>
              <w:rPr>
                <w:highlight w:val="green"/>
              </w:rPr>
              <w:t>DODAVATEL</w:t>
            </w:r>
            <w:r w:rsidRPr="00156197">
              <w:rPr>
                <w:lang w:val="en-US"/>
              </w:rPr>
              <w:t>]</w:t>
            </w:r>
          </w:p>
          <w:p w14:paraId="390D14D0" w14:textId="3130377F" w:rsidR="00C32DD3" w:rsidRPr="00156197" w:rsidRDefault="00C32DD3" w:rsidP="003A5E53">
            <w:pPr>
              <w:rPr>
                <w:b w:val="0"/>
                <w:highlight w:val="yellow"/>
              </w:rPr>
            </w:pPr>
          </w:p>
        </w:tc>
        <w:tc>
          <w:tcPr>
            <w:tcW w:w="1737" w:type="pct"/>
            <w:shd w:val="clear" w:color="auto" w:fill="FFFFFF" w:themeFill="background1"/>
          </w:tcPr>
          <w:p w14:paraId="45E43266" w14:textId="77777777" w:rsidR="00C32DD3" w:rsidRDefault="00C32DD3" w:rsidP="003A5E53">
            <w:pPr>
              <w:spacing w:line="320" w:lineRule="atLeast"/>
              <w:cnfStyle w:val="000000100000" w:firstRow="0" w:lastRow="0" w:firstColumn="0" w:lastColumn="0" w:oddVBand="0" w:evenVBand="0" w:oddHBand="1" w:evenHBand="0" w:firstRowFirstColumn="0" w:firstRowLastColumn="0" w:lastRowFirstColumn="0" w:lastRowLastColumn="0"/>
              <w:rPr>
                <w:b/>
              </w:rPr>
            </w:pPr>
            <w:r w:rsidRPr="00156197">
              <w:t>Jméno a příjmení:</w:t>
            </w:r>
            <w:r w:rsidRPr="00156197">
              <w:rPr>
                <w:b/>
              </w:rPr>
              <w:t xml:space="preserve"> </w:t>
            </w:r>
          </w:p>
          <w:p w14:paraId="5E6E4DCB" w14:textId="77777777" w:rsidR="00C32DD3" w:rsidRPr="00156197" w:rsidRDefault="00C32DD3" w:rsidP="003A5E53">
            <w:pPr>
              <w:spacing w:line="320" w:lineRule="atLeast"/>
              <w:cnfStyle w:val="000000100000" w:firstRow="0" w:lastRow="0" w:firstColumn="0" w:lastColumn="0" w:oddVBand="0" w:evenVBand="0" w:oddHBand="1" w:evenHBand="0" w:firstRowFirstColumn="0" w:firstRowLastColumn="0" w:lastRowFirstColumn="0" w:lastRowLastColumn="0"/>
              <w:rPr>
                <w:b/>
                <w:highlight w:val="yellow"/>
              </w:rPr>
            </w:pPr>
            <w:r w:rsidRPr="00156197">
              <w:rPr>
                <w:lang w:val="en-US"/>
              </w:rPr>
              <w:t>[</w:t>
            </w:r>
            <w:r w:rsidRPr="00156197">
              <w:rPr>
                <w:highlight w:val="green"/>
              </w:rPr>
              <w:t xml:space="preserve">DOPLNÍ </w:t>
            </w:r>
            <w:r>
              <w:rPr>
                <w:highlight w:val="green"/>
              </w:rPr>
              <w:t>DODAVATEL</w:t>
            </w:r>
            <w:r w:rsidRPr="00156197">
              <w:rPr>
                <w:lang w:val="en-US"/>
              </w:rPr>
              <w:t>]</w:t>
            </w:r>
          </w:p>
          <w:p w14:paraId="48AB3D50" w14:textId="77777777" w:rsidR="00C32DD3" w:rsidRDefault="00C32DD3" w:rsidP="003A5E53">
            <w:pPr>
              <w:spacing w:line="320" w:lineRule="atLeast"/>
              <w:cnfStyle w:val="000000100000" w:firstRow="0" w:lastRow="0" w:firstColumn="0" w:lastColumn="0" w:oddVBand="0" w:evenVBand="0" w:oddHBand="1" w:evenHBand="0" w:firstRowFirstColumn="0" w:firstRowLastColumn="0" w:lastRowFirstColumn="0" w:lastRowLastColumn="0"/>
              <w:rPr>
                <w:b/>
              </w:rPr>
            </w:pPr>
            <w:r w:rsidRPr="00156197">
              <w:t>Telefon:</w:t>
            </w:r>
            <w:r w:rsidRPr="00156197">
              <w:rPr>
                <w:b/>
              </w:rPr>
              <w:t xml:space="preserve"> </w:t>
            </w:r>
          </w:p>
          <w:p w14:paraId="6C5BF45C" w14:textId="77777777" w:rsidR="00C32DD3" w:rsidRPr="00156197" w:rsidRDefault="00C32DD3" w:rsidP="003A5E53">
            <w:pPr>
              <w:spacing w:line="320" w:lineRule="atLeast"/>
              <w:cnfStyle w:val="000000100000" w:firstRow="0" w:lastRow="0" w:firstColumn="0" w:lastColumn="0" w:oddVBand="0" w:evenVBand="0" w:oddHBand="1" w:evenHBand="0" w:firstRowFirstColumn="0" w:firstRowLastColumn="0" w:lastRowFirstColumn="0" w:lastRowLastColumn="0"/>
              <w:rPr>
                <w:b/>
                <w:highlight w:val="yellow"/>
              </w:rPr>
            </w:pPr>
            <w:r w:rsidRPr="00156197">
              <w:rPr>
                <w:lang w:val="en-US"/>
              </w:rPr>
              <w:t>[</w:t>
            </w:r>
            <w:r w:rsidRPr="00156197">
              <w:rPr>
                <w:highlight w:val="green"/>
              </w:rPr>
              <w:t xml:space="preserve">DOPLNÍ </w:t>
            </w:r>
            <w:r>
              <w:rPr>
                <w:highlight w:val="green"/>
              </w:rPr>
              <w:t>DODAVATEL</w:t>
            </w:r>
            <w:r w:rsidRPr="00156197">
              <w:rPr>
                <w:lang w:val="en-US"/>
              </w:rPr>
              <w:t>]</w:t>
            </w:r>
          </w:p>
          <w:p w14:paraId="1EBA6682" w14:textId="77777777" w:rsidR="00C32DD3" w:rsidRDefault="00C32DD3" w:rsidP="003A5E53">
            <w:pPr>
              <w:spacing w:line="320" w:lineRule="atLeast"/>
              <w:cnfStyle w:val="000000100000" w:firstRow="0" w:lastRow="0" w:firstColumn="0" w:lastColumn="0" w:oddVBand="0" w:evenVBand="0" w:oddHBand="1" w:evenHBand="0" w:firstRowFirstColumn="0" w:firstRowLastColumn="0" w:lastRowFirstColumn="0" w:lastRowLastColumn="0"/>
              <w:rPr>
                <w:b/>
              </w:rPr>
            </w:pPr>
            <w:r w:rsidRPr="00156197">
              <w:t>E-mail:</w:t>
            </w:r>
            <w:r w:rsidRPr="00156197">
              <w:rPr>
                <w:b/>
              </w:rPr>
              <w:t xml:space="preserve"> </w:t>
            </w:r>
          </w:p>
          <w:p w14:paraId="6FFB5115" w14:textId="77777777" w:rsidR="00C32DD3" w:rsidRPr="00FE3D78" w:rsidRDefault="00C32DD3" w:rsidP="003A5E53">
            <w:pPr>
              <w:spacing w:line="320" w:lineRule="atLeast"/>
              <w:cnfStyle w:val="000000100000" w:firstRow="0" w:lastRow="0" w:firstColumn="0" w:lastColumn="0" w:oddVBand="0" w:evenVBand="0" w:oddHBand="1" w:evenHBand="0" w:firstRowFirstColumn="0" w:firstRowLastColumn="0" w:lastRowFirstColumn="0" w:lastRowLastColumn="0"/>
              <w:rPr>
                <w:b/>
                <w:highlight w:val="yellow"/>
              </w:rPr>
            </w:pPr>
            <w:r w:rsidRPr="00FE3D78">
              <w:rPr>
                <w:lang w:val="en-US"/>
              </w:rPr>
              <w:t>[</w:t>
            </w:r>
            <w:r w:rsidRPr="00FE3D78">
              <w:rPr>
                <w:highlight w:val="green"/>
              </w:rPr>
              <w:t xml:space="preserve">DOPLNÍ </w:t>
            </w:r>
            <w:r>
              <w:rPr>
                <w:highlight w:val="green"/>
              </w:rPr>
              <w:t>DODAVATEL</w:t>
            </w:r>
            <w:r w:rsidRPr="00FE3D78">
              <w:rPr>
                <w:lang w:val="en-US"/>
              </w:rPr>
              <w:t>]</w:t>
            </w:r>
          </w:p>
        </w:tc>
        <w:tc>
          <w:tcPr>
            <w:tcW w:w="2347" w:type="pct"/>
            <w:shd w:val="clear" w:color="auto" w:fill="FFFFFF" w:themeFill="background1"/>
          </w:tcPr>
          <w:p w14:paraId="23D701B7" w14:textId="77777777" w:rsidR="00C32DD3" w:rsidRPr="00156197" w:rsidRDefault="00C32DD3" w:rsidP="00C32DD3">
            <w:pPr>
              <w:spacing w:line="320" w:lineRule="atLeast"/>
              <w:jc w:val="center"/>
              <w:cnfStyle w:val="000000100000" w:firstRow="0" w:lastRow="0" w:firstColumn="0" w:lastColumn="0" w:oddVBand="0" w:evenVBand="0" w:oddHBand="1" w:evenHBand="0" w:firstRowFirstColumn="0" w:firstRowLastColumn="0" w:lastRowFirstColumn="0" w:lastRowLastColumn="0"/>
              <w:rPr>
                <w:b/>
                <w:highlight w:val="yellow"/>
              </w:rPr>
            </w:pPr>
            <w:r w:rsidRPr="00156197">
              <w:rPr>
                <w:lang w:val="en-US"/>
              </w:rPr>
              <w:t>[</w:t>
            </w:r>
            <w:r w:rsidRPr="00156197">
              <w:rPr>
                <w:highlight w:val="green"/>
              </w:rPr>
              <w:t xml:space="preserve">DOPLNÍ </w:t>
            </w:r>
            <w:r>
              <w:rPr>
                <w:highlight w:val="green"/>
              </w:rPr>
              <w:t>DODAVATEL</w:t>
            </w:r>
            <w:r w:rsidRPr="00156197">
              <w:rPr>
                <w:lang w:val="en-US"/>
              </w:rPr>
              <w:t>]</w:t>
            </w:r>
          </w:p>
          <w:p w14:paraId="09800E94" w14:textId="3A146D4A" w:rsidR="00C32DD3" w:rsidRPr="00D816D0" w:rsidRDefault="00C32DD3" w:rsidP="00C32DD3">
            <w:pPr>
              <w:pStyle w:val="Odstavecseseznamem"/>
              <w:spacing w:line="320" w:lineRule="atLeast"/>
              <w:cnfStyle w:val="000000100000" w:firstRow="0" w:lastRow="0" w:firstColumn="0" w:lastColumn="0" w:oddVBand="0" w:evenVBand="0" w:oddHBand="1" w:evenHBand="0" w:firstRowFirstColumn="0" w:firstRowLastColumn="0" w:lastRowFirstColumn="0" w:lastRowLastColumn="0"/>
              <w:rPr>
                <w:rFonts w:ascii="Times New Roman" w:hAnsi="Times New Roman"/>
              </w:rPr>
            </w:pPr>
          </w:p>
        </w:tc>
      </w:tr>
      <w:tr w:rsidR="00C32DD3" w:rsidRPr="00D816D0" w14:paraId="23187592" w14:textId="77777777" w:rsidTr="003A5E53">
        <w:trPr>
          <w:cnfStyle w:val="000000010000" w:firstRow="0" w:lastRow="0" w:firstColumn="0" w:lastColumn="0" w:oddVBand="0" w:evenVBand="0" w:oddHBand="0" w:evenHBand="1" w:firstRowFirstColumn="0" w:firstRowLastColumn="0" w:lastRowFirstColumn="0" w:lastRowLastColumn="0"/>
          <w:trHeight w:val="567"/>
          <w:jc w:val="center"/>
        </w:trPr>
        <w:tc>
          <w:tcPr>
            <w:cnfStyle w:val="001000000000" w:firstRow="0" w:lastRow="0" w:firstColumn="1" w:lastColumn="0" w:oddVBand="0" w:evenVBand="0" w:oddHBand="0" w:evenHBand="0" w:firstRowFirstColumn="0" w:firstRowLastColumn="0" w:lastRowFirstColumn="0" w:lastRowLastColumn="0"/>
            <w:tcW w:w="916" w:type="pct"/>
            <w:shd w:val="clear" w:color="auto" w:fill="FFFFFF" w:themeFill="background1"/>
          </w:tcPr>
          <w:p w14:paraId="3F1B49E8" w14:textId="77777777" w:rsidR="00C32DD3" w:rsidRPr="00156197" w:rsidRDefault="00C32DD3" w:rsidP="00C32DD3">
            <w:pPr>
              <w:spacing w:line="320" w:lineRule="atLeast"/>
              <w:rPr>
                <w:b w:val="0"/>
                <w:highlight w:val="yellow"/>
              </w:rPr>
            </w:pPr>
            <w:r w:rsidRPr="00156197">
              <w:rPr>
                <w:lang w:val="en-US"/>
              </w:rPr>
              <w:t>[</w:t>
            </w:r>
            <w:r w:rsidRPr="00156197">
              <w:rPr>
                <w:highlight w:val="green"/>
              </w:rPr>
              <w:t xml:space="preserve">DOPLNÍ </w:t>
            </w:r>
            <w:r>
              <w:rPr>
                <w:highlight w:val="green"/>
              </w:rPr>
              <w:t>DODAVATEL</w:t>
            </w:r>
            <w:r w:rsidRPr="00156197">
              <w:rPr>
                <w:lang w:val="en-US"/>
              </w:rPr>
              <w:t>]</w:t>
            </w:r>
          </w:p>
          <w:p w14:paraId="09EB84D3" w14:textId="77777777" w:rsidR="00C32DD3" w:rsidRPr="00156197" w:rsidRDefault="00C32DD3" w:rsidP="00C32DD3">
            <w:pPr>
              <w:spacing w:line="320" w:lineRule="atLeast"/>
              <w:rPr>
                <w:lang w:val="en-US"/>
              </w:rPr>
            </w:pPr>
          </w:p>
        </w:tc>
        <w:tc>
          <w:tcPr>
            <w:tcW w:w="1737" w:type="pct"/>
            <w:shd w:val="clear" w:color="auto" w:fill="FFFFFF" w:themeFill="background1"/>
          </w:tcPr>
          <w:p w14:paraId="14EF21D9" w14:textId="77777777" w:rsidR="00C32DD3" w:rsidRDefault="00C32DD3" w:rsidP="00C32DD3">
            <w:pPr>
              <w:spacing w:line="320" w:lineRule="atLeast"/>
              <w:cnfStyle w:val="000000010000" w:firstRow="0" w:lastRow="0" w:firstColumn="0" w:lastColumn="0" w:oddVBand="0" w:evenVBand="0" w:oddHBand="0" w:evenHBand="1" w:firstRowFirstColumn="0" w:firstRowLastColumn="0" w:lastRowFirstColumn="0" w:lastRowLastColumn="0"/>
              <w:rPr>
                <w:b/>
              </w:rPr>
            </w:pPr>
            <w:r w:rsidRPr="00156197">
              <w:t>Jméno a příjmení:</w:t>
            </w:r>
            <w:r w:rsidRPr="00156197">
              <w:rPr>
                <w:b/>
              </w:rPr>
              <w:t xml:space="preserve"> </w:t>
            </w:r>
          </w:p>
          <w:p w14:paraId="34F25022" w14:textId="77777777" w:rsidR="00C32DD3" w:rsidRPr="00156197" w:rsidRDefault="00C32DD3" w:rsidP="00C32DD3">
            <w:pPr>
              <w:spacing w:line="320" w:lineRule="atLeast"/>
              <w:cnfStyle w:val="000000010000" w:firstRow="0" w:lastRow="0" w:firstColumn="0" w:lastColumn="0" w:oddVBand="0" w:evenVBand="0" w:oddHBand="0" w:evenHBand="1" w:firstRowFirstColumn="0" w:firstRowLastColumn="0" w:lastRowFirstColumn="0" w:lastRowLastColumn="0"/>
              <w:rPr>
                <w:b/>
                <w:highlight w:val="yellow"/>
              </w:rPr>
            </w:pPr>
            <w:r w:rsidRPr="00156197">
              <w:rPr>
                <w:lang w:val="en-US"/>
              </w:rPr>
              <w:t>[</w:t>
            </w:r>
            <w:r w:rsidRPr="00156197">
              <w:rPr>
                <w:highlight w:val="green"/>
              </w:rPr>
              <w:t xml:space="preserve">DOPLNÍ </w:t>
            </w:r>
            <w:r>
              <w:rPr>
                <w:highlight w:val="green"/>
              </w:rPr>
              <w:t>DODAVATEL</w:t>
            </w:r>
            <w:r w:rsidRPr="00156197">
              <w:rPr>
                <w:lang w:val="en-US"/>
              </w:rPr>
              <w:t>]</w:t>
            </w:r>
          </w:p>
          <w:p w14:paraId="4EF8FB12" w14:textId="77777777" w:rsidR="00C32DD3" w:rsidRDefault="00C32DD3" w:rsidP="00C32DD3">
            <w:pPr>
              <w:spacing w:line="320" w:lineRule="atLeast"/>
              <w:cnfStyle w:val="000000010000" w:firstRow="0" w:lastRow="0" w:firstColumn="0" w:lastColumn="0" w:oddVBand="0" w:evenVBand="0" w:oddHBand="0" w:evenHBand="1" w:firstRowFirstColumn="0" w:firstRowLastColumn="0" w:lastRowFirstColumn="0" w:lastRowLastColumn="0"/>
              <w:rPr>
                <w:b/>
              </w:rPr>
            </w:pPr>
            <w:r w:rsidRPr="00156197">
              <w:t>Telefon:</w:t>
            </w:r>
            <w:r w:rsidRPr="00156197">
              <w:rPr>
                <w:b/>
              </w:rPr>
              <w:t xml:space="preserve"> </w:t>
            </w:r>
          </w:p>
          <w:p w14:paraId="40C4CFC2" w14:textId="77777777" w:rsidR="00C32DD3" w:rsidRPr="00156197" w:rsidRDefault="00C32DD3" w:rsidP="00C32DD3">
            <w:pPr>
              <w:spacing w:line="320" w:lineRule="atLeast"/>
              <w:cnfStyle w:val="000000010000" w:firstRow="0" w:lastRow="0" w:firstColumn="0" w:lastColumn="0" w:oddVBand="0" w:evenVBand="0" w:oddHBand="0" w:evenHBand="1" w:firstRowFirstColumn="0" w:firstRowLastColumn="0" w:lastRowFirstColumn="0" w:lastRowLastColumn="0"/>
              <w:rPr>
                <w:b/>
                <w:highlight w:val="yellow"/>
              </w:rPr>
            </w:pPr>
            <w:r w:rsidRPr="00156197">
              <w:rPr>
                <w:lang w:val="en-US"/>
              </w:rPr>
              <w:t>[</w:t>
            </w:r>
            <w:r w:rsidRPr="00156197">
              <w:rPr>
                <w:highlight w:val="green"/>
              </w:rPr>
              <w:t xml:space="preserve">DOPLNÍ </w:t>
            </w:r>
            <w:r>
              <w:rPr>
                <w:highlight w:val="green"/>
              </w:rPr>
              <w:t>DODAVATEL</w:t>
            </w:r>
            <w:r w:rsidRPr="00156197">
              <w:rPr>
                <w:lang w:val="en-US"/>
              </w:rPr>
              <w:t>]</w:t>
            </w:r>
          </w:p>
          <w:p w14:paraId="596326BB" w14:textId="77777777" w:rsidR="00C32DD3" w:rsidRDefault="00C32DD3" w:rsidP="00C32DD3">
            <w:pPr>
              <w:spacing w:line="320" w:lineRule="atLeast"/>
              <w:cnfStyle w:val="000000010000" w:firstRow="0" w:lastRow="0" w:firstColumn="0" w:lastColumn="0" w:oddVBand="0" w:evenVBand="0" w:oddHBand="0" w:evenHBand="1" w:firstRowFirstColumn="0" w:firstRowLastColumn="0" w:lastRowFirstColumn="0" w:lastRowLastColumn="0"/>
              <w:rPr>
                <w:b/>
              </w:rPr>
            </w:pPr>
            <w:r w:rsidRPr="00156197">
              <w:t>E-mail:</w:t>
            </w:r>
            <w:r w:rsidRPr="00156197">
              <w:rPr>
                <w:b/>
              </w:rPr>
              <w:t xml:space="preserve"> </w:t>
            </w:r>
          </w:p>
          <w:p w14:paraId="2B5338CB" w14:textId="4BD1CB4B" w:rsidR="00C32DD3" w:rsidRPr="00156197" w:rsidRDefault="00C32DD3" w:rsidP="00C32DD3">
            <w:pPr>
              <w:spacing w:line="320" w:lineRule="atLeast"/>
              <w:cnfStyle w:val="000000010000" w:firstRow="0" w:lastRow="0" w:firstColumn="0" w:lastColumn="0" w:oddVBand="0" w:evenVBand="0" w:oddHBand="0" w:evenHBand="1" w:firstRowFirstColumn="0" w:firstRowLastColumn="0" w:lastRowFirstColumn="0" w:lastRowLastColumn="0"/>
            </w:pPr>
            <w:r w:rsidRPr="00FE3D78">
              <w:rPr>
                <w:lang w:val="en-US"/>
              </w:rPr>
              <w:t>[</w:t>
            </w:r>
            <w:r w:rsidRPr="00FE3D78">
              <w:rPr>
                <w:highlight w:val="green"/>
              </w:rPr>
              <w:t xml:space="preserve">DOPLNÍ </w:t>
            </w:r>
            <w:r>
              <w:rPr>
                <w:highlight w:val="green"/>
              </w:rPr>
              <w:t>DODAVATEL</w:t>
            </w:r>
            <w:r w:rsidRPr="00FE3D78">
              <w:rPr>
                <w:lang w:val="en-US"/>
              </w:rPr>
              <w:t>]</w:t>
            </w:r>
          </w:p>
        </w:tc>
        <w:tc>
          <w:tcPr>
            <w:tcW w:w="2347" w:type="pct"/>
            <w:shd w:val="clear" w:color="auto" w:fill="FFFFFF" w:themeFill="background1"/>
          </w:tcPr>
          <w:p w14:paraId="4A70E3A6" w14:textId="77777777" w:rsidR="00C32DD3" w:rsidRPr="00156197" w:rsidRDefault="00C32DD3" w:rsidP="00C32DD3">
            <w:pPr>
              <w:spacing w:line="320" w:lineRule="atLeast"/>
              <w:jc w:val="center"/>
              <w:cnfStyle w:val="000000010000" w:firstRow="0" w:lastRow="0" w:firstColumn="0" w:lastColumn="0" w:oddVBand="0" w:evenVBand="0" w:oddHBand="0" w:evenHBand="1" w:firstRowFirstColumn="0" w:firstRowLastColumn="0" w:lastRowFirstColumn="0" w:lastRowLastColumn="0"/>
              <w:rPr>
                <w:b/>
                <w:highlight w:val="yellow"/>
              </w:rPr>
            </w:pPr>
            <w:r w:rsidRPr="00156197">
              <w:rPr>
                <w:lang w:val="en-US"/>
              </w:rPr>
              <w:t>[</w:t>
            </w:r>
            <w:r w:rsidRPr="00156197">
              <w:rPr>
                <w:highlight w:val="green"/>
              </w:rPr>
              <w:t xml:space="preserve">DOPLNÍ </w:t>
            </w:r>
            <w:r>
              <w:rPr>
                <w:highlight w:val="green"/>
              </w:rPr>
              <w:t>DODAVATEL</w:t>
            </w:r>
            <w:r w:rsidRPr="00156197">
              <w:rPr>
                <w:lang w:val="en-US"/>
              </w:rPr>
              <w:t>]</w:t>
            </w:r>
          </w:p>
          <w:p w14:paraId="32B69FAD" w14:textId="77777777" w:rsidR="00C32DD3" w:rsidRPr="00156197" w:rsidRDefault="00C32DD3" w:rsidP="00C32DD3">
            <w:pPr>
              <w:spacing w:line="320" w:lineRule="atLeast"/>
              <w:jc w:val="center"/>
              <w:cnfStyle w:val="000000010000" w:firstRow="0" w:lastRow="0" w:firstColumn="0" w:lastColumn="0" w:oddVBand="0" w:evenVBand="0" w:oddHBand="0" w:evenHBand="1" w:firstRowFirstColumn="0" w:firstRowLastColumn="0" w:lastRowFirstColumn="0" w:lastRowLastColumn="0"/>
              <w:rPr>
                <w:lang w:val="en-US"/>
              </w:rPr>
            </w:pPr>
          </w:p>
        </w:tc>
      </w:tr>
      <w:tr w:rsidR="00C32DD3" w:rsidRPr="00D816D0" w14:paraId="698173B1" w14:textId="77777777" w:rsidTr="003A5E53">
        <w:trPr>
          <w:cnfStyle w:val="000000100000" w:firstRow="0" w:lastRow="0" w:firstColumn="0" w:lastColumn="0" w:oddVBand="0" w:evenVBand="0" w:oddHBand="1" w:evenHBand="0" w:firstRowFirstColumn="0" w:firstRowLastColumn="0" w:lastRowFirstColumn="0" w:lastRowLastColumn="0"/>
          <w:trHeight w:val="567"/>
          <w:jc w:val="center"/>
        </w:trPr>
        <w:tc>
          <w:tcPr>
            <w:cnfStyle w:val="001000000000" w:firstRow="0" w:lastRow="0" w:firstColumn="1" w:lastColumn="0" w:oddVBand="0" w:evenVBand="0" w:oddHBand="0" w:evenHBand="0" w:firstRowFirstColumn="0" w:firstRowLastColumn="0" w:lastRowFirstColumn="0" w:lastRowLastColumn="0"/>
            <w:tcW w:w="916" w:type="pct"/>
            <w:shd w:val="clear" w:color="auto" w:fill="FFFFFF" w:themeFill="background1"/>
          </w:tcPr>
          <w:p w14:paraId="12EA363B" w14:textId="77777777" w:rsidR="00C32DD3" w:rsidRPr="00156197" w:rsidRDefault="00C32DD3" w:rsidP="00C32DD3">
            <w:pPr>
              <w:spacing w:line="320" w:lineRule="atLeast"/>
              <w:rPr>
                <w:b w:val="0"/>
                <w:highlight w:val="yellow"/>
              </w:rPr>
            </w:pPr>
            <w:r w:rsidRPr="00156197">
              <w:rPr>
                <w:lang w:val="en-US"/>
              </w:rPr>
              <w:t>[</w:t>
            </w:r>
            <w:r w:rsidRPr="00156197">
              <w:rPr>
                <w:highlight w:val="green"/>
              </w:rPr>
              <w:t xml:space="preserve">DOPLNÍ </w:t>
            </w:r>
            <w:r>
              <w:rPr>
                <w:highlight w:val="green"/>
              </w:rPr>
              <w:t>DODAVATEL</w:t>
            </w:r>
            <w:r w:rsidRPr="00156197">
              <w:rPr>
                <w:lang w:val="en-US"/>
              </w:rPr>
              <w:t>]</w:t>
            </w:r>
          </w:p>
          <w:p w14:paraId="44FE3169" w14:textId="77777777" w:rsidR="00C32DD3" w:rsidRPr="00156197" w:rsidRDefault="00C32DD3" w:rsidP="00C32DD3">
            <w:pPr>
              <w:spacing w:line="320" w:lineRule="atLeast"/>
              <w:rPr>
                <w:lang w:val="en-US"/>
              </w:rPr>
            </w:pPr>
          </w:p>
        </w:tc>
        <w:tc>
          <w:tcPr>
            <w:tcW w:w="1737" w:type="pct"/>
            <w:shd w:val="clear" w:color="auto" w:fill="FFFFFF" w:themeFill="background1"/>
          </w:tcPr>
          <w:p w14:paraId="3E2F235D" w14:textId="77777777" w:rsidR="00C32DD3" w:rsidRDefault="00C32DD3" w:rsidP="00C32DD3">
            <w:pPr>
              <w:spacing w:line="320" w:lineRule="atLeast"/>
              <w:cnfStyle w:val="000000100000" w:firstRow="0" w:lastRow="0" w:firstColumn="0" w:lastColumn="0" w:oddVBand="0" w:evenVBand="0" w:oddHBand="1" w:evenHBand="0" w:firstRowFirstColumn="0" w:firstRowLastColumn="0" w:lastRowFirstColumn="0" w:lastRowLastColumn="0"/>
              <w:rPr>
                <w:b/>
              </w:rPr>
            </w:pPr>
            <w:r w:rsidRPr="00156197">
              <w:t>Jméno a příjmení:</w:t>
            </w:r>
            <w:r w:rsidRPr="00156197">
              <w:rPr>
                <w:b/>
              </w:rPr>
              <w:t xml:space="preserve"> </w:t>
            </w:r>
          </w:p>
          <w:p w14:paraId="316C8DE3" w14:textId="77777777" w:rsidR="00C32DD3" w:rsidRPr="00156197" w:rsidRDefault="00C32DD3" w:rsidP="00C32DD3">
            <w:pPr>
              <w:spacing w:line="320" w:lineRule="atLeast"/>
              <w:cnfStyle w:val="000000100000" w:firstRow="0" w:lastRow="0" w:firstColumn="0" w:lastColumn="0" w:oddVBand="0" w:evenVBand="0" w:oddHBand="1" w:evenHBand="0" w:firstRowFirstColumn="0" w:firstRowLastColumn="0" w:lastRowFirstColumn="0" w:lastRowLastColumn="0"/>
              <w:rPr>
                <w:b/>
                <w:highlight w:val="yellow"/>
              </w:rPr>
            </w:pPr>
            <w:r w:rsidRPr="00156197">
              <w:rPr>
                <w:lang w:val="en-US"/>
              </w:rPr>
              <w:t>[</w:t>
            </w:r>
            <w:r w:rsidRPr="00156197">
              <w:rPr>
                <w:highlight w:val="green"/>
              </w:rPr>
              <w:t xml:space="preserve">DOPLNÍ </w:t>
            </w:r>
            <w:r>
              <w:rPr>
                <w:highlight w:val="green"/>
              </w:rPr>
              <w:t>DODAVATEL</w:t>
            </w:r>
            <w:r w:rsidRPr="00156197">
              <w:rPr>
                <w:lang w:val="en-US"/>
              </w:rPr>
              <w:t>]</w:t>
            </w:r>
          </w:p>
          <w:p w14:paraId="2C8C14E8" w14:textId="77777777" w:rsidR="00C32DD3" w:rsidRDefault="00C32DD3" w:rsidP="00C32DD3">
            <w:pPr>
              <w:spacing w:line="320" w:lineRule="atLeast"/>
              <w:cnfStyle w:val="000000100000" w:firstRow="0" w:lastRow="0" w:firstColumn="0" w:lastColumn="0" w:oddVBand="0" w:evenVBand="0" w:oddHBand="1" w:evenHBand="0" w:firstRowFirstColumn="0" w:firstRowLastColumn="0" w:lastRowFirstColumn="0" w:lastRowLastColumn="0"/>
              <w:rPr>
                <w:b/>
              </w:rPr>
            </w:pPr>
            <w:r w:rsidRPr="00156197">
              <w:t>Telefon:</w:t>
            </w:r>
            <w:r w:rsidRPr="00156197">
              <w:rPr>
                <w:b/>
              </w:rPr>
              <w:t xml:space="preserve"> </w:t>
            </w:r>
          </w:p>
          <w:p w14:paraId="150AE126" w14:textId="77777777" w:rsidR="00C32DD3" w:rsidRPr="00156197" w:rsidRDefault="00C32DD3" w:rsidP="00C32DD3">
            <w:pPr>
              <w:spacing w:line="320" w:lineRule="atLeast"/>
              <w:cnfStyle w:val="000000100000" w:firstRow="0" w:lastRow="0" w:firstColumn="0" w:lastColumn="0" w:oddVBand="0" w:evenVBand="0" w:oddHBand="1" w:evenHBand="0" w:firstRowFirstColumn="0" w:firstRowLastColumn="0" w:lastRowFirstColumn="0" w:lastRowLastColumn="0"/>
              <w:rPr>
                <w:b/>
                <w:highlight w:val="yellow"/>
              </w:rPr>
            </w:pPr>
            <w:r w:rsidRPr="00156197">
              <w:rPr>
                <w:lang w:val="en-US"/>
              </w:rPr>
              <w:t>[</w:t>
            </w:r>
            <w:r w:rsidRPr="00156197">
              <w:rPr>
                <w:highlight w:val="green"/>
              </w:rPr>
              <w:t xml:space="preserve">DOPLNÍ </w:t>
            </w:r>
            <w:r>
              <w:rPr>
                <w:highlight w:val="green"/>
              </w:rPr>
              <w:t>DODAVATEL</w:t>
            </w:r>
            <w:r w:rsidRPr="00156197">
              <w:rPr>
                <w:lang w:val="en-US"/>
              </w:rPr>
              <w:t>]</w:t>
            </w:r>
          </w:p>
          <w:p w14:paraId="5D6C329D" w14:textId="77777777" w:rsidR="00C32DD3" w:rsidRDefault="00C32DD3" w:rsidP="00C32DD3">
            <w:pPr>
              <w:spacing w:line="320" w:lineRule="atLeast"/>
              <w:cnfStyle w:val="000000100000" w:firstRow="0" w:lastRow="0" w:firstColumn="0" w:lastColumn="0" w:oddVBand="0" w:evenVBand="0" w:oddHBand="1" w:evenHBand="0" w:firstRowFirstColumn="0" w:firstRowLastColumn="0" w:lastRowFirstColumn="0" w:lastRowLastColumn="0"/>
              <w:rPr>
                <w:b/>
              </w:rPr>
            </w:pPr>
            <w:r w:rsidRPr="00156197">
              <w:t>E-mail:</w:t>
            </w:r>
            <w:r w:rsidRPr="00156197">
              <w:rPr>
                <w:b/>
              </w:rPr>
              <w:t xml:space="preserve"> </w:t>
            </w:r>
          </w:p>
          <w:p w14:paraId="66BA533F" w14:textId="1ADE99A3" w:rsidR="00C32DD3" w:rsidRPr="00156197" w:rsidRDefault="00C32DD3" w:rsidP="00C32DD3">
            <w:pPr>
              <w:spacing w:line="320" w:lineRule="atLeast"/>
              <w:cnfStyle w:val="000000100000" w:firstRow="0" w:lastRow="0" w:firstColumn="0" w:lastColumn="0" w:oddVBand="0" w:evenVBand="0" w:oddHBand="1" w:evenHBand="0" w:firstRowFirstColumn="0" w:firstRowLastColumn="0" w:lastRowFirstColumn="0" w:lastRowLastColumn="0"/>
            </w:pPr>
            <w:r w:rsidRPr="00FE3D78">
              <w:rPr>
                <w:lang w:val="en-US"/>
              </w:rPr>
              <w:t>[</w:t>
            </w:r>
            <w:r w:rsidRPr="00FE3D78">
              <w:rPr>
                <w:highlight w:val="green"/>
              </w:rPr>
              <w:t xml:space="preserve">DOPLNÍ </w:t>
            </w:r>
            <w:r>
              <w:rPr>
                <w:highlight w:val="green"/>
              </w:rPr>
              <w:t>DODAVATEL</w:t>
            </w:r>
            <w:r w:rsidRPr="00FE3D78">
              <w:rPr>
                <w:lang w:val="en-US"/>
              </w:rPr>
              <w:t>]</w:t>
            </w:r>
          </w:p>
        </w:tc>
        <w:tc>
          <w:tcPr>
            <w:tcW w:w="2347" w:type="pct"/>
            <w:shd w:val="clear" w:color="auto" w:fill="FFFFFF" w:themeFill="background1"/>
          </w:tcPr>
          <w:p w14:paraId="68B8CB91" w14:textId="77777777" w:rsidR="00C32DD3" w:rsidRPr="00156197" w:rsidRDefault="00C32DD3" w:rsidP="00C32DD3">
            <w:pPr>
              <w:spacing w:line="320" w:lineRule="atLeast"/>
              <w:jc w:val="center"/>
              <w:cnfStyle w:val="000000100000" w:firstRow="0" w:lastRow="0" w:firstColumn="0" w:lastColumn="0" w:oddVBand="0" w:evenVBand="0" w:oddHBand="1" w:evenHBand="0" w:firstRowFirstColumn="0" w:firstRowLastColumn="0" w:lastRowFirstColumn="0" w:lastRowLastColumn="0"/>
              <w:rPr>
                <w:b/>
                <w:highlight w:val="yellow"/>
              </w:rPr>
            </w:pPr>
            <w:r w:rsidRPr="00156197">
              <w:rPr>
                <w:lang w:val="en-US"/>
              </w:rPr>
              <w:t>[</w:t>
            </w:r>
            <w:r w:rsidRPr="00156197">
              <w:rPr>
                <w:highlight w:val="green"/>
              </w:rPr>
              <w:t xml:space="preserve">DOPLNÍ </w:t>
            </w:r>
            <w:r>
              <w:rPr>
                <w:highlight w:val="green"/>
              </w:rPr>
              <w:t>DODAVATEL</w:t>
            </w:r>
            <w:r w:rsidRPr="00156197">
              <w:rPr>
                <w:lang w:val="en-US"/>
              </w:rPr>
              <w:t>]</w:t>
            </w:r>
          </w:p>
          <w:p w14:paraId="15188A61" w14:textId="77777777" w:rsidR="00C32DD3" w:rsidRPr="00156197" w:rsidRDefault="00C32DD3" w:rsidP="00C32DD3">
            <w:pPr>
              <w:spacing w:line="320" w:lineRule="atLeast"/>
              <w:jc w:val="center"/>
              <w:cnfStyle w:val="000000100000" w:firstRow="0" w:lastRow="0" w:firstColumn="0" w:lastColumn="0" w:oddVBand="0" w:evenVBand="0" w:oddHBand="1" w:evenHBand="0" w:firstRowFirstColumn="0" w:firstRowLastColumn="0" w:lastRowFirstColumn="0" w:lastRowLastColumn="0"/>
              <w:rPr>
                <w:lang w:val="en-US"/>
              </w:rPr>
            </w:pPr>
          </w:p>
        </w:tc>
      </w:tr>
    </w:tbl>
    <w:p w14:paraId="23DD92D7" w14:textId="2F26CFBE" w:rsidR="00C32DD3" w:rsidRPr="00301BBB" w:rsidRDefault="00C32DD3" w:rsidP="00DE620E">
      <w:pPr>
        <w:pStyle w:val="Odstavecseseznamem"/>
        <w:keepNext/>
        <w:numPr>
          <w:ilvl w:val="0"/>
          <w:numId w:val="19"/>
        </w:numPr>
        <w:spacing w:before="240"/>
        <w:ind w:left="426" w:hanging="426"/>
        <w:jc w:val="both"/>
        <w:outlineLvl w:val="0"/>
        <w:rPr>
          <w:rFonts w:ascii="Times New Roman" w:eastAsia="Times New Roman" w:hAnsi="Times New Roman" w:cs="Arial"/>
          <w:b/>
          <w:bCs/>
          <w:caps/>
          <w:kern w:val="32"/>
          <w:szCs w:val="32"/>
        </w:rPr>
      </w:pPr>
      <w:bookmarkStart w:id="1128" w:name="_Toc464580728"/>
      <w:bookmarkEnd w:id="1127"/>
      <w:r w:rsidRPr="00301BBB">
        <w:rPr>
          <w:rFonts w:ascii="Times New Roman" w:eastAsia="Times New Roman" w:hAnsi="Times New Roman" w:cs="Arial"/>
          <w:b/>
          <w:bCs/>
          <w:caps/>
          <w:kern w:val="32"/>
          <w:szCs w:val="32"/>
        </w:rPr>
        <w:t>KONTAKTNÍ OSOBY</w:t>
      </w:r>
      <w:bookmarkEnd w:id="1128"/>
    </w:p>
    <w:p w14:paraId="0656FBBB" w14:textId="77777777" w:rsidR="00C32DD3" w:rsidRPr="00D816D0" w:rsidRDefault="00C32DD3" w:rsidP="001F4A8A">
      <w:pPr>
        <w:pStyle w:val="Clanek11"/>
        <w:numPr>
          <w:ilvl w:val="0"/>
          <w:numId w:val="0"/>
        </w:numPr>
        <w:ind w:hanging="283"/>
      </w:pPr>
      <w:r w:rsidRPr="00D816D0">
        <w:t>Strany se dohodly na následujících Kontaktních osobách:</w:t>
      </w:r>
    </w:p>
    <w:p w14:paraId="5203DC32" w14:textId="77777777" w:rsidR="00C32DD3" w:rsidRPr="00D816D0" w:rsidRDefault="00C32DD3" w:rsidP="00E0461D">
      <w:pPr>
        <w:pStyle w:val="Clanek11"/>
        <w:numPr>
          <w:ilvl w:val="2"/>
          <w:numId w:val="18"/>
        </w:numPr>
      </w:pPr>
      <w:r w:rsidRPr="00D816D0">
        <w:t xml:space="preserve">Kontaktní osoba Objednatele pro </w:t>
      </w:r>
      <w:r>
        <w:t>technické otázky je</w:t>
      </w:r>
      <w:r w:rsidRPr="00D816D0">
        <w:t xml:space="preserve"> ke dni podpisu </w:t>
      </w:r>
      <w:r>
        <w:t>Servisní smlouvy</w:t>
      </w:r>
      <w:r w:rsidRPr="00D816D0">
        <w:t xml:space="preserve">: </w:t>
      </w:r>
    </w:p>
    <w:p w14:paraId="79234AE5" w14:textId="1BD6803A" w:rsidR="00C32DD3" w:rsidRPr="00D816D0" w:rsidRDefault="00C32DD3" w:rsidP="00DE620E">
      <w:pPr>
        <w:pStyle w:val="Odstavecseseznamem"/>
        <w:numPr>
          <w:ilvl w:val="3"/>
          <w:numId w:val="18"/>
        </w:numPr>
        <w:tabs>
          <w:tab w:val="clear" w:pos="1701"/>
          <w:tab w:val="num" w:pos="1985"/>
        </w:tabs>
        <w:spacing w:before="120" w:after="120"/>
        <w:ind w:left="1985" w:hanging="567"/>
        <w:contextualSpacing/>
        <w:jc w:val="both"/>
        <w:rPr>
          <w:rFonts w:ascii="Times New Roman" w:hAnsi="Times New Roman"/>
        </w:rPr>
      </w:pPr>
      <w:r w:rsidRPr="00D816D0">
        <w:rPr>
          <w:rFonts w:ascii="Times New Roman" w:hAnsi="Times New Roman"/>
        </w:rPr>
        <w:t xml:space="preserve">Jméno a příjmení: </w:t>
      </w:r>
      <w:r w:rsidR="00B76574" w:rsidRPr="00B76574">
        <w:rPr>
          <w:rFonts w:ascii="Times New Roman" w:hAnsi="Times New Roman"/>
          <w:highlight w:val="yellow"/>
          <w:lang w:val="cs-CZ"/>
        </w:rPr>
        <w:t>…</w:t>
      </w:r>
    </w:p>
    <w:p w14:paraId="59FD2023" w14:textId="4E81199F" w:rsidR="00C32DD3" w:rsidRPr="00D816D0" w:rsidRDefault="00C32DD3" w:rsidP="00DE620E">
      <w:pPr>
        <w:pStyle w:val="Odstavecseseznamem"/>
        <w:numPr>
          <w:ilvl w:val="3"/>
          <w:numId w:val="18"/>
        </w:numPr>
        <w:tabs>
          <w:tab w:val="clear" w:pos="1701"/>
          <w:tab w:val="num" w:pos="1985"/>
        </w:tabs>
        <w:spacing w:before="120" w:after="120"/>
        <w:ind w:left="1985" w:hanging="567"/>
        <w:contextualSpacing/>
        <w:jc w:val="both"/>
        <w:rPr>
          <w:rFonts w:ascii="Times New Roman" w:hAnsi="Times New Roman"/>
        </w:rPr>
      </w:pPr>
      <w:r w:rsidRPr="00D816D0">
        <w:rPr>
          <w:rFonts w:ascii="Times New Roman" w:hAnsi="Times New Roman"/>
        </w:rPr>
        <w:t xml:space="preserve">Telefon: </w:t>
      </w:r>
      <w:r w:rsidR="00B76574" w:rsidRPr="00B76574">
        <w:rPr>
          <w:rFonts w:ascii="Times New Roman" w:hAnsi="Times New Roman"/>
          <w:highlight w:val="yellow"/>
          <w:lang w:val="cs-CZ"/>
        </w:rPr>
        <w:t>…</w:t>
      </w:r>
    </w:p>
    <w:p w14:paraId="5EC6BCC0" w14:textId="0D78CC52" w:rsidR="00C32DD3" w:rsidRPr="00D816D0" w:rsidRDefault="00C32DD3" w:rsidP="00DE620E">
      <w:pPr>
        <w:pStyle w:val="Odstavecseseznamem"/>
        <w:numPr>
          <w:ilvl w:val="3"/>
          <w:numId w:val="18"/>
        </w:numPr>
        <w:tabs>
          <w:tab w:val="clear" w:pos="1701"/>
          <w:tab w:val="num" w:pos="1985"/>
        </w:tabs>
        <w:spacing w:before="120" w:after="120"/>
        <w:ind w:left="1985" w:hanging="567"/>
        <w:contextualSpacing/>
        <w:jc w:val="both"/>
        <w:rPr>
          <w:rFonts w:ascii="Times New Roman" w:hAnsi="Times New Roman"/>
        </w:rPr>
      </w:pPr>
      <w:r w:rsidRPr="00D816D0">
        <w:rPr>
          <w:rFonts w:ascii="Times New Roman" w:hAnsi="Times New Roman"/>
        </w:rPr>
        <w:t xml:space="preserve">email: </w:t>
      </w:r>
      <w:r w:rsidR="00B76574" w:rsidRPr="00B76574">
        <w:rPr>
          <w:rFonts w:ascii="Times New Roman" w:hAnsi="Times New Roman"/>
          <w:highlight w:val="yellow"/>
          <w:lang w:val="cs-CZ"/>
        </w:rPr>
        <w:t>…</w:t>
      </w:r>
    </w:p>
    <w:p w14:paraId="0943EA05" w14:textId="77777777" w:rsidR="00C32DD3" w:rsidRPr="00D816D0" w:rsidRDefault="00C32DD3" w:rsidP="00E0461D">
      <w:pPr>
        <w:pStyle w:val="Clanek11"/>
        <w:numPr>
          <w:ilvl w:val="2"/>
          <w:numId w:val="18"/>
        </w:numPr>
      </w:pPr>
      <w:r w:rsidRPr="00D816D0">
        <w:t xml:space="preserve">Kontaktní osoba Objednatele pro </w:t>
      </w:r>
      <w:r>
        <w:t>obchodní otázky</w:t>
      </w:r>
      <w:r w:rsidRPr="00D816D0">
        <w:t xml:space="preserve"> je ke dni podpisu </w:t>
      </w:r>
      <w:r>
        <w:t>Servisní smlouvy</w:t>
      </w:r>
      <w:r w:rsidRPr="00D816D0">
        <w:t>:</w:t>
      </w:r>
    </w:p>
    <w:p w14:paraId="6587FEA4" w14:textId="77777777" w:rsidR="00B76574" w:rsidRPr="00D816D0" w:rsidRDefault="00B76574" w:rsidP="00B76574">
      <w:pPr>
        <w:pStyle w:val="Odstavecseseznamem"/>
        <w:numPr>
          <w:ilvl w:val="3"/>
          <w:numId w:val="18"/>
        </w:numPr>
        <w:tabs>
          <w:tab w:val="clear" w:pos="1701"/>
          <w:tab w:val="num" w:pos="1985"/>
        </w:tabs>
        <w:spacing w:before="120" w:after="120"/>
        <w:ind w:left="1985" w:hanging="567"/>
        <w:contextualSpacing/>
        <w:jc w:val="both"/>
        <w:rPr>
          <w:rFonts w:ascii="Times New Roman" w:hAnsi="Times New Roman"/>
        </w:rPr>
      </w:pPr>
      <w:r w:rsidRPr="00D816D0">
        <w:rPr>
          <w:rFonts w:ascii="Times New Roman" w:hAnsi="Times New Roman"/>
        </w:rPr>
        <w:t xml:space="preserve">Jméno a příjmení: </w:t>
      </w:r>
      <w:r w:rsidRPr="00B76574">
        <w:rPr>
          <w:rFonts w:ascii="Times New Roman" w:hAnsi="Times New Roman"/>
          <w:highlight w:val="yellow"/>
          <w:lang w:val="cs-CZ"/>
        </w:rPr>
        <w:t>…</w:t>
      </w:r>
    </w:p>
    <w:p w14:paraId="2D40BE49" w14:textId="77777777" w:rsidR="00B76574" w:rsidRPr="00D816D0" w:rsidRDefault="00B76574" w:rsidP="00B76574">
      <w:pPr>
        <w:pStyle w:val="Odstavecseseznamem"/>
        <w:numPr>
          <w:ilvl w:val="3"/>
          <w:numId w:val="18"/>
        </w:numPr>
        <w:tabs>
          <w:tab w:val="clear" w:pos="1701"/>
          <w:tab w:val="num" w:pos="1985"/>
        </w:tabs>
        <w:spacing w:before="120" w:after="120"/>
        <w:ind w:left="1985" w:hanging="567"/>
        <w:contextualSpacing/>
        <w:jc w:val="both"/>
        <w:rPr>
          <w:rFonts w:ascii="Times New Roman" w:hAnsi="Times New Roman"/>
        </w:rPr>
      </w:pPr>
      <w:r w:rsidRPr="00D816D0">
        <w:rPr>
          <w:rFonts w:ascii="Times New Roman" w:hAnsi="Times New Roman"/>
        </w:rPr>
        <w:t xml:space="preserve">Telefon: </w:t>
      </w:r>
      <w:r w:rsidRPr="00B76574">
        <w:rPr>
          <w:rFonts w:ascii="Times New Roman" w:hAnsi="Times New Roman"/>
          <w:highlight w:val="yellow"/>
          <w:lang w:val="cs-CZ"/>
        </w:rPr>
        <w:t>…</w:t>
      </w:r>
    </w:p>
    <w:p w14:paraId="27D0AECB" w14:textId="77777777" w:rsidR="00B76574" w:rsidRPr="00D816D0" w:rsidRDefault="00B76574" w:rsidP="00B76574">
      <w:pPr>
        <w:pStyle w:val="Odstavecseseznamem"/>
        <w:numPr>
          <w:ilvl w:val="3"/>
          <w:numId w:val="18"/>
        </w:numPr>
        <w:tabs>
          <w:tab w:val="clear" w:pos="1701"/>
          <w:tab w:val="num" w:pos="1985"/>
        </w:tabs>
        <w:spacing w:before="120" w:after="120"/>
        <w:ind w:left="1985" w:hanging="567"/>
        <w:contextualSpacing/>
        <w:jc w:val="both"/>
        <w:rPr>
          <w:rFonts w:ascii="Times New Roman" w:hAnsi="Times New Roman"/>
        </w:rPr>
      </w:pPr>
      <w:r w:rsidRPr="00D816D0">
        <w:rPr>
          <w:rFonts w:ascii="Times New Roman" w:hAnsi="Times New Roman"/>
        </w:rPr>
        <w:t xml:space="preserve">email: </w:t>
      </w:r>
      <w:r w:rsidRPr="00B76574">
        <w:rPr>
          <w:rFonts w:ascii="Times New Roman" w:hAnsi="Times New Roman"/>
          <w:highlight w:val="yellow"/>
          <w:lang w:val="cs-CZ"/>
        </w:rPr>
        <w:t>…</w:t>
      </w:r>
    </w:p>
    <w:p w14:paraId="5FBFBB4D" w14:textId="77777777" w:rsidR="00C32DD3" w:rsidRPr="00D816D0" w:rsidRDefault="00C32DD3" w:rsidP="00E0461D">
      <w:pPr>
        <w:pStyle w:val="Clanek11"/>
        <w:numPr>
          <w:ilvl w:val="2"/>
          <w:numId w:val="18"/>
        </w:numPr>
      </w:pPr>
      <w:r w:rsidRPr="00D816D0">
        <w:t xml:space="preserve">Kontaktní osoba </w:t>
      </w:r>
      <w:r>
        <w:t>Poskytovatel</w:t>
      </w:r>
      <w:r w:rsidRPr="00D816D0">
        <w:t xml:space="preserve">e pro </w:t>
      </w:r>
      <w:r>
        <w:t>technické otázky</w:t>
      </w:r>
      <w:r w:rsidRPr="00D816D0">
        <w:t>:</w:t>
      </w:r>
    </w:p>
    <w:p w14:paraId="598156A2" w14:textId="77777777" w:rsidR="00C32DD3" w:rsidRPr="00D816D0" w:rsidRDefault="00C32DD3" w:rsidP="00DE620E">
      <w:pPr>
        <w:pStyle w:val="Odstavecseseznamem"/>
        <w:numPr>
          <w:ilvl w:val="3"/>
          <w:numId w:val="18"/>
        </w:numPr>
        <w:tabs>
          <w:tab w:val="clear" w:pos="1701"/>
          <w:tab w:val="num" w:pos="1985"/>
        </w:tabs>
        <w:spacing w:before="120" w:after="120"/>
        <w:ind w:left="1985" w:hanging="567"/>
        <w:contextualSpacing/>
        <w:jc w:val="both"/>
        <w:rPr>
          <w:rFonts w:ascii="Times New Roman" w:hAnsi="Times New Roman"/>
        </w:rPr>
      </w:pPr>
      <w:r w:rsidRPr="00D816D0">
        <w:rPr>
          <w:rFonts w:ascii="Times New Roman" w:hAnsi="Times New Roman"/>
        </w:rPr>
        <w:t>Jméno a příjmení: [</w:t>
      </w:r>
      <w:r w:rsidRPr="00D816D0">
        <w:rPr>
          <w:rFonts w:ascii="Times New Roman" w:hAnsi="Times New Roman"/>
          <w:highlight w:val="green"/>
        </w:rPr>
        <w:t xml:space="preserve">DOPLNÍ </w:t>
      </w:r>
      <w:r>
        <w:rPr>
          <w:rFonts w:ascii="Times New Roman" w:hAnsi="Times New Roman"/>
          <w:highlight w:val="green"/>
        </w:rPr>
        <w:t>DODAVATEL</w:t>
      </w:r>
      <w:r w:rsidRPr="00D816D0">
        <w:rPr>
          <w:rFonts w:ascii="Times New Roman" w:hAnsi="Times New Roman"/>
        </w:rPr>
        <w:t>]</w:t>
      </w:r>
    </w:p>
    <w:p w14:paraId="51E560A3" w14:textId="77777777" w:rsidR="00C32DD3" w:rsidRPr="00D816D0" w:rsidRDefault="00C32DD3" w:rsidP="00DE620E">
      <w:pPr>
        <w:pStyle w:val="Odstavecseseznamem"/>
        <w:numPr>
          <w:ilvl w:val="3"/>
          <w:numId w:val="18"/>
        </w:numPr>
        <w:tabs>
          <w:tab w:val="clear" w:pos="1701"/>
          <w:tab w:val="num" w:pos="1985"/>
        </w:tabs>
        <w:spacing w:before="120" w:after="120"/>
        <w:ind w:left="1985" w:hanging="567"/>
        <w:contextualSpacing/>
        <w:jc w:val="both"/>
        <w:rPr>
          <w:rFonts w:ascii="Times New Roman" w:hAnsi="Times New Roman"/>
        </w:rPr>
      </w:pPr>
      <w:r w:rsidRPr="00D816D0">
        <w:rPr>
          <w:rFonts w:ascii="Times New Roman" w:hAnsi="Times New Roman"/>
        </w:rPr>
        <w:t>Telefon: [</w:t>
      </w:r>
      <w:r w:rsidRPr="00D816D0">
        <w:rPr>
          <w:rFonts w:ascii="Times New Roman" w:hAnsi="Times New Roman"/>
          <w:highlight w:val="green"/>
        </w:rPr>
        <w:t xml:space="preserve">DOPLNÍ </w:t>
      </w:r>
      <w:r>
        <w:rPr>
          <w:rFonts w:ascii="Times New Roman" w:hAnsi="Times New Roman"/>
          <w:highlight w:val="green"/>
        </w:rPr>
        <w:t>DODAVATEL</w:t>
      </w:r>
      <w:r w:rsidRPr="00D816D0">
        <w:rPr>
          <w:rFonts w:ascii="Times New Roman" w:hAnsi="Times New Roman"/>
        </w:rPr>
        <w:t>]</w:t>
      </w:r>
    </w:p>
    <w:p w14:paraId="67B93A9C" w14:textId="77777777" w:rsidR="00C32DD3" w:rsidRPr="00D816D0" w:rsidRDefault="00C32DD3" w:rsidP="00DE620E">
      <w:pPr>
        <w:pStyle w:val="Odstavecseseznamem"/>
        <w:numPr>
          <w:ilvl w:val="3"/>
          <w:numId w:val="18"/>
        </w:numPr>
        <w:tabs>
          <w:tab w:val="clear" w:pos="1701"/>
          <w:tab w:val="num" w:pos="1985"/>
        </w:tabs>
        <w:spacing w:before="120" w:after="120"/>
        <w:ind w:left="1985" w:hanging="567"/>
        <w:contextualSpacing/>
        <w:jc w:val="both"/>
        <w:rPr>
          <w:rFonts w:ascii="Times New Roman" w:hAnsi="Times New Roman"/>
        </w:rPr>
      </w:pPr>
      <w:r w:rsidRPr="00D816D0">
        <w:rPr>
          <w:rFonts w:ascii="Times New Roman" w:hAnsi="Times New Roman"/>
        </w:rPr>
        <w:t>email: [</w:t>
      </w:r>
      <w:r w:rsidRPr="00D816D0">
        <w:rPr>
          <w:rFonts w:ascii="Times New Roman" w:hAnsi="Times New Roman"/>
          <w:highlight w:val="green"/>
        </w:rPr>
        <w:t xml:space="preserve">DOPLNÍ </w:t>
      </w:r>
      <w:r>
        <w:rPr>
          <w:rFonts w:ascii="Times New Roman" w:hAnsi="Times New Roman"/>
          <w:highlight w:val="green"/>
        </w:rPr>
        <w:t>DODAVATEL</w:t>
      </w:r>
      <w:r w:rsidRPr="00D816D0">
        <w:rPr>
          <w:rFonts w:ascii="Times New Roman" w:hAnsi="Times New Roman"/>
        </w:rPr>
        <w:t>]</w:t>
      </w:r>
    </w:p>
    <w:p w14:paraId="480A5401" w14:textId="77777777" w:rsidR="00C32DD3" w:rsidRPr="00D816D0" w:rsidRDefault="00C32DD3" w:rsidP="00E0461D">
      <w:pPr>
        <w:pStyle w:val="Clanek11"/>
        <w:numPr>
          <w:ilvl w:val="2"/>
          <w:numId w:val="18"/>
        </w:numPr>
      </w:pPr>
      <w:r w:rsidRPr="00D816D0">
        <w:t xml:space="preserve">Kontaktní osoba </w:t>
      </w:r>
      <w:r>
        <w:t>Poskytovatel</w:t>
      </w:r>
      <w:r w:rsidRPr="00D816D0">
        <w:t xml:space="preserve">e pro </w:t>
      </w:r>
      <w:r>
        <w:t>obchodní otázky</w:t>
      </w:r>
      <w:r w:rsidRPr="00D816D0">
        <w:t>:</w:t>
      </w:r>
    </w:p>
    <w:p w14:paraId="4F458254" w14:textId="77777777" w:rsidR="00C32DD3" w:rsidRPr="00D816D0" w:rsidRDefault="00C32DD3" w:rsidP="00DE620E">
      <w:pPr>
        <w:pStyle w:val="Odstavecseseznamem"/>
        <w:numPr>
          <w:ilvl w:val="3"/>
          <w:numId w:val="18"/>
        </w:numPr>
        <w:tabs>
          <w:tab w:val="clear" w:pos="1701"/>
          <w:tab w:val="num" w:pos="1985"/>
        </w:tabs>
        <w:spacing w:before="120" w:after="120"/>
        <w:ind w:left="1985" w:hanging="567"/>
        <w:contextualSpacing/>
        <w:jc w:val="both"/>
        <w:rPr>
          <w:rFonts w:ascii="Times New Roman" w:hAnsi="Times New Roman"/>
        </w:rPr>
      </w:pPr>
      <w:r w:rsidRPr="00D816D0">
        <w:rPr>
          <w:rFonts w:ascii="Times New Roman" w:hAnsi="Times New Roman"/>
        </w:rPr>
        <w:t>Jméno a příjmení: [</w:t>
      </w:r>
      <w:r w:rsidRPr="00D816D0">
        <w:rPr>
          <w:rFonts w:ascii="Times New Roman" w:hAnsi="Times New Roman"/>
          <w:highlight w:val="green"/>
        </w:rPr>
        <w:t xml:space="preserve">DOPLNÍ </w:t>
      </w:r>
      <w:r>
        <w:rPr>
          <w:rFonts w:ascii="Times New Roman" w:hAnsi="Times New Roman"/>
          <w:highlight w:val="green"/>
        </w:rPr>
        <w:t>DODAVATEL</w:t>
      </w:r>
      <w:r w:rsidRPr="00D816D0">
        <w:rPr>
          <w:rFonts w:ascii="Times New Roman" w:hAnsi="Times New Roman"/>
        </w:rPr>
        <w:t>]</w:t>
      </w:r>
    </w:p>
    <w:p w14:paraId="38A5B3CC" w14:textId="77777777" w:rsidR="00C32DD3" w:rsidRPr="00D816D0" w:rsidRDefault="00C32DD3" w:rsidP="00DE620E">
      <w:pPr>
        <w:pStyle w:val="Odstavecseseznamem"/>
        <w:numPr>
          <w:ilvl w:val="3"/>
          <w:numId w:val="18"/>
        </w:numPr>
        <w:tabs>
          <w:tab w:val="clear" w:pos="1701"/>
          <w:tab w:val="num" w:pos="1985"/>
        </w:tabs>
        <w:spacing w:before="120" w:after="120"/>
        <w:ind w:left="1985" w:hanging="567"/>
        <w:contextualSpacing/>
        <w:jc w:val="both"/>
        <w:rPr>
          <w:rFonts w:ascii="Times New Roman" w:hAnsi="Times New Roman"/>
        </w:rPr>
      </w:pPr>
      <w:r w:rsidRPr="00D816D0">
        <w:rPr>
          <w:rFonts w:ascii="Times New Roman" w:hAnsi="Times New Roman"/>
        </w:rPr>
        <w:t>Telefon: [</w:t>
      </w:r>
      <w:r w:rsidRPr="00D816D0">
        <w:rPr>
          <w:rFonts w:ascii="Times New Roman" w:hAnsi="Times New Roman"/>
          <w:highlight w:val="green"/>
        </w:rPr>
        <w:t xml:space="preserve">DOPLNÍ </w:t>
      </w:r>
      <w:r>
        <w:rPr>
          <w:rFonts w:ascii="Times New Roman" w:hAnsi="Times New Roman"/>
          <w:highlight w:val="green"/>
        </w:rPr>
        <w:t>DODAVATEL</w:t>
      </w:r>
      <w:r w:rsidRPr="00D816D0">
        <w:rPr>
          <w:rFonts w:ascii="Times New Roman" w:hAnsi="Times New Roman"/>
        </w:rPr>
        <w:t>]</w:t>
      </w:r>
    </w:p>
    <w:p w14:paraId="47EF666F" w14:textId="77777777" w:rsidR="00C32DD3" w:rsidRPr="00D816D0" w:rsidRDefault="00C32DD3" w:rsidP="00DE620E">
      <w:pPr>
        <w:pStyle w:val="Odstavecseseznamem"/>
        <w:numPr>
          <w:ilvl w:val="3"/>
          <w:numId w:val="18"/>
        </w:numPr>
        <w:tabs>
          <w:tab w:val="clear" w:pos="1701"/>
          <w:tab w:val="num" w:pos="1985"/>
        </w:tabs>
        <w:spacing w:before="120" w:after="120"/>
        <w:ind w:left="1985" w:hanging="567"/>
        <w:contextualSpacing/>
        <w:jc w:val="both"/>
        <w:rPr>
          <w:rFonts w:ascii="Times New Roman" w:hAnsi="Times New Roman"/>
        </w:rPr>
      </w:pPr>
      <w:r w:rsidRPr="00D816D0">
        <w:rPr>
          <w:rFonts w:ascii="Times New Roman" w:hAnsi="Times New Roman"/>
        </w:rPr>
        <w:t>email: [</w:t>
      </w:r>
      <w:r w:rsidRPr="00D816D0">
        <w:rPr>
          <w:rFonts w:ascii="Times New Roman" w:hAnsi="Times New Roman"/>
          <w:highlight w:val="green"/>
        </w:rPr>
        <w:t xml:space="preserve">DOPLNÍ </w:t>
      </w:r>
      <w:r>
        <w:rPr>
          <w:rFonts w:ascii="Times New Roman" w:hAnsi="Times New Roman"/>
          <w:highlight w:val="green"/>
        </w:rPr>
        <w:t>DODAVATEL</w:t>
      </w:r>
      <w:r w:rsidRPr="00D816D0">
        <w:rPr>
          <w:rFonts w:ascii="Times New Roman" w:hAnsi="Times New Roman"/>
        </w:rPr>
        <w:t>]</w:t>
      </w:r>
    </w:p>
    <w:p w14:paraId="46399B8C" w14:textId="33DD70DA" w:rsidR="00C32DD3" w:rsidRPr="008B6B2F" w:rsidRDefault="00C32DD3" w:rsidP="00E0461D">
      <w:pPr>
        <w:pStyle w:val="Clanek11"/>
        <w:numPr>
          <w:ilvl w:val="0"/>
          <w:numId w:val="0"/>
        </w:numPr>
        <w:ind w:left="709"/>
      </w:pPr>
      <w:r w:rsidRPr="008B6B2F">
        <w:t xml:space="preserve">Kontaktními osobami </w:t>
      </w:r>
      <w:r>
        <w:t>pro technické otázky</w:t>
      </w:r>
      <w:r w:rsidRPr="008B6B2F">
        <w:t xml:space="preserve"> jsou osoby, které </w:t>
      </w:r>
      <w:r>
        <w:t>mohou</w:t>
      </w:r>
      <w:r w:rsidRPr="008B6B2F">
        <w:t xml:space="preserve"> jednat v záležitostech technických, vést jednání technického charakteru, poskytovat stanoviska v technických otázkách a podepisovat P</w:t>
      </w:r>
      <w:r>
        <w:t>ředávací a Akceptační protokoly;</w:t>
      </w:r>
    </w:p>
    <w:p w14:paraId="2B1120ED" w14:textId="77777777" w:rsidR="00C32DD3" w:rsidRDefault="00C32DD3" w:rsidP="00E0461D">
      <w:pPr>
        <w:pStyle w:val="Clanek11"/>
        <w:numPr>
          <w:ilvl w:val="0"/>
          <w:numId w:val="0"/>
        </w:numPr>
        <w:ind w:left="709"/>
      </w:pPr>
      <w:r w:rsidRPr="008B6B2F">
        <w:t xml:space="preserve">Kontaktními osobami </w:t>
      </w:r>
      <w:r>
        <w:t>pro obchodní otázky</w:t>
      </w:r>
      <w:r w:rsidRPr="008B6B2F">
        <w:t xml:space="preserve"> jsou osoby, které </w:t>
      </w:r>
      <w:r>
        <w:t>mohou</w:t>
      </w:r>
      <w:r w:rsidRPr="008B6B2F">
        <w:t xml:space="preserve"> vést jednání a připravovat dokumenty vedoucí ke změně S</w:t>
      </w:r>
      <w:r>
        <w:t>ervisní s</w:t>
      </w:r>
      <w:r w:rsidRPr="008B6B2F">
        <w:t>mlouvy</w:t>
      </w:r>
      <w:r>
        <w:t>,</w:t>
      </w:r>
      <w:r w:rsidRPr="008B6B2F">
        <w:t xml:space="preserve"> vést s druhou </w:t>
      </w:r>
      <w:r>
        <w:t>S</w:t>
      </w:r>
      <w:r w:rsidRPr="008B6B2F">
        <w:t>tranou jednání obchodního charakteru</w:t>
      </w:r>
      <w:r>
        <w:t xml:space="preserve"> a</w:t>
      </w:r>
      <w:r w:rsidRPr="008B6B2F">
        <w:t xml:space="preserve"> za Objednatele udělovat souhlas se změnou </w:t>
      </w:r>
      <w:r>
        <w:t xml:space="preserve">Poddodavatelů a </w:t>
      </w:r>
      <w:r w:rsidRPr="008B6B2F">
        <w:t xml:space="preserve">členů v Realizačním týmu </w:t>
      </w:r>
      <w:r>
        <w:t>Poskytova</w:t>
      </w:r>
      <w:r w:rsidRPr="008B6B2F">
        <w:t>tele</w:t>
      </w:r>
      <w:r>
        <w:t>;</w:t>
      </w:r>
      <w:r w:rsidRPr="008B6B2F">
        <w:t xml:space="preserve"> </w:t>
      </w:r>
    </w:p>
    <w:p w14:paraId="06074A12" w14:textId="40A6A065" w:rsidR="00C32DD3" w:rsidRPr="00727488" w:rsidRDefault="00C32DD3" w:rsidP="00E0461D">
      <w:pPr>
        <w:pStyle w:val="Clanek11"/>
        <w:numPr>
          <w:ilvl w:val="0"/>
          <w:numId w:val="0"/>
        </w:numPr>
        <w:ind w:left="709"/>
      </w:pPr>
      <w:r>
        <w:t>Právní jednání,</w:t>
      </w:r>
      <w:r w:rsidRPr="00D816D0">
        <w:t xml:space="preserve"> </w:t>
      </w:r>
      <w:r>
        <w:t xml:space="preserve">která mohou činit </w:t>
      </w:r>
      <w:r w:rsidRPr="00D816D0">
        <w:t>Kontaktní osoby pro</w:t>
      </w:r>
      <w:r>
        <w:t xml:space="preserve"> technické otázky</w:t>
      </w:r>
      <w:r w:rsidRPr="00D816D0">
        <w:t xml:space="preserve">, mohou činit také Kontaktní osoby pro </w:t>
      </w:r>
      <w:r>
        <w:t>obchodní otázky</w:t>
      </w:r>
      <w:r w:rsidRPr="00D816D0">
        <w:t>, a jednání, které mohou činit Kontaktní osoby, m</w:t>
      </w:r>
      <w:r w:rsidR="00727488">
        <w:t>ůže</w:t>
      </w:r>
      <w:r w:rsidRPr="00D816D0">
        <w:t xml:space="preserve"> činit </w:t>
      </w:r>
      <w:r w:rsidR="00727488">
        <w:t xml:space="preserve">u </w:t>
      </w:r>
      <w:r>
        <w:t>Objednatele</w:t>
      </w:r>
      <w:r w:rsidR="00727488">
        <w:t xml:space="preserve"> také</w:t>
      </w:r>
      <w:r>
        <w:t xml:space="preserve"> </w:t>
      </w:r>
      <w:r w:rsidR="00727488">
        <w:t>starosta</w:t>
      </w:r>
      <w:r>
        <w:t>, u Poskytovatele jeho statutární orgán nebo člen statutárního orgánu</w:t>
      </w:r>
      <w:r w:rsidRPr="00D816D0">
        <w:t xml:space="preserve">. Pokud bude jakékoliv jednání učiněno, schváleno, uskutečněno nebo přijato jinou osobou než osobou oprávněnou dle </w:t>
      </w:r>
      <w:r w:rsidRPr="00A6465C">
        <w:t xml:space="preserve">této </w:t>
      </w:r>
      <w:r w:rsidRPr="00A6465C">
        <w:rPr>
          <w:b/>
          <w:szCs w:val="22"/>
        </w:rPr>
        <w:t>Přílohy č. 3</w:t>
      </w:r>
      <w:r w:rsidRPr="00A6465C">
        <w:rPr>
          <w:szCs w:val="22"/>
        </w:rPr>
        <w:t xml:space="preserve"> [</w:t>
      </w:r>
      <w:r w:rsidRPr="00A6465C">
        <w:rPr>
          <w:i/>
          <w:szCs w:val="22"/>
        </w:rPr>
        <w:t>Realizační</w:t>
      </w:r>
      <w:r w:rsidRPr="00D816D0">
        <w:rPr>
          <w:i/>
          <w:szCs w:val="22"/>
        </w:rPr>
        <w:t xml:space="preserve"> tým a Kontaktní osoby</w:t>
      </w:r>
      <w:r w:rsidRPr="00D816D0">
        <w:rPr>
          <w:szCs w:val="22"/>
        </w:rPr>
        <w:t>]</w:t>
      </w:r>
      <w:r>
        <w:t xml:space="preserve"> nebo aprobačního řádu Objednatele,</w:t>
      </w:r>
      <w:r w:rsidRPr="00D816D0">
        <w:t xml:space="preserve"> nepřihlíží se k němu. </w:t>
      </w:r>
    </w:p>
    <w:p w14:paraId="0E255348" w14:textId="77777777" w:rsidR="00C32DD3" w:rsidRDefault="00C32DD3" w:rsidP="00727488">
      <w:pPr>
        <w:pStyle w:val="Claneka"/>
        <w:widowControl/>
        <w:numPr>
          <w:ilvl w:val="0"/>
          <w:numId w:val="0"/>
        </w:numPr>
        <w:rPr>
          <w:sz w:val="28"/>
          <w:szCs w:val="28"/>
          <w:u w:val="single"/>
        </w:rPr>
      </w:pPr>
    </w:p>
    <w:p w14:paraId="69CD9F73" w14:textId="77777777" w:rsidR="00301BBB" w:rsidRDefault="00301BBB" w:rsidP="00727488">
      <w:pPr>
        <w:pStyle w:val="Claneka"/>
        <w:widowControl/>
        <w:numPr>
          <w:ilvl w:val="0"/>
          <w:numId w:val="0"/>
        </w:numPr>
        <w:rPr>
          <w:sz w:val="28"/>
          <w:szCs w:val="28"/>
          <w:u w:val="single"/>
        </w:rPr>
      </w:pPr>
    </w:p>
    <w:p w14:paraId="6EF94C13" w14:textId="77777777" w:rsidR="00301BBB" w:rsidRDefault="00301BBB" w:rsidP="00727488">
      <w:pPr>
        <w:pStyle w:val="Claneka"/>
        <w:widowControl/>
        <w:numPr>
          <w:ilvl w:val="0"/>
          <w:numId w:val="0"/>
        </w:numPr>
        <w:rPr>
          <w:sz w:val="28"/>
          <w:szCs w:val="28"/>
          <w:u w:val="single"/>
        </w:rPr>
      </w:pPr>
    </w:p>
    <w:p w14:paraId="2C0F8813" w14:textId="77777777" w:rsidR="00301BBB" w:rsidRDefault="00301BBB" w:rsidP="00727488">
      <w:pPr>
        <w:pStyle w:val="Claneka"/>
        <w:widowControl/>
        <w:numPr>
          <w:ilvl w:val="0"/>
          <w:numId w:val="0"/>
        </w:numPr>
        <w:rPr>
          <w:sz w:val="28"/>
          <w:szCs w:val="28"/>
          <w:u w:val="single"/>
        </w:rPr>
      </w:pPr>
    </w:p>
    <w:p w14:paraId="474271FA" w14:textId="77777777" w:rsidR="00301BBB" w:rsidRDefault="00301BBB" w:rsidP="00727488">
      <w:pPr>
        <w:pStyle w:val="Claneka"/>
        <w:widowControl/>
        <w:numPr>
          <w:ilvl w:val="0"/>
          <w:numId w:val="0"/>
        </w:numPr>
        <w:rPr>
          <w:sz w:val="28"/>
          <w:szCs w:val="28"/>
          <w:u w:val="single"/>
        </w:rPr>
      </w:pPr>
    </w:p>
    <w:p w14:paraId="4554DD83" w14:textId="77777777" w:rsidR="00301BBB" w:rsidRDefault="00301BBB" w:rsidP="00727488">
      <w:pPr>
        <w:pStyle w:val="Claneka"/>
        <w:widowControl/>
        <w:numPr>
          <w:ilvl w:val="0"/>
          <w:numId w:val="0"/>
        </w:numPr>
        <w:rPr>
          <w:sz w:val="28"/>
          <w:szCs w:val="28"/>
          <w:u w:val="single"/>
        </w:rPr>
      </w:pPr>
    </w:p>
    <w:p w14:paraId="435531DB" w14:textId="77777777" w:rsidR="00301BBB" w:rsidRDefault="00301BBB" w:rsidP="00727488">
      <w:pPr>
        <w:pStyle w:val="Claneka"/>
        <w:widowControl/>
        <w:numPr>
          <w:ilvl w:val="0"/>
          <w:numId w:val="0"/>
        </w:numPr>
        <w:rPr>
          <w:sz w:val="28"/>
          <w:szCs w:val="28"/>
          <w:u w:val="single"/>
        </w:rPr>
      </w:pPr>
    </w:p>
    <w:p w14:paraId="211F7C85" w14:textId="77777777" w:rsidR="00E73EB6" w:rsidRDefault="00E73EB6" w:rsidP="00727488">
      <w:pPr>
        <w:pStyle w:val="Claneka"/>
        <w:widowControl/>
        <w:numPr>
          <w:ilvl w:val="0"/>
          <w:numId w:val="0"/>
        </w:numPr>
        <w:rPr>
          <w:sz w:val="28"/>
          <w:szCs w:val="28"/>
          <w:u w:val="single"/>
        </w:rPr>
      </w:pPr>
    </w:p>
    <w:p w14:paraId="58410AF0" w14:textId="0CB2FBA7" w:rsidR="00663E62" w:rsidRDefault="00663E62" w:rsidP="00A6465C">
      <w:pPr>
        <w:pStyle w:val="Claneka"/>
        <w:widowControl/>
        <w:numPr>
          <w:ilvl w:val="0"/>
          <w:numId w:val="0"/>
        </w:numPr>
        <w:rPr>
          <w:sz w:val="28"/>
          <w:szCs w:val="28"/>
          <w:u w:val="single"/>
        </w:rPr>
      </w:pPr>
      <w:r w:rsidRPr="00C32DD3">
        <w:rPr>
          <w:sz w:val="28"/>
          <w:szCs w:val="28"/>
          <w:u w:val="single"/>
        </w:rPr>
        <w:t xml:space="preserve">Příloha č. </w:t>
      </w:r>
      <w:r w:rsidR="003F4AFF">
        <w:rPr>
          <w:sz w:val="28"/>
          <w:szCs w:val="28"/>
          <w:u w:val="single"/>
        </w:rPr>
        <w:t>4</w:t>
      </w:r>
      <w:r w:rsidRPr="00C32DD3">
        <w:rPr>
          <w:sz w:val="28"/>
          <w:szCs w:val="28"/>
          <w:u w:val="single"/>
        </w:rPr>
        <w:t xml:space="preserve"> – Poddodavatelé</w:t>
      </w:r>
    </w:p>
    <w:p w14:paraId="533F657D" w14:textId="77777777" w:rsidR="00A97786" w:rsidRDefault="00A97786" w:rsidP="00C32DD3">
      <w:pPr>
        <w:pStyle w:val="Claneka"/>
        <w:widowControl/>
        <w:numPr>
          <w:ilvl w:val="0"/>
          <w:numId w:val="0"/>
        </w:numPr>
        <w:ind w:left="993" w:hanging="993"/>
        <w:rPr>
          <w:sz w:val="28"/>
          <w:szCs w:val="28"/>
          <w:u w:val="single"/>
        </w:rPr>
      </w:pPr>
    </w:p>
    <w:p w14:paraId="520F5BEF" w14:textId="77777777" w:rsidR="00F60F5D" w:rsidRPr="000C2CFB" w:rsidRDefault="00F60F5D" w:rsidP="00F60F5D">
      <w:pPr>
        <w:ind w:left="283"/>
        <w:jc w:val="both"/>
        <w:rPr>
          <w:rFonts w:ascii="Times New Roman" w:hAnsi="Times New Roman"/>
        </w:rPr>
      </w:pPr>
      <w:r w:rsidRPr="000C2CFB">
        <w:rPr>
          <w:rFonts w:ascii="Times New Roman" w:hAnsi="Times New Roman"/>
          <w:highlight w:val="green"/>
        </w:rPr>
        <w:t>Zhotovitel realizuje Dílo sám.</w:t>
      </w:r>
      <w:r w:rsidRPr="000C2CFB">
        <w:rPr>
          <w:rFonts w:ascii="Times New Roman" w:hAnsi="Times New Roman"/>
        </w:rPr>
        <w:t xml:space="preserve"> </w:t>
      </w:r>
    </w:p>
    <w:p w14:paraId="3246CE1F" w14:textId="77777777" w:rsidR="00F60F5D" w:rsidRPr="000C2CFB" w:rsidRDefault="00F60F5D" w:rsidP="00F60F5D">
      <w:pPr>
        <w:ind w:left="283"/>
        <w:jc w:val="both"/>
        <w:rPr>
          <w:rFonts w:ascii="Times New Roman" w:hAnsi="Times New Roman"/>
          <w:highlight w:val="green"/>
        </w:rPr>
      </w:pPr>
      <w:r w:rsidRPr="000C2CFB">
        <w:rPr>
          <w:rFonts w:ascii="Times New Roman" w:hAnsi="Times New Roman"/>
          <w:highlight w:val="green"/>
        </w:rPr>
        <w:t xml:space="preserve">/ </w:t>
      </w:r>
    </w:p>
    <w:p w14:paraId="615E3D1F" w14:textId="77777777" w:rsidR="00F60F5D" w:rsidRPr="000C2CFB" w:rsidRDefault="00F60F5D" w:rsidP="00F60F5D">
      <w:pPr>
        <w:ind w:left="283"/>
        <w:jc w:val="both"/>
        <w:rPr>
          <w:rFonts w:ascii="Times New Roman" w:hAnsi="Times New Roman"/>
        </w:rPr>
      </w:pPr>
      <w:r w:rsidRPr="000C2CFB">
        <w:rPr>
          <w:rFonts w:ascii="Times New Roman" w:hAnsi="Times New Roman"/>
          <w:highlight w:val="green"/>
        </w:rPr>
        <w:t>Zhotovitel realizuje Dílo prostřednictvím následujících Poddodavatelů:</w:t>
      </w:r>
    </w:p>
    <w:p w14:paraId="775BC180" w14:textId="77777777" w:rsidR="00F60F5D" w:rsidRPr="000C2CFB" w:rsidRDefault="00F60F5D" w:rsidP="00F60F5D">
      <w:pPr>
        <w:ind w:left="283"/>
        <w:jc w:val="both"/>
        <w:rPr>
          <w:rFonts w:ascii="Times New Roman" w:hAnsi="Times New Roman"/>
        </w:rPr>
      </w:pPr>
    </w:p>
    <w:tbl>
      <w:tblPr>
        <w:tblStyle w:val="Mkatabulky"/>
        <w:tblW w:w="8221" w:type="dxa"/>
        <w:jc w:val="center"/>
        <w:tblLayout w:type="fixed"/>
        <w:tblLook w:val="0600" w:firstRow="0" w:lastRow="0" w:firstColumn="0" w:lastColumn="0" w:noHBand="1" w:noVBand="1"/>
      </w:tblPr>
      <w:tblGrid>
        <w:gridCol w:w="2689"/>
        <w:gridCol w:w="5532"/>
      </w:tblGrid>
      <w:tr w:rsidR="00F60F5D" w:rsidRPr="000C2CFB" w14:paraId="2C8AF44D" w14:textId="77777777" w:rsidTr="003A5E53">
        <w:trPr>
          <w:trHeight w:val="420"/>
          <w:jc w:val="center"/>
        </w:trPr>
        <w:tc>
          <w:tcPr>
            <w:tcW w:w="8221" w:type="dxa"/>
            <w:gridSpan w:val="2"/>
          </w:tcPr>
          <w:p w14:paraId="161B3347" w14:textId="77777777" w:rsidR="00F60F5D" w:rsidRPr="000C2CFB" w:rsidRDefault="00F60F5D" w:rsidP="003A5E53">
            <w:pPr>
              <w:widowControl w:val="0"/>
              <w:spacing w:line="240" w:lineRule="auto"/>
              <w:ind w:right="-28"/>
              <w:jc w:val="both"/>
              <w:rPr>
                <w:rFonts w:ascii="Times New Roman" w:hAnsi="Times New Roman"/>
                <w:b/>
              </w:rPr>
            </w:pPr>
            <w:r w:rsidRPr="000C2CFB">
              <w:rPr>
                <w:rFonts w:ascii="Times New Roman" w:hAnsi="Times New Roman"/>
                <w:b/>
              </w:rPr>
              <w:t>[</w:t>
            </w:r>
            <w:r w:rsidRPr="000C2CFB">
              <w:rPr>
                <w:rFonts w:ascii="Times New Roman" w:hAnsi="Times New Roman"/>
                <w:b/>
                <w:highlight w:val="green"/>
              </w:rPr>
              <w:t>OBCHODNÍ FIRMA – NÁZEV, IČO, SÍDLO – DOPLNÍ DODAVATEL</w:t>
            </w:r>
            <w:r w:rsidRPr="000C2CFB">
              <w:rPr>
                <w:rFonts w:ascii="Times New Roman" w:hAnsi="Times New Roman"/>
                <w:b/>
              </w:rPr>
              <w:t>]</w:t>
            </w:r>
          </w:p>
        </w:tc>
      </w:tr>
      <w:tr w:rsidR="00F60F5D" w:rsidRPr="000C2CFB" w14:paraId="6B0C968F" w14:textId="77777777" w:rsidTr="00B23CDD">
        <w:trPr>
          <w:jc w:val="center"/>
        </w:trPr>
        <w:tc>
          <w:tcPr>
            <w:tcW w:w="2689" w:type="dxa"/>
          </w:tcPr>
          <w:p w14:paraId="69CAE8B7" w14:textId="29567D3D" w:rsidR="00F60F5D" w:rsidRPr="000C2CFB" w:rsidRDefault="00F60F5D" w:rsidP="003A5E53">
            <w:pPr>
              <w:widowControl w:val="0"/>
              <w:spacing w:line="240" w:lineRule="auto"/>
              <w:ind w:right="-28"/>
              <w:jc w:val="both"/>
              <w:rPr>
                <w:rFonts w:ascii="Times New Roman" w:hAnsi="Times New Roman"/>
              </w:rPr>
            </w:pPr>
            <w:r w:rsidRPr="000C2CFB">
              <w:rPr>
                <w:rFonts w:ascii="Times New Roman" w:hAnsi="Times New Roman"/>
                <w:b/>
              </w:rPr>
              <w:t>Stručný popis plnění a činností</w:t>
            </w:r>
            <w:r>
              <w:rPr>
                <w:rFonts w:ascii="Times New Roman" w:hAnsi="Times New Roman"/>
                <w:b/>
              </w:rPr>
              <w:t xml:space="preserve"> </w:t>
            </w:r>
            <w:r w:rsidRPr="00F60F5D">
              <w:rPr>
                <w:rFonts w:ascii="Times New Roman" w:hAnsi="Times New Roman"/>
                <w:b/>
              </w:rPr>
              <w:t>poskytovaných prostřednictvím Poddodavatele ve finančním procentuálním vyjádření ve vztahu k Ceně.</w:t>
            </w:r>
          </w:p>
        </w:tc>
        <w:tc>
          <w:tcPr>
            <w:tcW w:w="5532" w:type="dxa"/>
          </w:tcPr>
          <w:p w14:paraId="284E9DE8" w14:textId="6379F89B" w:rsidR="00F60F5D" w:rsidRPr="000C2CFB" w:rsidRDefault="00F60F5D" w:rsidP="00F60F5D">
            <w:pPr>
              <w:widowControl w:val="0"/>
              <w:tabs>
                <w:tab w:val="center" w:pos="2740"/>
              </w:tabs>
              <w:spacing w:line="240" w:lineRule="auto"/>
              <w:ind w:right="-28"/>
              <w:jc w:val="both"/>
              <w:rPr>
                <w:rFonts w:ascii="Times New Roman" w:hAnsi="Times New Roman"/>
              </w:rPr>
            </w:pPr>
            <w:r w:rsidRPr="00FF3258">
              <w:rPr>
                <w:lang w:val="en-US"/>
              </w:rPr>
              <w:t>[</w:t>
            </w:r>
            <w:r w:rsidRPr="00FF3258">
              <w:rPr>
                <w:highlight w:val="green"/>
              </w:rPr>
              <w:t xml:space="preserve">DOPLNÍ </w:t>
            </w:r>
            <w:r w:rsidRPr="00FF3258">
              <w:rPr>
                <w:highlight w:val="green"/>
                <w:lang w:val="en-US"/>
              </w:rPr>
              <w:t>DODAVATEL</w:t>
            </w:r>
            <w:r w:rsidRPr="00FF3258">
              <w:rPr>
                <w:lang w:val="en-US"/>
              </w:rPr>
              <w:t xml:space="preserve">] </w:t>
            </w:r>
            <w:r w:rsidRPr="00FF3258">
              <w:t>%</w:t>
            </w:r>
          </w:p>
        </w:tc>
      </w:tr>
      <w:tr w:rsidR="00F60F5D" w:rsidRPr="000C2CFB" w14:paraId="29AB5A44" w14:textId="77777777" w:rsidTr="00B23CDD">
        <w:trPr>
          <w:jc w:val="center"/>
        </w:trPr>
        <w:tc>
          <w:tcPr>
            <w:tcW w:w="2689" w:type="dxa"/>
          </w:tcPr>
          <w:p w14:paraId="5CF8DE83" w14:textId="32A3AD85" w:rsidR="00F60F5D" w:rsidRPr="000C2CFB" w:rsidRDefault="00F60F5D" w:rsidP="003A5E53">
            <w:pPr>
              <w:widowControl w:val="0"/>
              <w:spacing w:line="240" w:lineRule="auto"/>
              <w:ind w:right="-28"/>
              <w:jc w:val="both"/>
              <w:rPr>
                <w:rFonts w:ascii="Times New Roman" w:hAnsi="Times New Roman"/>
              </w:rPr>
            </w:pPr>
            <w:r w:rsidRPr="00F60F5D">
              <w:rPr>
                <w:rFonts w:ascii="Times New Roman" w:hAnsi="Times New Roman"/>
                <w:b/>
              </w:rPr>
              <w:t xml:space="preserve">Stručný popis činností, které jsou prováděny Poddodavatelem.  </w:t>
            </w:r>
          </w:p>
        </w:tc>
        <w:tc>
          <w:tcPr>
            <w:tcW w:w="5532" w:type="dxa"/>
          </w:tcPr>
          <w:p w14:paraId="527D3D74" w14:textId="77777777" w:rsidR="00F60F5D" w:rsidRPr="000C2CFB" w:rsidRDefault="00F60F5D" w:rsidP="003A5E53">
            <w:pPr>
              <w:widowControl w:val="0"/>
              <w:spacing w:line="240" w:lineRule="auto"/>
              <w:ind w:right="-28"/>
              <w:jc w:val="both"/>
              <w:rPr>
                <w:rFonts w:ascii="Times New Roman" w:hAnsi="Times New Roman"/>
              </w:rPr>
            </w:pPr>
            <w:r w:rsidRPr="000C2CFB">
              <w:rPr>
                <w:rFonts w:ascii="Times New Roman" w:hAnsi="Times New Roman"/>
              </w:rPr>
              <w:t>[</w:t>
            </w:r>
            <w:r w:rsidRPr="000C2CFB">
              <w:rPr>
                <w:rFonts w:ascii="Times New Roman" w:hAnsi="Times New Roman"/>
                <w:highlight w:val="green"/>
              </w:rPr>
              <w:t>DOPLNÍ DODAVATEL</w:t>
            </w:r>
            <w:r w:rsidRPr="000C2CFB">
              <w:rPr>
                <w:rFonts w:ascii="Times New Roman" w:hAnsi="Times New Roman"/>
              </w:rPr>
              <w:t>]</w:t>
            </w:r>
          </w:p>
        </w:tc>
      </w:tr>
    </w:tbl>
    <w:p w14:paraId="2DB2B55A" w14:textId="77777777" w:rsidR="00F60F5D" w:rsidRPr="000C2CFB" w:rsidRDefault="00F60F5D" w:rsidP="00F60F5D">
      <w:pPr>
        <w:jc w:val="both"/>
        <w:rPr>
          <w:rFonts w:ascii="Times New Roman" w:hAnsi="Times New Roman"/>
        </w:rPr>
      </w:pPr>
      <w:bookmarkStart w:id="1129" w:name="_c10fpzzowsq" w:colFirst="0" w:colLast="0"/>
      <w:bookmarkEnd w:id="1129"/>
    </w:p>
    <w:p w14:paraId="3BE3FE95" w14:textId="77777777" w:rsidR="00F60F5D" w:rsidRPr="000C2CFB" w:rsidRDefault="00F60F5D" w:rsidP="00F60F5D">
      <w:pPr>
        <w:ind w:left="283"/>
        <w:jc w:val="both"/>
        <w:rPr>
          <w:rFonts w:ascii="Times New Roman" w:hAnsi="Times New Roman"/>
        </w:rPr>
      </w:pPr>
      <w:r w:rsidRPr="000C2CFB">
        <w:rPr>
          <w:rFonts w:ascii="Times New Roman" w:hAnsi="Times New Roman"/>
        </w:rPr>
        <w:t>[</w:t>
      </w:r>
      <w:r w:rsidRPr="000C2CFB">
        <w:rPr>
          <w:rFonts w:ascii="Times New Roman" w:hAnsi="Times New Roman"/>
          <w:highlight w:val="green"/>
        </w:rPr>
        <w:t>Pokud Dodavatel realizuje Dílo prostřednictvím Poddodavatelů, uvede tabulku tolikrát, kolika Poddodavateli bude Dílo realizovat. Dodavatel musí uvést všechny Poddodavatele, kteří se budou podílet na realizaci Díla dle Smlouvy o dílo.]</w:t>
      </w:r>
    </w:p>
    <w:p w14:paraId="488E46A5" w14:textId="77777777" w:rsidR="00CD0B60" w:rsidRDefault="00CD0B60" w:rsidP="00C32DD3">
      <w:pPr>
        <w:pStyle w:val="Claneka"/>
        <w:widowControl/>
        <w:numPr>
          <w:ilvl w:val="0"/>
          <w:numId w:val="0"/>
        </w:numPr>
        <w:ind w:left="993" w:hanging="993"/>
        <w:rPr>
          <w:sz w:val="28"/>
          <w:szCs w:val="28"/>
          <w:u w:val="single"/>
        </w:rPr>
      </w:pPr>
    </w:p>
    <w:p w14:paraId="44EF7F62" w14:textId="77777777" w:rsidR="00CD0B60" w:rsidRDefault="00CD0B60" w:rsidP="00C32DD3">
      <w:pPr>
        <w:pStyle w:val="Claneka"/>
        <w:widowControl/>
        <w:numPr>
          <w:ilvl w:val="0"/>
          <w:numId w:val="0"/>
        </w:numPr>
        <w:ind w:left="993" w:hanging="993"/>
        <w:rPr>
          <w:sz w:val="28"/>
          <w:szCs w:val="28"/>
          <w:u w:val="single"/>
        </w:rPr>
      </w:pPr>
    </w:p>
    <w:p w14:paraId="3C143ECB" w14:textId="77777777" w:rsidR="00CD0B60" w:rsidRDefault="00CD0B60" w:rsidP="00C32DD3">
      <w:pPr>
        <w:pStyle w:val="Claneka"/>
        <w:widowControl/>
        <w:numPr>
          <w:ilvl w:val="0"/>
          <w:numId w:val="0"/>
        </w:numPr>
        <w:ind w:left="993" w:hanging="993"/>
        <w:rPr>
          <w:sz w:val="28"/>
          <w:szCs w:val="28"/>
          <w:u w:val="single"/>
        </w:rPr>
      </w:pPr>
    </w:p>
    <w:p w14:paraId="4414DE90" w14:textId="77777777" w:rsidR="00CD0B60" w:rsidRDefault="00CD0B60" w:rsidP="00C32DD3">
      <w:pPr>
        <w:pStyle w:val="Claneka"/>
        <w:widowControl/>
        <w:numPr>
          <w:ilvl w:val="0"/>
          <w:numId w:val="0"/>
        </w:numPr>
        <w:ind w:left="993" w:hanging="993"/>
        <w:rPr>
          <w:sz w:val="28"/>
          <w:szCs w:val="28"/>
          <w:u w:val="single"/>
        </w:rPr>
      </w:pPr>
    </w:p>
    <w:p w14:paraId="11C6671E" w14:textId="77777777" w:rsidR="00CD0B60" w:rsidRDefault="00CD0B60" w:rsidP="00C32DD3">
      <w:pPr>
        <w:pStyle w:val="Claneka"/>
        <w:widowControl/>
        <w:numPr>
          <w:ilvl w:val="0"/>
          <w:numId w:val="0"/>
        </w:numPr>
        <w:ind w:left="993" w:hanging="993"/>
        <w:rPr>
          <w:sz w:val="28"/>
          <w:szCs w:val="28"/>
          <w:u w:val="single"/>
        </w:rPr>
      </w:pPr>
    </w:p>
    <w:p w14:paraId="47EE22A6" w14:textId="77777777" w:rsidR="00CD0B60" w:rsidRDefault="00CD0B60" w:rsidP="00C32DD3">
      <w:pPr>
        <w:pStyle w:val="Claneka"/>
        <w:widowControl/>
        <w:numPr>
          <w:ilvl w:val="0"/>
          <w:numId w:val="0"/>
        </w:numPr>
        <w:ind w:left="993" w:hanging="993"/>
        <w:rPr>
          <w:sz w:val="28"/>
          <w:szCs w:val="28"/>
          <w:u w:val="single"/>
        </w:rPr>
      </w:pPr>
    </w:p>
    <w:p w14:paraId="366A78A7" w14:textId="77777777" w:rsidR="00CD0B60" w:rsidRDefault="00CD0B60" w:rsidP="00C32DD3">
      <w:pPr>
        <w:pStyle w:val="Claneka"/>
        <w:widowControl/>
        <w:numPr>
          <w:ilvl w:val="0"/>
          <w:numId w:val="0"/>
        </w:numPr>
        <w:ind w:left="993" w:hanging="993"/>
        <w:rPr>
          <w:sz w:val="28"/>
          <w:szCs w:val="28"/>
          <w:u w:val="single"/>
        </w:rPr>
      </w:pPr>
    </w:p>
    <w:p w14:paraId="70AC836B" w14:textId="77777777" w:rsidR="00CD0B60" w:rsidRDefault="00CD0B60" w:rsidP="00C32DD3">
      <w:pPr>
        <w:pStyle w:val="Claneka"/>
        <w:widowControl/>
        <w:numPr>
          <w:ilvl w:val="0"/>
          <w:numId w:val="0"/>
        </w:numPr>
        <w:ind w:left="993" w:hanging="993"/>
        <w:rPr>
          <w:sz w:val="28"/>
          <w:szCs w:val="28"/>
          <w:u w:val="single"/>
        </w:rPr>
      </w:pPr>
    </w:p>
    <w:p w14:paraId="5150365C" w14:textId="77777777" w:rsidR="00CD0B60" w:rsidRDefault="00CD0B60" w:rsidP="00C32DD3">
      <w:pPr>
        <w:pStyle w:val="Claneka"/>
        <w:widowControl/>
        <w:numPr>
          <w:ilvl w:val="0"/>
          <w:numId w:val="0"/>
        </w:numPr>
        <w:ind w:left="993" w:hanging="993"/>
        <w:rPr>
          <w:sz w:val="28"/>
          <w:szCs w:val="28"/>
          <w:u w:val="single"/>
        </w:rPr>
      </w:pPr>
    </w:p>
    <w:p w14:paraId="448EB954" w14:textId="77777777" w:rsidR="00CD0B60" w:rsidRDefault="00CD0B60" w:rsidP="00C32DD3">
      <w:pPr>
        <w:pStyle w:val="Claneka"/>
        <w:widowControl/>
        <w:numPr>
          <w:ilvl w:val="0"/>
          <w:numId w:val="0"/>
        </w:numPr>
        <w:ind w:left="993" w:hanging="993"/>
        <w:rPr>
          <w:sz w:val="28"/>
          <w:szCs w:val="28"/>
          <w:u w:val="single"/>
        </w:rPr>
      </w:pPr>
    </w:p>
    <w:p w14:paraId="71B69B95" w14:textId="77777777" w:rsidR="00CD0B60" w:rsidRDefault="00CD0B60" w:rsidP="00C32DD3">
      <w:pPr>
        <w:pStyle w:val="Claneka"/>
        <w:widowControl/>
        <w:numPr>
          <w:ilvl w:val="0"/>
          <w:numId w:val="0"/>
        </w:numPr>
        <w:ind w:left="993" w:hanging="993"/>
        <w:rPr>
          <w:sz w:val="28"/>
          <w:szCs w:val="28"/>
          <w:u w:val="single"/>
        </w:rPr>
      </w:pPr>
    </w:p>
    <w:p w14:paraId="6B8C4427" w14:textId="77777777" w:rsidR="00B058F1" w:rsidRDefault="00B058F1" w:rsidP="00C32DD3">
      <w:pPr>
        <w:pStyle w:val="Claneka"/>
        <w:widowControl/>
        <w:numPr>
          <w:ilvl w:val="0"/>
          <w:numId w:val="0"/>
        </w:numPr>
        <w:ind w:left="993" w:hanging="993"/>
        <w:rPr>
          <w:sz w:val="28"/>
          <w:szCs w:val="28"/>
          <w:u w:val="single"/>
        </w:rPr>
      </w:pPr>
    </w:p>
    <w:p w14:paraId="74079C1B" w14:textId="77777777" w:rsidR="00CD0B60" w:rsidRDefault="00CD0B60" w:rsidP="00C32DD3">
      <w:pPr>
        <w:pStyle w:val="Claneka"/>
        <w:widowControl/>
        <w:numPr>
          <w:ilvl w:val="0"/>
          <w:numId w:val="0"/>
        </w:numPr>
        <w:ind w:left="993" w:hanging="993"/>
        <w:rPr>
          <w:sz w:val="28"/>
          <w:szCs w:val="28"/>
          <w:u w:val="single"/>
        </w:rPr>
      </w:pPr>
    </w:p>
    <w:p w14:paraId="455BAB84" w14:textId="69116AFC" w:rsidR="00A97786" w:rsidRDefault="00663E62" w:rsidP="00161B8F">
      <w:pPr>
        <w:pStyle w:val="Claneka"/>
        <w:widowControl/>
        <w:numPr>
          <w:ilvl w:val="0"/>
          <w:numId w:val="0"/>
        </w:numPr>
        <w:rPr>
          <w:sz w:val="28"/>
          <w:szCs w:val="28"/>
          <w:u w:val="single"/>
        </w:rPr>
      </w:pPr>
      <w:r w:rsidRPr="00C32DD3">
        <w:rPr>
          <w:sz w:val="28"/>
          <w:szCs w:val="28"/>
          <w:u w:val="single"/>
        </w:rPr>
        <w:t xml:space="preserve">Příloha č. </w:t>
      </w:r>
      <w:r w:rsidR="005200AA">
        <w:rPr>
          <w:sz w:val="28"/>
          <w:szCs w:val="28"/>
          <w:u w:val="single"/>
        </w:rPr>
        <w:t>5</w:t>
      </w:r>
      <w:r w:rsidRPr="00C32DD3">
        <w:rPr>
          <w:sz w:val="28"/>
          <w:szCs w:val="28"/>
          <w:u w:val="single"/>
        </w:rPr>
        <w:t xml:space="preserve"> – Ochrana osobních údajů </w:t>
      </w:r>
    </w:p>
    <w:p w14:paraId="63B378A6" w14:textId="77777777" w:rsidR="000E0626" w:rsidRPr="005942DB" w:rsidRDefault="000E0626" w:rsidP="00DE620E">
      <w:pPr>
        <w:pStyle w:val="Nadpis1"/>
        <w:numPr>
          <w:ilvl w:val="0"/>
          <w:numId w:val="25"/>
        </w:numPr>
      </w:pPr>
      <w:r w:rsidRPr="005942DB">
        <w:t>Úvodní ustanovení</w:t>
      </w:r>
    </w:p>
    <w:p w14:paraId="772857FC" w14:textId="77777777" w:rsidR="000E0626" w:rsidRPr="0050488A" w:rsidRDefault="000E0626" w:rsidP="00E0461D">
      <w:pPr>
        <w:pStyle w:val="Clanek11"/>
        <w:numPr>
          <w:ilvl w:val="0"/>
          <w:numId w:val="0"/>
        </w:numPr>
        <w:ind w:left="709"/>
        <w:rPr>
          <w:rFonts w:cs="Times New Roman"/>
          <w:szCs w:val="22"/>
        </w:rPr>
      </w:pPr>
      <w:r>
        <w:rPr>
          <w:rFonts w:cs="Times New Roman"/>
          <w:szCs w:val="22"/>
        </w:rPr>
        <w:t xml:space="preserve">V rámci plnění Smlouvy </w:t>
      </w:r>
      <w:r w:rsidRPr="00C50D21">
        <w:t>může docházet ke</w:t>
      </w:r>
      <w:r>
        <w:t> </w:t>
      </w:r>
      <w:r w:rsidRPr="00C50D21">
        <w:t xml:space="preserve">zpracování </w:t>
      </w:r>
      <w:r>
        <w:t>O</w:t>
      </w:r>
      <w:r w:rsidRPr="00C50D21">
        <w:t xml:space="preserve">sobních údajů </w:t>
      </w:r>
      <w:r>
        <w:t>Zhotovitelem</w:t>
      </w:r>
      <w:r w:rsidRPr="00C50D21">
        <w:t xml:space="preserve"> pro</w:t>
      </w:r>
      <w:r>
        <w:t xml:space="preserve"> Objednatele </w:t>
      </w:r>
      <w:r w:rsidRPr="00C50D21">
        <w:t xml:space="preserve">ve smyslu </w:t>
      </w:r>
      <w:r>
        <w:t xml:space="preserve">článku 4 bodu 2) nařízení </w:t>
      </w:r>
      <w:r w:rsidRPr="001241F1">
        <w:t xml:space="preserve">Evropského parlamentu a Rady (EU) 2016/679 o ochraně fyzických osob v souvislosti se zpracováním osobních údajů a o volném pohybu těchto údajů a o zrušení směrnice 95/46/ES (obecné nařízení o ochraně osobních údajů), </w:t>
      </w:r>
      <w:r>
        <w:t>(„</w:t>
      </w:r>
      <w:r w:rsidRPr="004E785A">
        <w:rPr>
          <w:b/>
        </w:rPr>
        <w:t>Nařízení</w:t>
      </w:r>
      <w:r>
        <w:t>“)</w:t>
      </w:r>
      <w:r w:rsidRPr="00C50D21">
        <w:t>.</w:t>
      </w:r>
    </w:p>
    <w:p w14:paraId="61C45D06" w14:textId="56D30BC7" w:rsidR="000E0626" w:rsidRPr="00C50D21" w:rsidRDefault="000E0626" w:rsidP="00E0461D">
      <w:pPr>
        <w:pStyle w:val="Clanek11"/>
        <w:numPr>
          <w:ilvl w:val="0"/>
          <w:numId w:val="0"/>
        </w:numPr>
        <w:ind w:left="709"/>
      </w:pPr>
      <w:r w:rsidRPr="00C50D21">
        <w:t xml:space="preserve">Na základě </w:t>
      </w:r>
      <w:r>
        <w:t>článku 28 Nařízení</w:t>
      </w:r>
      <w:r w:rsidRPr="00C50D21">
        <w:t xml:space="preserve"> je </w:t>
      </w:r>
      <w:r>
        <w:t>Objednatel</w:t>
      </w:r>
      <w:r w:rsidRPr="00C50D21">
        <w:t xml:space="preserve"> povinen uzavřít se </w:t>
      </w:r>
      <w:r>
        <w:t>Zhotovitelem</w:t>
      </w:r>
      <w:r w:rsidRPr="00C50D21">
        <w:t xml:space="preserve"> písemnou smlouvu o zpracování </w:t>
      </w:r>
      <w:r>
        <w:t>O</w:t>
      </w:r>
      <w:r w:rsidRPr="00C50D21">
        <w:t xml:space="preserve">sobních údajů, ve které </w:t>
      </w:r>
      <w:r>
        <w:t>Zhotovitel</w:t>
      </w:r>
      <w:r w:rsidRPr="00C50D21">
        <w:t xml:space="preserve"> mimo jiné poskytne dostatečné záruky o technickém a organizačním zabezpečení ochrany </w:t>
      </w:r>
      <w:r>
        <w:t>O</w:t>
      </w:r>
      <w:r w:rsidRPr="00C50D21">
        <w:t>sobních údajů</w:t>
      </w:r>
      <w:r>
        <w:t xml:space="preserve">, přičemž Strany se rozhodly vtělit tuto písemnou smlouvu o zpracování Osobních údajů do této </w:t>
      </w:r>
      <w:r w:rsidRPr="009F33BE">
        <w:rPr>
          <w:b/>
        </w:rPr>
        <w:t xml:space="preserve">Přílohy </w:t>
      </w:r>
      <w:r>
        <w:rPr>
          <w:b/>
        </w:rPr>
        <w:t xml:space="preserve">č. </w:t>
      </w:r>
      <w:r w:rsidR="0029714A">
        <w:rPr>
          <w:b/>
        </w:rPr>
        <w:t>5</w:t>
      </w:r>
      <w:r>
        <w:t xml:space="preserve"> </w:t>
      </w:r>
      <w:r>
        <w:rPr>
          <w:rFonts w:cs="Times New Roman"/>
          <w:szCs w:val="22"/>
        </w:rPr>
        <w:t>[</w:t>
      </w:r>
      <w:r w:rsidRPr="0033356C">
        <w:rPr>
          <w:rFonts w:cs="Times New Roman"/>
          <w:i/>
          <w:szCs w:val="22"/>
        </w:rPr>
        <w:t>Ochrana Osobních údajů</w:t>
      </w:r>
      <w:r>
        <w:rPr>
          <w:rFonts w:cs="Times New Roman"/>
          <w:szCs w:val="22"/>
        </w:rPr>
        <w:t>]</w:t>
      </w:r>
      <w:r w:rsidRPr="00C50D21">
        <w:t>.</w:t>
      </w:r>
    </w:p>
    <w:p w14:paraId="4531A065" w14:textId="1760D61C" w:rsidR="000E0626" w:rsidRPr="00C50D21" w:rsidRDefault="000E0626" w:rsidP="00E0461D">
      <w:pPr>
        <w:pStyle w:val="Clanek11"/>
        <w:numPr>
          <w:ilvl w:val="0"/>
          <w:numId w:val="0"/>
        </w:numPr>
        <w:ind w:left="709"/>
      </w:pPr>
      <w:r w:rsidRPr="00C50D21">
        <w:t xml:space="preserve">Strany mají zájem na tom, aby tato </w:t>
      </w:r>
      <w:r w:rsidRPr="00643FD5">
        <w:rPr>
          <w:b/>
        </w:rPr>
        <w:t>Příloh</w:t>
      </w:r>
      <w:r>
        <w:rPr>
          <w:b/>
        </w:rPr>
        <w:t>a</w:t>
      </w:r>
      <w:r w:rsidRPr="00643FD5">
        <w:rPr>
          <w:b/>
        </w:rPr>
        <w:t xml:space="preserve"> </w:t>
      </w:r>
      <w:r>
        <w:rPr>
          <w:b/>
        </w:rPr>
        <w:t xml:space="preserve">č. </w:t>
      </w:r>
      <w:r w:rsidR="0029714A">
        <w:rPr>
          <w:b/>
        </w:rPr>
        <w:t>5</w:t>
      </w:r>
      <w:r>
        <w:t xml:space="preserve"> </w:t>
      </w:r>
      <w:r>
        <w:rPr>
          <w:rFonts w:cs="Times New Roman"/>
          <w:szCs w:val="22"/>
        </w:rPr>
        <w:t>[</w:t>
      </w:r>
      <w:r w:rsidRPr="0033356C">
        <w:rPr>
          <w:rFonts w:cs="Times New Roman"/>
          <w:i/>
          <w:szCs w:val="22"/>
        </w:rPr>
        <w:t>Ochrana Osobních údajů</w:t>
      </w:r>
      <w:r>
        <w:rPr>
          <w:rFonts w:cs="Times New Roman"/>
          <w:szCs w:val="22"/>
        </w:rPr>
        <w:t>]</w:t>
      </w:r>
      <w:r w:rsidRPr="00C50D21">
        <w:t xml:space="preserve"> </w:t>
      </w:r>
      <w:r>
        <w:t xml:space="preserve">ve spojení se Smlouvou </w:t>
      </w:r>
      <w:r w:rsidRPr="00C50D21">
        <w:t>pokrýval</w:t>
      </w:r>
      <w:r>
        <w:t>y</w:t>
      </w:r>
      <w:r w:rsidRPr="00C50D21">
        <w:t xml:space="preserve"> veškeré </w:t>
      </w:r>
      <w:r>
        <w:t>činnosti zpracování O</w:t>
      </w:r>
      <w:r w:rsidRPr="00C50D21">
        <w:t xml:space="preserve">sobních údajů, které </w:t>
      </w:r>
      <w:r>
        <w:t>Zhotovitel provádí pro Objednatele v souvislosti nebo na základě Smlouvy</w:t>
      </w:r>
      <w:r w:rsidRPr="00C50D21">
        <w:t>.</w:t>
      </w:r>
      <w:r>
        <w:t xml:space="preserve"> Účelem této </w:t>
      </w:r>
      <w:r w:rsidRPr="0073197A">
        <w:rPr>
          <w:b/>
        </w:rPr>
        <w:t>Př</w:t>
      </w:r>
      <w:r w:rsidRPr="00460BAA">
        <w:rPr>
          <w:b/>
        </w:rPr>
        <w:t xml:space="preserve">ílohy </w:t>
      </w:r>
      <w:r>
        <w:rPr>
          <w:b/>
        </w:rPr>
        <w:t>č. </w:t>
      </w:r>
      <w:r w:rsidR="0029714A">
        <w:rPr>
          <w:b/>
        </w:rPr>
        <w:t>5</w:t>
      </w:r>
      <w:r>
        <w:t xml:space="preserve"> </w:t>
      </w:r>
      <w:r>
        <w:rPr>
          <w:rFonts w:cs="Times New Roman"/>
          <w:szCs w:val="22"/>
        </w:rPr>
        <w:t>[</w:t>
      </w:r>
      <w:r w:rsidRPr="0033356C">
        <w:rPr>
          <w:rFonts w:cs="Times New Roman"/>
          <w:i/>
          <w:szCs w:val="22"/>
        </w:rPr>
        <w:t>Ochrana Osobních údajů</w:t>
      </w:r>
      <w:r>
        <w:rPr>
          <w:rFonts w:cs="Times New Roman"/>
          <w:szCs w:val="22"/>
        </w:rPr>
        <w:t xml:space="preserve">] je stanovení rozsahu povinností </w:t>
      </w:r>
      <w:r>
        <w:t>Zhotovitel</w:t>
      </w:r>
      <w:r>
        <w:rPr>
          <w:rFonts w:cs="Times New Roman"/>
          <w:szCs w:val="22"/>
        </w:rPr>
        <w:t>e souvisejících především se zajištěním ochrany Osobních údajů při jejich zpracování.</w:t>
      </w:r>
    </w:p>
    <w:p w14:paraId="1BE32E24" w14:textId="39BDC548" w:rsidR="000E0626" w:rsidRPr="0001700B" w:rsidRDefault="000E0626" w:rsidP="00E0461D">
      <w:pPr>
        <w:pStyle w:val="Clanek11"/>
        <w:numPr>
          <w:ilvl w:val="0"/>
          <w:numId w:val="0"/>
        </w:numPr>
        <w:ind w:left="709"/>
      </w:pPr>
      <w:bookmarkStart w:id="1130" w:name="_Ref448826714"/>
      <w:r>
        <w:t>Zhotovitel</w:t>
      </w:r>
      <w:r w:rsidRPr="00D83E8F">
        <w:t xml:space="preserve"> bude ve smyslu článku 4 bodu 2) Nařízení pro Objednatele zpracovávat </w:t>
      </w:r>
      <w:r>
        <w:t>Osobní</w:t>
      </w:r>
      <w:r w:rsidRPr="00D83E8F">
        <w:t xml:space="preserve"> údaje, které Objednatel</w:t>
      </w:r>
      <w:r w:rsidRPr="00BC3810">
        <w:t xml:space="preserve"> získal nebo získá jako </w:t>
      </w:r>
      <w:r w:rsidRPr="009F33BE">
        <w:rPr>
          <w:szCs w:val="22"/>
        </w:rPr>
        <w:t>zaměstnavatel, objednatel nebo nadřízený orgán v roli správce Osobních údajů svých zaměstnanců, dodavatelů</w:t>
      </w:r>
      <w:r>
        <w:rPr>
          <w:szCs w:val="22"/>
        </w:rPr>
        <w:t>,</w:t>
      </w:r>
      <w:r w:rsidRPr="009F33BE">
        <w:rPr>
          <w:szCs w:val="22"/>
        </w:rPr>
        <w:t xml:space="preserve"> spolupracovníků podřízených organizací, úřadů, </w:t>
      </w:r>
      <w:r w:rsidR="00187D45">
        <w:rPr>
          <w:szCs w:val="22"/>
        </w:rPr>
        <w:t>adresátů a odesílatelů písemností</w:t>
      </w:r>
      <w:r>
        <w:rPr>
          <w:szCs w:val="22"/>
        </w:rPr>
        <w:t xml:space="preserve"> </w:t>
      </w:r>
      <w:r w:rsidRPr="009F33BE">
        <w:rPr>
          <w:szCs w:val="22"/>
        </w:rPr>
        <w:t>a jiných subjektů</w:t>
      </w:r>
      <w:r w:rsidRPr="00D83E8F">
        <w:t xml:space="preserve"> nebo které pro Objednatele za tímto účelem získá samotný </w:t>
      </w:r>
      <w:r>
        <w:t>Zhotovitel</w:t>
      </w:r>
      <w:r w:rsidRPr="00AE3BD0">
        <w:t xml:space="preserve"> („</w:t>
      </w:r>
      <w:r>
        <w:rPr>
          <w:b/>
        </w:rPr>
        <w:t>Subjekty údajů</w:t>
      </w:r>
      <w:r w:rsidRPr="00790E9B">
        <w:t xml:space="preserve">“), a to v rámci plnění povinností </w:t>
      </w:r>
      <w:r>
        <w:t>Zhotovitele</w:t>
      </w:r>
      <w:r w:rsidRPr="007C7C77">
        <w:t xml:space="preserve"> </w:t>
      </w:r>
      <w:r w:rsidRPr="00F61E09">
        <w:t>vyplývajících z</w:t>
      </w:r>
      <w:r w:rsidRPr="00836C32">
        <w:t xml:space="preserve">e </w:t>
      </w:r>
      <w:r>
        <w:t>Smlouvy</w:t>
      </w:r>
      <w:r w:rsidRPr="0001700B">
        <w:t>.</w:t>
      </w:r>
      <w:bookmarkEnd w:id="1130"/>
    </w:p>
    <w:p w14:paraId="756DE0AF" w14:textId="77777777" w:rsidR="000E0626" w:rsidRPr="00BC3810" w:rsidRDefault="000E0626" w:rsidP="004E7EA9">
      <w:pPr>
        <w:pStyle w:val="Nadpis1"/>
        <w:numPr>
          <w:ilvl w:val="0"/>
          <w:numId w:val="0"/>
        </w:numPr>
        <w:ind w:left="360"/>
        <w:rPr>
          <w:szCs w:val="22"/>
        </w:rPr>
      </w:pPr>
      <w:r w:rsidRPr="00425667">
        <w:t xml:space="preserve">Předmět </w:t>
      </w:r>
      <w:r>
        <w:t>přílohy</w:t>
      </w:r>
    </w:p>
    <w:p w14:paraId="13518FF7" w14:textId="74A63079" w:rsidR="000E0626" w:rsidRDefault="000E0626" w:rsidP="00E0461D">
      <w:pPr>
        <w:pStyle w:val="Clanek11"/>
        <w:numPr>
          <w:ilvl w:val="0"/>
          <w:numId w:val="0"/>
        </w:numPr>
        <w:ind w:left="709"/>
      </w:pPr>
      <w:r w:rsidRPr="00C50D21">
        <w:t xml:space="preserve">Předmětem této </w:t>
      </w:r>
      <w:r w:rsidRPr="00643FD5">
        <w:rPr>
          <w:b/>
        </w:rPr>
        <w:t xml:space="preserve">Přílohy </w:t>
      </w:r>
      <w:r>
        <w:rPr>
          <w:b/>
        </w:rPr>
        <w:t xml:space="preserve">č. </w:t>
      </w:r>
      <w:r w:rsidR="0029714A">
        <w:rPr>
          <w:b/>
        </w:rPr>
        <w:t>5</w:t>
      </w:r>
      <w:r>
        <w:t xml:space="preserve"> </w:t>
      </w:r>
      <w:r>
        <w:rPr>
          <w:szCs w:val="22"/>
        </w:rPr>
        <w:t>[</w:t>
      </w:r>
      <w:r w:rsidRPr="0033356C">
        <w:rPr>
          <w:i/>
          <w:szCs w:val="22"/>
        </w:rPr>
        <w:t>Ochrana Osobních údajů</w:t>
      </w:r>
      <w:r>
        <w:rPr>
          <w:szCs w:val="22"/>
        </w:rPr>
        <w:t>]</w:t>
      </w:r>
      <w:r w:rsidRPr="00C50D21">
        <w:t xml:space="preserve"> je vymezení vzájemných práv a</w:t>
      </w:r>
      <w:r>
        <w:t> </w:t>
      </w:r>
      <w:r w:rsidRPr="00C50D21">
        <w:t>povinností Stran při zpracování Osobních údajů.</w:t>
      </w:r>
    </w:p>
    <w:p w14:paraId="3B0CA9E8" w14:textId="2D9BF229" w:rsidR="000E0626" w:rsidRDefault="000E0626" w:rsidP="00E0461D">
      <w:pPr>
        <w:pStyle w:val="Clanek11"/>
        <w:numPr>
          <w:ilvl w:val="0"/>
          <w:numId w:val="0"/>
        </w:numPr>
        <w:ind w:left="709"/>
      </w:pPr>
      <w:r w:rsidRPr="00C50D21">
        <w:t xml:space="preserve">Tato </w:t>
      </w:r>
      <w:r w:rsidRPr="00643FD5">
        <w:rPr>
          <w:b/>
        </w:rPr>
        <w:t>Příloh</w:t>
      </w:r>
      <w:r>
        <w:rPr>
          <w:b/>
        </w:rPr>
        <w:t>a</w:t>
      </w:r>
      <w:r w:rsidRPr="00643FD5">
        <w:rPr>
          <w:b/>
        </w:rPr>
        <w:t xml:space="preserve"> </w:t>
      </w:r>
      <w:r>
        <w:rPr>
          <w:b/>
        </w:rPr>
        <w:t xml:space="preserve">č. </w:t>
      </w:r>
      <w:r w:rsidR="0029714A">
        <w:rPr>
          <w:b/>
        </w:rPr>
        <w:t>5</w:t>
      </w:r>
      <w:r>
        <w:t xml:space="preserve"> </w:t>
      </w:r>
      <w:r>
        <w:rPr>
          <w:szCs w:val="22"/>
        </w:rPr>
        <w:t>[</w:t>
      </w:r>
      <w:r w:rsidRPr="0033356C">
        <w:rPr>
          <w:i/>
          <w:szCs w:val="22"/>
        </w:rPr>
        <w:t>Ochrana Osobních údajů</w:t>
      </w:r>
      <w:r>
        <w:rPr>
          <w:szCs w:val="22"/>
        </w:rPr>
        <w:t>]</w:t>
      </w:r>
      <w:r w:rsidRPr="00C50D21">
        <w:t xml:space="preserve"> dále stanoví rozsah Osobních údajů, které mají být zpracovávány, účel jejich zpracování a podmínky a záruky na straně </w:t>
      </w:r>
      <w:r>
        <w:t>Zhotovitele</w:t>
      </w:r>
      <w:r w:rsidRPr="00C50D21">
        <w:t xml:space="preserve"> ohledně zajištění technické</w:t>
      </w:r>
      <w:r>
        <w:t>ho</w:t>
      </w:r>
      <w:r w:rsidRPr="00C50D21">
        <w:t xml:space="preserve"> a</w:t>
      </w:r>
      <w:r>
        <w:t> </w:t>
      </w:r>
      <w:r w:rsidRPr="00C50D21">
        <w:t>organizační</w:t>
      </w:r>
      <w:r>
        <w:t>ho</w:t>
      </w:r>
      <w:r w:rsidRPr="00C50D21">
        <w:t xml:space="preserve"> </w:t>
      </w:r>
      <w:r>
        <w:t>za</w:t>
      </w:r>
      <w:r w:rsidRPr="00C50D21">
        <w:t>bezpeč</w:t>
      </w:r>
      <w:r>
        <w:t>ení</w:t>
      </w:r>
      <w:r w:rsidRPr="00C50D21">
        <w:t xml:space="preserve"> Osobních údajů.</w:t>
      </w:r>
    </w:p>
    <w:p w14:paraId="6FDF0571" w14:textId="09B3B273" w:rsidR="000E0626" w:rsidRDefault="000E0626" w:rsidP="00E0461D">
      <w:pPr>
        <w:pStyle w:val="Clanek11"/>
        <w:numPr>
          <w:ilvl w:val="0"/>
          <w:numId w:val="0"/>
        </w:numPr>
        <w:ind w:left="709"/>
      </w:pPr>
      <w:r>
        <w:t xml:space="preserve">Strany budou dále postupovat v souladu s touto </w:t>
      </w:r>
      <w:r w:rsidRPr="00643FD5">
        <w:rPr>
          <w:b/>
        </w:rPr>
        <w:t>Příloh</w:t>
      </w:r>
      <w:r>
        <w:rPr>
          <w:b/>
        </w:rPr>
        <w:t>ou</w:t>
      </w:r>
      <w:r w:rsidRPr="00643FD5">
        <w:rPr>
          <w:b/>
        </w:rPr>
        <w:t xml:space="preserve"> </w:t>
      </w:r>
      <w:r>
        <w:rPr>
          <w:b/>
        </w:rPr>
        <w:t xml:space="preserve">č. </w:t>
      </w:r>
      <w:r w:rsidR="0029714A">
        <w:rPr>
          <w:b/>
        </w:rPr>
        <w:t>5</w:t>
      </w:r>
      <w:r>
        <w:t xml:space="preserve"> </w:t>
      </w:r>
      <w:r>
        <w:rPr>
          <w:rFonts w:cs="Times New Roman"/>
          <w:szCs w:val="22"/>
        </w:rPr>
        <w:t>[</w:t>
      </w:r>
      <w:r w:rsidRPr="0033356C">
        <w:rPr>
          <w:rFonts w:cs="Times New Roman"/>
          <w:i/>
          <w:szCs w:val="22"/>
        </w:rPr>
        <w:t>Ochrana Osobních údajů</w:t>
      </w:r>
      <w:r>
        <w:rPr>
          <w:rFonts w:cs="Times New Roman"/>
          <w:szCs w:val="22"/>
        </w:rPr>
        <w:t xml:space="preserve">] </w:t>
      </w:r>
      <w:r>
        <w:t>za účelem splnění povinností dle Nařízení a zákona č. 110/2019</w:t>
      </w:r>
      <w:r w:rsidR="00187D45">
        <w:t xml:space="preserve"> </w:t>
      </w:r>
      <w:r>
        <w:t xml:space="preserve">Sb. o zpracování osobních údajů a z dalších platných </w:t>
      </w:r>
      <w:r w:rsidRPr="00C50D21">
        <w:t>právní</w:t>
      </w:r>
      <w:r>
        <w:t>c</w:t>
      </w:r>
      <w:r w:rsidRPr="00C50D21">
        <w:t>h předpis</w:t>
      </w:r>
      <w:r>
        <w:t>ů</w:t>
      </w:r>
      <w:r w:rsidRPr="00C50D21">
        <w:t xml:space="preserve"> </w:t>
      </w:r>
      <w:r>
        <w:t>týkajících se ochrany a zpracování osobních údajů</w:t>
      </w:r>
      <w:r w:rsidRPr="00C50D21">
        <w:t xml:space="preserve"> </w:t>
      </w:r>
      <w:r>
        <w:t>(„</w:t>
      </w:r>
      <w:r w:rsidRPr="006834EB">
        <w:rPr>
          <w:b/>
        </w:rPr>
        <w:t>Zákon o zpracování OU</w:t>
      </w:r>
      <w:r>
        <w:t>“) a zabezpečení ochrany Osobních údajů zpracovávaných Stranami.</w:t>
      </w:r>
    </w:p>
    <w:p w14:paraId="59E0A9EC" w14:textId="052B9D62" w:rsidR="000E0626" w:rsidRPr="00425667" w:rsidRDefault="000E0626" w:rsidP="004E7EA9">
      <w:pPr>
        <w:pStyle w:val="Nadpis1"/>
        <w:numPr>
          <w:ilvl w:val="0"/>
          <w:numId w:val="0"/>
        </w:numPr>
        <w:ind w:left="360"/>
      </w:pPr>
      <w:bookmarkStart w:id="1131" w:name="_Ref365879945"/>
      <w:bookmarkStart w:id="1132" w:name="_Ref394046586"/>
      <w:r w:rsidRPr="00425667">
        <w:t>Účel, rozsah a doba zpracování</w:t>
      </w:r>
      <w:bookmarkEnd w:id="1131"/>
      <w:r w:rsidRPr="00425667">
        <w:t xml:space="preserve"> </w:t>
      </w:r>
      <w:r w:rsidRPr="005942DB">
        <w:rPr>
          <w:szCs w:val="22"/>
        </w:rPr>
        <w:t>osobních</w:t>
      </w:r>
      <w:r w:rsidRPr="00425667">
        <w:t xml:space="preserve"> údajů</w:t>
      </w:r>
      <w:bookmarkEnd w:id="1132"/>
    </w:p>
    <w:p w14:paraId="1AE3B5E7" w14:textId="77777777" w:rsidR="000E0626" w:rsidRPr="005942DB" w:rsidRDefault="000E0626" w:rsidP="00E0461D">
      <w:pPr>
        <w:pStyle w:val="Clanek11"/>
        <w:numPr>
          <w:ilvl w:val="0"/>
          <w:numId w:val="0"/>
        </w:numPr>
        <w:ind w:left="709"/>
      </w:pPr>
      <w:bookmarkStart w:id="1133" w:name="_Ref393989597"/>
      <w:r w:rsidRPr="005942DB">
        <w:t xml:space="preserve">Za účelem plnění předmětu </w:t>
      </w:r>
      <w:r>
        <w:t>S</w:t>
      </w:r>
      <w:r w:rsidRPr="005942DB">
        <w:t xml:space="preserve">mlouvy </w:t>
      </w:r>
      <w:r>
        <w:t>může Zhotovitel</w:t>
      </w:r>
      <w:r w:rsidRPr="005942DB">
        <w:t xml:space="preserve"> Osobní údaje v</w:t>
      </w:r>
      <w:r>
        <w:t> </w:t>
      </w:r>
      <w:r w:rsidRPr="005942DB">
        <w:t>nezbytném rozsahu získávat, shromažďovat, zaznamenávat, uspořádat je, prohlížet, jakož s</w:t>
      </w:r>
      <w:r>
        <w:t> </w:t>
      </w:r>
      <w:r w:rsidRPr="005942DB">
        <w:t xml:space="preserve">nimi vykonávat i další operace, které jsou nezbytné k plnění předmětu </w:t>
      </w:r>
      <w:r>
        <w:t>Smlouvy</w:t>
      </w:r>
      <w:r w:rsidRPr="005942DB">
        <w:t>.</w:t>
      </w:r>
    </w:p>
    <w:bookmarkEnd w:id="1133"/>
    <w:p w14:paraId="7ADD0701" w14:textId="0C5CD54A" w:rsidR="000E0626" w:rsidRPr="005942DB" w:rsidRDefault="000E0626" w:rsidP="00E0461D">
      <w:pPr>
        <w:pStyle w:val="Clanek11"/>
        <w:numPr>
          <w:ilvl w:val="0"/>
          <w:numId w:val="0"/>
        </w:numPr>
        <w:ind w:left="709"/>
      </w:pPr>
      <w:r>
        <w:t>Zhotovitel</w:t>
      </w:r>
      <w:r w:rsidRPr="00F6087A">
        <w:t xml:space="preserve"> </w:t>
      </w:r>
      <w:r>
        <w:t xml:space="preserve">bude dle této </w:t>
      </w:r>
      <w:r w:rsidRPr="0033356C">
        <w:rPr>
          <w:b/>
        </w:rPr>
        <w:t xml:space="preserve">Přílohy </w:t>
      </w:r>
      <w:r>
        <w:rPr>
          <w:b/>
        </w:rPr>
        <w:t xml:space="preserve">č. </w:t>
      </w:r>
      <w:r w:rsidR="0029714A">
        <w:rPr>
          <w:b/>
        </w:rPr>
        <w:t>5</w:t>
      </w:r>
      <w:r>
        <w:t xml:space="preserve"> [</w:t>
      </w:r>
      <w:r w:rsidRPr="0033356C">
        <w:rPr>
          <w:i/>
        </w:rPr>
        <w:t>Ochrana Osobních údajů</w:t>
      </w:r>
      <w:r>
        <w:t>]</w:t>
      </w:r>
      <w:r w:rsidRPr="005942DB">
        <w:t xml:space="preserve"> </w:t>
      </w:r>
      <w:r>
        <w:t xml:space="preserve">zpracovávat </w:t>
      </w:r>
      <w:r w:rsidR="00187D45">
        <w:t xml:space="preserve">zejména </w:t>
      </w:r>
      <w:r w:rsidRPr="005942DB">
        <w:t>následující kategorie Osobních údajů</w:t>
      </w:r>
      <w:r>
        <w:t xml:space="preserve"> Subjektů údajů</w:t>
      </w:r>
      <w:r w:rsidRPr="005942DB">
        <w:t>:</w:t>
      </w:r>
    </w:p>
    <w:p w14:paraId="0C62A26F" w14:textId="77777777" w:rsidR="000E0626" w:rsidRPr="00F6087A" w:rsidRDefault="000E0626" w:rsidP="000E0626">
      <w:pPr>
        <w:pStyle w:val="Claneka"/>
        <w:widowControl/>
      </w:pPr>
      <w:r>
        <w:t>jméno a příjmení</w:t>
      </w:r>
      <w:r w:rsidRPr="00F6087A">
        <w:t>;</w:t>
      </w:r>
    </w:p>
    <w:p w14:paraId="3EFE338C" w14:textId="77777777" w:rsidR="000E0626" w:rsidRDefault="000E0626" w:rsidP="000E0626">
      <w:pPr>
        <w:pStyle w:val="Claneka"/>
        <w:widowControl/>
        <w:rPr>
          <w:szCs w:val="22"/>
        </w:rPr>
      </w:pPr>
      <w:r w:rsidRPr="005942DB">
        <w:rPr>
          <w:szCs w:val="22"/>
        </w:rPr>
        <w:t>kontaktní adresa;</w:t>
      </w:r>
    </w:p>
    <w:p w14:paraId="390C56AE" w14:textId="77777777" w:rsidR="000E0626" w:rsidRDefault="000E0626" w:rsidP="000E0626">
      <w:pPr>
        <w:pStyle w:val="Claneka"/>
        <w:widowControl/>
        <w:rPr>
          <w:szCs w:val="22"/>
        </w:rPr>
      </w:pPr>
      <w:r>
        <w:rPr>
          <w:szCs w:val="22"/>
        </w:rPr>
        <w:t>email a telefonní číslo;</w:t>
      </w:r>
    </w:p>
    <w:p w14:paraId="29661C5E" w14:textId="77777777" w:rsidR="000E0626" w:rsidRDefault="000E0626" w:rsidP="000E0626">
      <w:pPr>
        <w:pStyle w:val="Claneka"/>
        <w:widowControl/>
        <w:rPr>
          <w:szCs w:val="22"/>
        </w:rPr>
      </w:pPr>
      <w:r>
        <w:rPr>
          <w:szCs w:val="22"/>
        </w:rPr>
        <w:t>pracovní zařazení a středisko;</w:t>
      </w:r>
    </w:p>
    <w:p w14:paraId="4D5AFCBE" w14:textId="77777777" w:rsidR="000E0626" w:rsidRDefault="000E0626" w:rsidP="000E0626">
      <w:pPr>
        <w:pStyle w:val="Claneka"/>
        <w:widowControl/>
        <w:rPr>
          <w:szCs w:val="22"/>
        </w:rPr>
      </w:pPr>
      <w:r>
        <w:rPr>
          <w:szCs w:val="22"/>
        </w:rPr>
        <w:t>funkci (název pozice) v dotčeném systému;</w:t>
      </w:r>
    </w:p>
    <w:p w14:paraId="369EE083" w14:textId="7B980860" w:rsidR="000E0626" w:rsidRDefault="000E0626" w:rsidP="000E0626">
      <w:pPr>
        <w:pStyle w:val="Claneka"/>
        <w:widowControl/>
        <w:rPr>
          <w:szCs w:val="22"/>
        </w:rPr>
      </w:pPr>
      <w:r>
        <w:rPr>
          <w:szCs w:val="22"/>
        </w:rPr>
        <w:t>další údaje dostupné v Systému</w:t>
      </w:r>
      <w:r w:rsidRPr="001C6603">
        <w:rPr>
          <w:szCs w:val="22"/>
        </w:rPr>
        <w:t xml:space="preserve"> </w:t>
      </w:r>
      <w:r>
        <w:rPr>
          <w:szCs w:val="22"/>
        </w:rPr>
        <w:t>v souladu s platnými právními předpisy;</w:t>
      </w:r>
    </w:p>
    <w:p w14:paraId="0817D31E" w14:textId="77777777" w:rsidR="000E0626" w:rsidRDefault="000E0626" w:rsidP="000E0626">
      <w:pPr>
        <w:pStyle w:val="Claneka"/>
        <w:widowControl/>
        <w:rPr>
          <w:szCs w:val="22"/>
        </w:rPr>
      </w:pPr>
      <w:r>
        <w:rPr>
          <w:szCs w:val="22"/>
        </w:rPr>
        <w:t>další informace zveřejňované (zpřístupněné veřejnosti) v souladu s platnými právními předpisy.</w:t>
      </w:r>
    </w:p>
    <w:p w14:paraId="150ACAFE" w14:textId="6B7D394F" w:rsidR="000E0626" w:rsidRDefault="000E0626" w:rsidP="00E0461D">
      <w:pPr>
        <w:pStyle w:val="Clanek11"/>
        <w:numPr>
          <w:ilvl w:val="0"/>
          <w:numId w:val="0"/>
        </w:numPr>
        <w:ind w:left="709"/>
      </w:pPr>
      <w:r w:rsidRPr="00C50D21">
        <w:t xml:space="preserve">V případě, že </w:t>
      </w:r>
      <w:r w:rsidRPr="005942DB">
        <w:rPr>
          <w:szCs w:val="22"/>
        </w:rPr>
        <w:t xml:space="preserve">Objednatel </w:t>
      </w:r>
      <w:r>
        <w:t>Zhotovitel</w:t>
      </w:r>
      <w:r w:rsidRPr="005942DB">
        <w:rPr>
          <w:szCs w:val="22"/>
        </w:rPr>
        <w:t>i</w:t>
      </w:r>
      <w:r w:rsidRPr="00C50D21">
        <w:t xml:space="preserve"> poskytne nebo </w:t>
      </w:r>
      <w:r>
        <w:t>Zhotovitel</w:t>
      </w:r>
      <w:r w:rsidRPr="005942DB">
        <w:rPr>
          <w:szCs w:val="22"/>
        </w:rPr>
        <w:t>i</w:t>
      </w:r>
      <w:r w:rsidRPr="00C50D21">
        <w:t xml:space="preserve"> budou jinak v souvislosti s </w:t>
      </w:r>
      <w:r w:rsidRPr="005942DB">
        <w:rPr>
          <w:szCs w:val="22"/>
        </w:rPr>
        <w:t xml:space="preserve">plněním předmětu </w:t>
      </w:r>
      <w:r>
        <w:rPr>
          <w:szCs w:val="22"/>
        </w:rPr>
        <w:t xml:space="preserve">Smlouvy </w:t>
      </w:r>
      <w:r w:rsidRPr="00C50D21">
        <w:t xml:space="preserve">zpřístupněny i jiné Osobní údaje </w:t>
      </w:r>
      <w:r>
        <w:t>Subjektů údajů nebo Zhotovitel</w:t>
      </w:r>
      <w:r>
        <w:rPr>
          <w:szCs w:val="22"/>
        </w:rPr>
        <w:t>i</w:t>
      </w:r>
      <w:r>
        <w:t xml:space="preserve"> budou poskytnuty Osobní údaje jiných subjektů údajů</w:t>
      </w:r>
      <w:r w:rsidRPr="00C50D21">
        <w:t xml:space="preserve">, </w:t>
      </w:r>
      <w:r>
        <w:t>musí Zhotovitel</w:t>
      </w:r>
      <w:r w:rsidRPr="00C50D21">
        <w:t xml:space="preserve"> zpracovávat a chránit i</w:t>
      </w:r>
      <w:r>
        <w:t> </w:t>
      </w:r>
      <w:r w:rsidRPr="00C50D21">
        <w:t>tyto Osobní údaje v soula</w:t>
      </w:r>
      <w:r>
        <w:t>du s požadavky vyplývajícími z (i) Nařízení, (</w:t>
      </w:r>
      <w:proofErr w:type="spellStart"/>
      <w:r>
        <w:t>ii</w:t>
      </w:r>
      <w:proofErr w:type="spellEnd"/>
      <w:r>
        <w:t>) ze Zákona o zpracování OÚ</w:t>
      </w:r>
      <w:r w:rsidRPr="00C50D21">
        <w:t xml:space="preserve"> a </w:t>
      </w:r>
      <w:r>
        <w:t>(</w:t>
      </w:r>
      <w:proofErr w:type="spellStart"/>
      <w:r>
        <w:t>iii</w:t>
      </w:r>
      <w:proofErr w:type="spellEnd"/>
      <w:r>
        <w:t xml:space="preserve">) z </w:t>
      </w:r>
      <w:r w:rsidRPr="00C50D21">
        <w:t xml:space="preserve">této </w:t>
      </w:r>
      <w:r w:rsidRPr="0033356C">
        <w:rPr>
          <w:b/>
          <w:szCs w:val="22"/>
        </w:rPr>
        <w:t xml:space="preserve">Přílohy </w:t>
      </w:r>
      <w:r>
        <w:rPr>
          <w:b/>
          <w:szCs w:val="22"/>
        </w:rPr>
        <w:t xml:space="preserve">č. </w:t>
      </w:r>
      <w:r w:rsidR="0029714A">
        <w:rPr>
          <w:b/>
          <w:szCs w:val="22"/>
        </w:rPr>
        <w:t>5</w:t>
      </w:r>
      <w:r>
        <w:rPr>
          <w:szCs w:val="22"/>
        </w:rPr>
        <w:t xml:space="preserve"> [</w:t>
      </w:r>
      <w:r w:rsidRPr="0033356C">
        <w:rPr>
          <w:i/>
          <w:szCs w:val="22"/>
        </w:rPr>
        <w:t>Ochrana Osobních údajů</w:t>
      </w:r>
      <w:r>
        <w:rPr>
          <w:szCs w:val="22"/>
        </w:rPr>
        <w:t>]</w:t>
      </w:r>
      <w:r w:rsidRPr="00C50D21">
        <w:t>.</w:t>
      </w:r>
    </w:p>
    <w:p w14:paraId="5A1A2260" w14:textId="77777777" w:rsidR="000E0626" w:rsidRPr="00C50D21" w:rsidRDefault="000E0626" w:rsidP="00E0461D">
      <w:pPr>
        <w:pStyle w:val="Clanek11"/>
        <w:numPr>
          <w:ilvl w:val="0"/>
          <w:numId w:val="0"/>
        </w:numPr>
        <w:ind w:left="709"/>
      </w:pPr>
      <w:r w:rsidRPr="005942DB">
        <w:t xml:space="preserve">Osobní údaje Subjektů údajů bude </w:t>
      </w:r>
      <w:r>
        <w:t>Zhotovitel</w:t>
      </w:r>
      <w:r w:rsidRPr="005942DB">
        <w:t xml:space="preserve"> zpracovávat nejdéle po dobu trvání </w:t>
      </w:r>
      <w:r>
        <w:t>Smlouvy.</w:t>
      </w:r>
    </w:p>
    <w:p w14:paraId="37A5AE3E" w14:textId="77777777" w:rsidR="000E0626" w:rsidRPr="00425667" w:rsidRDefault="000E0626" w:rsidP="004E7EA9">
      <w:pPr>
        <w:pStyle w:val="Nadpis1"/>
        <w:numPr>
          <w:ilvl w:val="0"/>
          <w:numId w:val="0"/>
        </w:numPr>
        <w:ind w:left="360"/>
      </w:pPr>
      <w:r>
        <w:t>O</w:t>
      </w:r>
      <w:r w:rsidRPr="00425667">
        <w:t xml:space="preserve">dměna </w:t>
      </w:r>
    </w:p>
    <w:p w14:paraId="6A1A538B" w14:textId="77777777" w:rsidR="000E0626" w:rsidRPr="00B806E6" w:rsidRDefault="000E0626" w:rsidP="00E0461D">
      <w:pPr>
        <w:pStyle w:val="Clanek11"/>
        <w:numPr>
          <w:ilvl w:val="0"/>
          <w:numId w:val="0"/>
        </w:numPr>
        <w:ind w:left="709"/>
      </w:pPr>
      <w:r>
        <w:t>Z</w:t>
      </w:r>
      <w:r w:rsidRPr="00B806E6">
        <w:t xml:space="preserve">a zpracování Osobních údajů nenáleží </w:t>
      </w:r>
      <w:r>
        <w:t>Zhotoviteli</w:t>
      </w:r>
      <w:r w:rsidRPr="00B806E6">
        <w:t xml:space="preserve"> </w:t>
      </w:r>
      <w:r>
        <w:t xml:space="preserve">zvláštní odměna, </w:t>
      </w:r>
      <w:r w:rsidRPr="00B806E6">
        <w:t xml:space="preserve">odměna je zahrnuta v rámci </w:t>
      </w:r>
      <w:r>
        <w:t>Ceny</w:t>
      </w:r>
      <w:r w:rsidRPr="00B806E6">
        <w:t xml:space="preserve">. </w:t>
      </w:r>
      <w:r>
        <w:t>Zhotoviteli</w:t>
      </w:r>
      <w:r w:rsidRPr="00B806E6">
        <w:t xml:space="preserve"> rovněž nevzniká nárok na náhradu jakýchkoliv </w:t>
      </w:r>
      <w:r>
        <w:t xml:space="preserve">dalších </w:t>
      </w:r>
      <w:r w:rsidRPr="00B806E6">
        <w:t xml:space="preserve">nákladů, které </w:t>
      </w:r>
      <w:r>
        <w:t>Zhotoviteli</w:t>
      </w:r>
      <w:r w:rsidRPr="00B806E6">
        <w:t xml:space="preserve"> v souvislosti se zpracováním Osobních údajů vzniknou</w:t>
      </w:r>
      <w:r>
        <w:t>.</w:t>
      </w:r>
    </w:p>
    <w:p w14:paraId="0F03DF3B" w14:textId="77777777" w:rsidR="000E0626" w:rsidRPr="00425667" w:rsidRDefault="000E0626" w:rsidP="004E7EA9">
      <w:pPr>
        <w:pStyle w:val="Nadpis1"/>
        <w:numPr>
          <w:ilvl w:val="0"/>
          <w:numId w:val="0"/>
        </w:numPr>
        <w:ind w:left="360"/>
      </w:pPr>
      <w:r w:rsidRPr="00425667">
        <w:t xml:space="preserve">Práva a povinnosti </w:t>
      </w:r>
      <w:r>
        <w:t>Zhotovitele</w:t>
      </w:r>
    </w:p>
    <w:p w14:paraId="229784D8" w14:textId="77777777" w:rsidR="000E0626" w:rsidRPr="00C50D21" w:rsidRDefault="000E0626" w:rsidP="00E0461D">
      <w:pPr>
        <w:pStyle w:val="Clanek11"/>
        <w:numPr>
          <w:ilvl w:val="0"/>
          <w:numId w:val="0"/>
        </w:numPr>
        <w:ind w:left="709"/>
      </w:pPr>
      <w:r>
        <w:t>Zhotovitel</w:t>
      </w:r>
      <w:r w:rsidRPr="00C50D21">
        <w:t xml:space="preserve"> </w:t>
      </w:r>
      <w:r>
        <w:t xml:space="preserve">musí </w:t>
      </w:r>
      <w:r w:rsidRPr="00C50D21">
        <w:t>při zpracování Osobních údajů postupovat s náležitou odbornou péčí tak, aby nezpůsobil nic, co by mohlo představovat por</w:t>
      </w:r>
      <w:r>
        <w:t>ušení Nařízení, zejména článku 25 a 32 Nařízení ve spojení s článkem 28 Nařízení</w:t>
      </w:r>
      <w:r w:rsidRPr="00C50D21">
        <w:t xml:space="preserve">, </w:t>
      </w:r>
      <w:r>
        <w:t>nebo porušení Zákona o zpracování OÚ</w:t>
      </w:r>
      <w:r w:rsidRPr="00C50D21">
        <w:t>.</w:t>
      </w:r>
    </w:p>
    <w:p w14:paraId="29D024F7" w14:textId="005D65BE" w:rsidR="000E0626" w:rsidRPr="00C50D21" w:rsidRDefault="000E0626" w:rsidP="00E0461D">
      <w:pPr>
        <w:pStyle w:val="Clanek11"/>
        <w:numPr>
          <w:ilvl w:val="0"/>
          <w:numId w:val="0"/>
        </w:numPr>
        <w:ind w:left="709"/>
      </w:pPr>
      <w:r>
        <w:t>Zhotovitel</w:t>
      </w:r>
      <w:r w:rsidRPr="00C50D21">
        <w:t xml:space="preserve"> se při zpracování Osobních údajů na základě této </w:t>
      </w:r>
      <w:r w:rsidRPr="0033356C">
        <w:rPr>
          <w:b/>
          <w:szCs w:val="22"/>
        </w:rPr>
        <w:t xml:space="preserve">Přílohy </w:t>
      </w:r>
      <w:r>
        <w:rPr>
          <w:b/>
          <w:szCs w:val="22"/>
        </w:rPr>
        <w:t xml:space="preserve">č. </w:t>
      </w:r>
      <w:r w:rsidR="0029714A">
        <w:rPr>
          <w:b/>
          <w:szCs w:val="22"/>
        </w:rPr>
        <w:t>5</w:t>
      </w:r>
      <w:r>
        <w:rPr>
          <w:szCs w:val="22"/>
        </w:rPr>
        <w:t xml:space="preserve"> [</w:t>
      </w:r>
      <w:r w:rsidRPr="0033356C">
        <w:rPr>
          <w:i/>
          <w:szCs w:val="22"/>
        </w:rPr>
        <w:t>Ochrana Osobních údajů</w:t>
      </w:r>
      <w:r>
        <w:rPr>
          <w:szCs w:val="22"/>
        </w:rPr>
        <w:t>]</w:t>
      </w:r>
      <w:r w:rsidRPr="00C50D21">
        <w:t xml:space="preserve"> </w:t>
      </w:r>
      <w:r>
        <w:t xml:space="preserve">musí řídit doloženými </w:t>
      </w:r>
      <w:r w:rsidRPr="00C50D21">
        <w:t xml:space="preserve">pokyny </w:t>
      </w:r>
      <w:r w:rsidRPr="005942DB">
        <w:rPr>
          <w:szCs w:val="22"/>
        </w:rPr>
        <w:t xml:space="preserve">Objednatele. </w:t>
      </w:r>
      <w:r>
        <w:t>Zhotovitel</w:t>
      </w:r>
      <w:r w:rsidRPr="00C50D21">
        <w:t xml:space="preserve"> </w:t>
      </w:r>
      <w:r>
        <w:t xml:space="preserve">musí </w:t>
      </w:r>
      <w:r w:rsidRPr="00C50D21">
        <w:t xml:space="preserve">upozornit </w:t>
      </w:r>
      <w:r w:rsidRPr="005942DB">
        <w:rPr>
          <w:szCs w:val="22"/>
        </w:rPr>
        <w:t>Objednatele</w:t>
      </w:r>
      <w:r w:rsidRPr="00C50D21">
        <w:t xml:space="preserve"> bez zbytečného odkladu na nevhodnou povahu pokynů, jestliže </w:t>
      </w:r>
      <w:r>
        <w:t>Zhotovitel</w:t>
      </w:r>
      <w:r w:rsidRPr="00C50D21">
        <w:t xml:space="preserve"> mohl tuto nevhodnost zjistit při vynaložení veškeré odborné péče. </w:t>
      </w:r>
      <w:r>
        <w:t>Zhotovitel</w:t>
      </w:r>
      <w:r w:rsidRPr="00C50D21">
        <w:t xml:space="preserve"> v takovém případě </w:t>
      </w:r>
      <w:r>
        <w:t xml:space="preserve">musí </w:t>
      </w:r>
      <w:r w:rsidRPr="00C50D21">
        <w:t xml:space="preserve">pokyny provést pouze na základě písemného požadavku </w:t>
      </w:r>
      <w:r w:rsidRPr="005942DB">
        <w:rPr>
          <w:szCs w:val="22"/>
        </w:rPr>
        <w:t>Objednatele</w:t>
      </w:r>
      <w:r w:rsidRPr="00C50D21">
        <w:t>.</w:t>
      </w:r>
    </w:p>
    <w:p w14:paraId="3126F10C" w14:textId="77777777" w:rsidR="000E0626" w:rsidRPr="00C50D21" w:rsidRDefault="000E0626" w:rsidP="00E0461D">
      <w:pPr>
        <w:pStyle w:val="Clanek11"/>
        <w:numPr>
          <w:ilvl w:val="0"/>
          <w:numId w:val="0"/>
        </w:numPr>
        <w:ind w:left="709"/>
      </w:pPr>
      <w:r>
        <w:t>Zhotovitel</w:t>
      </w:r>
      <w:r w:rsidRPr="00C50D21">
        <w:t xml:space="preserve"> </w:t>
      </w:r>
      <w:r>
        <w:t xml:space="preserve">musí </w:t>
      </w:r>
      <w:r w:rsidRPr="00C50D21">
        <w:t>v souladu s</w:t>
      </w:r>
      <w:r>
        <w:t xml:space="preserve"> článkem 82 Nařízení </w:t>
      </w:r>
      <w:r w:rsidRPr="00C50D21">
        <w:t xml:space="preserve">dbát, aby žádný </w:t>
      </w:r>
      <w:r>
        <w:t>Subjekt</w:t>
      </w:r>
      <w:r w:rsidRPr="00C50D21">
        <w:t xml:space="preserve"> údajů neutrpěl újmu na svých právech, zejména na právu na zachování lidské důstojnosti, a také dbá</w:t>
      </w:r>
      <w:r>
        <w:t>t</w:t>
      </w:r>
      <w:r w:rsidRPr="00C50D21">
        <w:t xml:space="preserve"> na ochranu před neoprávněným zasahováním do soukromého a osobního života </w:t>
      </w:r>
      <w:r>
        <w:t>S</w:t>
      </w:r>
      <w:r w:rsidRPr="00C50D21">
        <w:t>ubjektů údajů.</w:t>
      </w:r>
    </w:p>
    <w:p w14:paraId="3DFA209E" w14:textId="266BE93C" w:rsidR="000E0626" w:rsidRPr="00C50D21" w:rsidRDefault="000E0626" w:rsidP="00E0461D">
      <w:pPr>
        <w:pStyle w:val="Clanek11"/>
        <w:numPr>
          <w:ilvl w:val="0"/>
          <w:numId w:val="0"/>
        </w:numPr>
        <w:ind w:left="709"/>
      </w:pPr>
      <w:bookmarkStart w:id="1134" w:name="_Ref448930299"/>
      <w:bookmarkStart w:id="1135" w:name="_Ref492473977"/>
      <w:r w:rsidRPr="00C50D21">
        <w:t>Jakmile pomine účel, pro který byly Osobní údaje zpracovány</w:t>
      </w:r>
      <w:r>
        <w:t>, zejména v případě zániku S</w:t>
      </w:r>
      <w:r w:rsidRPr="005942DB">
        <w:rPr>
          <w:szCs w:val="22"/>
        </w:rPr>
        <w:t>mlouvy,</w:t>
      </w:r>
      <w:r w:rsidRPr="00C50D21">
        <w:t xml:space="preserve"> </w:t>
      </w:r>
      <w:r>
        <w:t xml:space="preserve">v případě odvolání souhlasu Subjektu údajů, </w:t>
      </w:r>
      <w:r w:rsidRPr="00C50D21">
        <w:t xml:space="preserve">nebo na základě žádosti </w:t>
      </w:r>
      <w:r>
        <w:t>S</w:t>
      </w:r>
      <w:r w:rsidRPr="00C50D21">
        <w:t xml:space="preserve">ubjektu údajů podle </w:t>
      </w:r>
      <w:r>
        <w:t xml:space="preserve">článku </w:t>
      </w:r>
      <w:r w:rsidRPr="005942DB">
        <w:rPr>
          <w:szCs w:val="22"/>
        </w:rPr>
        <w:t>17</w:t>
      </w:r>
      <w:r>
        <w:t xml:space="preserve"> Nařízení</w:t>
      </w:r>
      <w:r w:rsidRPr="00C50D21">
        <w:t xml:space="preserve">, </w:t>
      </w:r>
      <w:r>
        <w:t>musí Zhotovitel</w:t>
      </w:r>
      <w:r w:rsidRPr="00C50D21">
        <w:t xml:space="preserve"> ve smyslu </w:t>
      </w:r>
      <w:r>
        <w:t>článku 28 odst. 3 písm. g) Nařízení</w:t>
      </w:r>
      <w:r w:rsidRPr="00C50D21">
        <w:t xml:space="preserve"> na základě a v souladu s pokyny </w:t>
      </w:r>
      <w:r w:rsidRPr="005942DB">
        <w:rPr>
          <w:szCs w:val="22"/>
        </w:rPr>
        <w:t>Objednatele</w:t>
      </w:r>
      <w:r w:rsidRPr="00C50D21">
        <w:t xml:space="preserve"> předat </w:t>
      </w:r>
      <w:r w:rsidRPr="005942DB">
        <w:rPr>
          <w:szCs w:val="22"/>
        </w:rPr>
        <w:t>Objednateli</w:t>
      </w:r>
      <w:r>
        <w:rPr>
          <w:szCs w:val="22"/>
        </w:rPr>
        <w:t xml:space="preserve"> takové Osobní údaje v souladu se Smlouvou </w:t>
      </w:r>
      <w:r>
        <w:t xml:space="preserve">nebo </w:t>
      </w:r>
      <w:r w:rsidRPr="00C50D21">
        <w:t xml:space="preserve">provést </w:t>
      </w:r>
      <w:r>
        <w:t>výmaz</w:t>
      </w:r>
      <w:r w:rsidRPr="00C50D21">
        <w:t xml:space="preserve"> </w:t>
      </w:r>
      <w:r>
        <w:t xml:space="preserve">takových </w:t>
      </w:r>
      <w:r w:rsidRPr="00C50D21">
        <w:t>Osobních údajů.</w:t>
      </w:r>
      <w:bookmarkEnd w:id="1134"/>
      <w:bookmarkEnd w:id="1135"/>
    </w:p>
    <w:p w14:paraId="3FC21D46" w14:textId="77777777" w:rsidR="000E0626" w:rsidRDefault="000E0626" w:rsidP="00E0461D">
      <w:pPr>
        <w:pStyle w:val="Clanek11"/>
        <w:numPr>
          <w:ilvl w:val="0"/>
          <w:numId w:val="0"/>
        </w:numPr>
        <w:ind w:left="709"/>
      </w:pPr>
      <w:r>
        <w:t>V případě, že se kterýkoli S</w:t>
      </w:r>
      <w:r w:rsidRPr="00C50D21">
        <w:t xml:space="preserve">ubjekt údajů bude domnívat, že </w:t>
      </w:r>
      <w:r w:rsidRPr="005942DB">
        <w:rPr>
          <w:szCs w:val="22"/>
        </w:rPr>
        <w:t>Objednatel</w:t>
      </w:r>
      <w:r w:rsidRPr="00C50D21">
        <w:t xml:space="preserve"> nebo </w:t>
      </w:r>
      <w:r>
        <w:t>Zhotovitel</w:t>
      </w:r>
      <w:r w:rsidRPr="00C50D21">
        <w:t xml:space="preserve"> provádí zpracování jeho Osobních údajů, které je v rozporu s ochranou soukromého a osobního života </w:t>
      </w:r>
      <w:r>
        <w:t>S</w:t>
      </w:r>
      <w:r w:rsidRPr="00C50D21">
        <w:t>ubjektu údajů nebo v rozporu se zákonem</w:t>
      </w:r>
      <w:r>
        <w:t xml:space="preserve"> či Nařízením</w:t>
      </w:r>
      <w:r w:rsidRPr="00C50D21">
        <w:t xml:space="preserve">, zejména budou-li </w:t>
      </w:r>
      <w:r>
        <w:t xml:space="preserve">dle Subjektu údajů </w:t>
      </w:r>
      <w:r w:rsidRPr="00C50D21">
        <w:t>Osobní údaje nepřesné s</w:t>
      </w:r>
      <w:r w:rsidRPr="005942DB">
        <w:rPr>
          <w:szCs w:val="22"/>
        </w:rPr>
        <w:t> </w:t>
      </w:r>
      <w:r w:rsidRPr="00C50D21">
        <w:t xml:space="preserve">ohledem na účel jejich zpracování, a tento </w:t>
      </w:r>
      <w:r>
        <w:t>S</w:t>
      </w:r>
      <w:r w:rsidRPr="00C50D21">
        <w:t>ubjekt údajů ve</w:t>
      </w:r>
      <w:r>
        <w:t> </w:t>
      </w:r>
      <w:r w:rsidRPr="00C50D21">
        <w:t xml:space="preserve">smyslu </w:t>
      </w:r>
      <w:r>
        <w:t xml:space="preserve">článku 15 Nařízení </w:t>
      </w:r>
      <w:r w:rsidRPr="00C50D21">
        <w:t xml:space="preserve">požádá </w:t>
      </w:r>
      <w:r>
        <w:t>Zhotovitel</w:t>
      </w:r>
      <w:r w:rsidRPr="005942DB">
        <w:rPr>
          <w:szCs w:val="22"/>
        </w:rPr>
        <w:t>e</w:t>
      </w:r>
      <w:r w:rsidRPr="00C50D21">
        <w:t xml:space="preserve"> o</w:t>
      </w:r>
      <w:r>
        <w:t> </w:t>
      </w:r>
      <w:r w:rsidRPr="00C50D21">
        <w:t>vysvětlení</w:t>
      </w:r>
      <w:r>
        <w:t xml:space="preserve">, opravu </w:t>
      </w:r>
      <w:r w:rsidRPr="00C50D21">
        <w:t>vzniklého stavu</w:t>
      </w:r>
      <w:r>
        <w:t xml:space="preserve"> dle Článku 16 Nařízení nebo výmaz Osobních údajů dle článku 17 Nařízení</w:t>
      </w:r>
      <w:r w:rsidRPr="00C50D21">
        <w:t xml:space="preserve">, </w:t>
      </w:r>
      <w:r>
        <w:t>musí o tom Zhotovitel</w:t>
      </w:r>
      <w:r w:rsidRPr="00C50D21">
        <w:t xml:space="preserve"> neprodleně informovat </w:t>
      </w:r>
      <w:r w:rsidRPr="005942DB">
        <w:rPr>
          <w:szCs w:val="22"/>
        </w:rPr>
        <w:t>Objednatele</w:t>
      </w:r>
      <w:r w:rsidRPr="00C50D21">
        <w:t>.</w:t>
      </w:r>
    </w:p>
    <w:p w14:paraId="14E9D209" w14:textId="77777777" w:rsidR="000E0626" w:rsidRPr="00937E2B" w:rsidRDefault="000E0626" w:rsidP="00E0461D">
      <w:pPr>
        <w:pStyle w:val="Clanek11"/>
        <w:numPr>
          <w:ilvl w:val="0"/>
          <w:numId w:val="0"/>
        </w:numPr>
        <w:ind w:left="709"/>
      </w:pPr>
      <w:r>
        <w:t>Zhotovitel</w:t>
      </w:r>
      <w:r w:rsidRPr="00937E2B">
        <w:t xml:space="preserve"> </w:t>
      </w:r>
      <w:r>
        <w:t>musí Objednateli</w:t>
      </w:r>
      <w:r w:rsidRPr="00937E2B">
        <w:t xml:space="preserve"> neprodleně oznámit provedení kontroly ze strany </w:t>
      </w:r>
      <w:r>
        <w:t>Úřadu pro ochranu osobních údajů</w:t>
      </w:r>
      <w:r w:rsidRPr="00937E2B">
        <w:t xml:space="preserve"> a poskytnout </w:t>
      </w:r>
      <w:r>
        <w:t>Objednateli</w:t>
      </w:r>
      <w:r w:rsidRPr="00937E2B">
        <w:t xml:space="preserve"> na jeho žádost podrobné informace o průběhu kontroly a kopii kontrolního protokolu. V případě zahájení správního řízení</w:t>
      </w:r>
      <w:r>
        <w:t xml:space="preserve"> o uložení opatření k nápravě </w:t>
      </w:r>
      <w:r w:rsidRPr="00937E2B">
        <w:t>nebo uložení pokuty („</w:t>
      </w:r>
      <w:r w:rsidRPr="00937E2B">
        <w:rPr>
          <w:b/>
        </w:rPr>
        <w:t>Správní řízení</w:t>
      </w:r>
      <w:r w:rsidRPr="00937E2B">
        <w:t xml:space="preserve">“) </w:t>
      </w:r>
      <w:r>
        <w:t>musí Zhotovitel</w:t>
      </w:r>
      <w:r w:rsidRPr="00937E2B">
        <w:t xml:space="preserve"> rovněž tuto skutečnost neprodleně oznámit </w:t>
      </w:r>
      <w:r>
        <w:t>Objednateli</w:t>
      </w:r>
      <w:r w:rsidRPr="00937E2B">
        <w:t xml:space="preserve"> a poskytnout </w:t>
      </w:r>
      <w:r>
        <w:t>Objednateli</w:t>
      </w:r>
      <w:r w:rsidRPr="00937E2B">
        <w:t xml:space="preserve"> na jeho žádost podrobné informace o průběhu a výsledcích Správního řízení, popř. </w:t>
      </w:r>
      <w:r>
        <w:t>Objednateli</w:t>
      </w:r>
      <w:r w:rsidRPr="00937E2B">
        <w:t xml:space="preserve"> poskytnout plnou moc k nahlížení do spisu týkajícího se Správního řízení. </w:t>
      </w:r>
      <w:r>
        <w:t>Zhotovitel</w:t>
      </w:r>
      <w:r w:rsidRPr="00937E2B">
        <w:t xml:space="preserve"> </w:t>
      </w:r>
      <w:r>
        <w:t xml:space="preserve">musí </w:t>
      </w:r>
      <w:r w:rsidRPr="00937E2B">
        <w:t xml:space="preserve">poskytnout </w:t>
      </w:r>
      <w:r>
        <w:t>Objednateli</w:t>
      </w:r>
      <w:r w:rsidRPr="00937E2B">
        <w:t xml:space="preserve"> kopii zprávy o odstranění nebo prevenci nedostatků zjištěných kontrolou</w:t>
      </w:r>
      <w:r>
        <w:t>/přezkumem</w:t>
      </w:r>
      <w:r w:rsidRPr="00937E2B">
        <w:t xml:space="preserve">, pokud je tato zpráva </w:t>
      </w:r>
      <w:r>
        <w:t>vypracována nebo může být na vyžádání Zhotovitele či Objednatele vypracována</w:t>
      </w:r>
      <w:r w:rsidRPr="00937E2B">
        <w:t>.</w:t>
      </w:r>
    </w:p>
    <w:p w14:paraId="692B614F" w14:textId="3167623C" w:rsidR="000E0626" w:rsidRPr="00337577" w:rsidRDefault="000E0626" w:rsidP="00E0461D">
      <w:pPr>
        <w:pStyle w:val="Clanek11"/>
        <w:numPr>
          <w:ilvl w:val="0"/>
          <w:numId w:val="0"/>
        </w:numPr>
        <w:ind w:left="709"/>
      </w:pPr>
      <w:bookmarkStart w:id="1136" w:name="_Ref497926309"/>
      <w:bookmarkStart w:id="1137" w:name="_Ref497928873"/>
      <w:bookmarkStart w:id="1138" w:name="_Ref499124519"/>
      <w:r>
        <w:t>Zhotovitel musí informovat Objednatele o každém případu ztráty či úniku Osobních údajů, neoprávněné manipulace s Osobními údaji nebo jiného porušení zabezpečení Osobních údajů („</w:t>
      </w:r>
      <w:r w:rsidRPr="001A1680">
        <w:rPr>
          <w:b/>
        </w:rPr>
        <w:t xml:space="preserve">Porušení </w:t>
      </w:r>
      <w:r>
        <w:rPr>
          <w:b/>
        </w:rPr>
        <w:t>zabezpečení O</w:t>
      </w:r>
      <w:r w:rsidRPr="001A1680">
        <w:rPr>
          <w:b/>
        </w:rPr>
        <w:t>sobních údajů</w:t>
      </w:r>
      <w:r>
        <w:t xml:space="preserve">“), a to bez zbytečného odkladu, nejpozději do 24 hodin od vzniku Porušení zabezpečení Osobních údajů nebo i pouhé hrozby, </w:t>
      </w:r>
      <w:r w:rsidRPr="005942DB">
        <w:rPr>
          <w:rFonts w:cs="Times New Roman"/>
          <w:szCs w:val="22"/>
        </w:rPr>
        <w:t xml:space="preserve">jestliže </w:t>
      </w:r>
      <w:r>
        <w:t>Zhotovitel</w:t>
      </w:r>
      <w:r w:rsidRPr="005942DB">
        <w:rPr>
          <w:rFonts w:cs="Times New Roman"/>
          <w:szCs w:val="22"/>
        </w:rPr>
        <w:t xml:space="preserve"> mohl </w:t>
      </w:r>
      <w:r>
        <w:rPr>
          <w:rFonts w:cs="Times New Roman"/>
          <w:szCs w:val="22"/>
        </w:rPr>
        <w:t>o</w:t>
      </w:r>
      <w:r w:rsidRPr="005942DB">
        <w:rPr>
          <w:rFonts w:cs="Times New Roman"/>
          <w:szCs w:val="22"/>
        </w:rPr>
        <w:t xml:space="preserve"> </w:t>
      </w:r>
      <w:r>
        <w:rPr>
          <w:rFonts w:cs="Times New Roman"/>
          <w:szCs w:val="22"/>
        </w:rPr>
        <w:t>tomto Porušení zabezpečení Osobních údajů či i o hrozbě vzniku Porušení zabezpečení Osobních údajů</w:t>
      </w:r>
      <w:r w:rsidRPr="005942DB">
        <w:rPr>
          <w:rFonts w:cs="Times New Roman"/>
          <w:szCs w:val="22"/>
        </w:rPr>
        <w:t xml:space="preserve"> </w:t>
      </w:r>
      <w:r>
        <w:rPr>
          <w:rFonts w:cs="Times New Roman"/>
          <w:szCs w:val="22"/>
        </w:rPr>
        <w:t xml:space="preserve">vědět </w:t>
      </w:r>
      <w:r w:rsidRPr="005942DB">
        <w:rPr>
          <w:rFonts w:cs="Times New Roman"/>
          <w:szCs w:val="22"/>
        </w:rPr>
        <w:t>při vynaložení veškeré odborné péče</w:t>
      </w:r>
      <w:r>
        <w:rPr>
          <w:rFonts w:cs="Times New Roman"/>
          <w:szCs w:val="22"/>
        </w:rPr>
        <w:t xml:space="preserve">. Nemohl-li </w:t>
      </w:r>
      <w:r>
        <w:t>Zhotovitel</w:t>
      </w:r>
      <w:r>
        <w:rPr>
          <w:rFonts w:cs="Times New Roman"/>
          <w:szCs w:val="22"/>
        </w:rPr>
        <w:t xml:space="preserve"> zjistit případ skutečného či hrozícího Porušení zabezpečení Osobních údajů před uplynutím lhůty dle předchozí věty tohoto </w:t>
      </w:r>
      <w:bookmarkEnd w:id="1136"/>
      <w:r>
        <w:rPr>
          <w:rFonts w:cs="Times New Roman"/>
          <w:szCs w:val="22"/>
        </w:rPr>
        <w:t xml:space="preserve">bodu, informuje </w:t>
      </w:r>
      <w:r>
        <w:t>Zhotovitel</w:t>
      </w:r>
      <w:r>
        <w:rPr>
          <w:rFonts w:cs="Times New Roman"/>
          <w:szCs w:val="22"/>
        </w:rPr>
        <w:t xml:space="preserve"> Objednatele nejpozději do 24 hodin od okamžiku, kdy se o vzniku Porušení zabezpečení Osobních údajů nebo jeho hrozbě </w:t>
      </w:r>
      <w:r>
        <w:t>Zhotovitel</w:t>
      </w:r>
      <w:r>
        <w:rPr>
          <w:rFonts w:cs="Times New Roman"/>
          <w:szCs w:val="22"/>
        </w:rPr>
        <w:t xml:space="preserve"> dozví.</w:t>
      </w:r>
      <w:bookmarkEnd w:id="1137"/>
      <w:r>
        <w:rPr>
          <w:rFonts w:cs="Times New Roman"/>
          <w:szCs w:val="22"/>
        </w:rPr>
        <w:t xml:space="preserve"> </w:t>
      </w:r>
      <w:r>
        <w:t>Zhotovitel</w:t>
      </w:r>
      <w:r>
        <w:rPr>
          <w:rFonts w:cs="Times New Roman"/>
          <w:szCs w:val="22"/>
        </w:rPr>
        <w:t xml:space="preserve"> musí být i po poskytnutí informace Objednateli maximálně nápomocen při řešení Porušení zabezpečení Osobních údajů, resp. při přijímání opatření </w:t>
      </w:r>
      <w:r w:rsidRPr="009665C7">
        <w:rPr>
          <w:rFonts w:cs="Times New Roman"/>
          <w:szCs w:val="22"/>
        </w:rPr>
        <w:t>ke zmírnění možných nepříznivých dopadů</w:t>
      </w:r>
      <w:r>
        <w:rPr>
          <w:rFonts w:cs="Times New Roman"/>
          <w:szCs w:val="22"/>
        </w:rPr>
        <w:t xml:space="preserve"> a zabránění vzniku obdobných situací v budoucnu</w:t>
      </w:r>
      <w:r w:rsidRPr="009665C7">
        <w:rPr>
          <w:rFonts w:cs="Times New Roman"/>
          <w:szCs w:val="22"/>
        </w:rPr>
        <w:t>.</w:t>
      </w:r>
      <w:bookmarkEnd w:id="1138"/>
    </w:p>
    <w:p w14:paraId="4040FCD3" w14:textId="3AA8B479" w:rsidR="000E0626" w:rsidRDefault="000E0626" w:rsidP="00E0461D">
      <w:pPr>
        <w:pStyle w:val="Clanek11"/>
        <w:numPr>
          <w:ilvl w:val="0"/>
          <w:numId w:val="0"/>
        </w:numPr>
        <w:ind w:left="709"/>
      </w:pPr>
      <w:r>
        <w:t>Pokud Objednatel na základě provedení posouzení vlivu na ochranu Osobních údajů podle článku 35 Nařízení dojde k závěru, že je nezbytné provést další opatření v této</w:t>
      </w:r>
      <w:r w:rsidRPr="00B37FD2">
        <w:t xml:space="preserve"> </w:t>
      </w:r>
      <w:r w:rsidRPr="00B37FD2">
        <w:rPr>
          <w:b/>
        </w:rPr>
        <w:t xml:space="preserve">Příloze </w:t>
      </w:r>
      <w:r>
        <w:rPr>
          <w:b/>
        </w:rPr>
        <w:t xml:space="preserve">č. </w:t>
      </w:r>
      <w:r w:rsidR="0029714A">
        <w:rPr>
          <w:b/>
        </w:rPr>
        <w:t>5</w:t>
      </w:r>
      <w:r w:rsidRPr="00B37FD2">
        <w:t xml:space="preserve"> [</w:t>
      </w:r>
      <w:r w:rsidRPr="00B37FD2">
        <w:rPr>
          <w:i/>
        </w:rPr>
        <w:t>Ochrana Osobních údajů</w:t>
      </w:r>
      <w:r w:rsidRPr="00B37FD2">
        <w:t xml:space="preserve">] </w:t>
      </w:r>
      <w:r>
        <w:t xml:space="preserve">nestanovené, musí Zhotovitel taková opatření provést a obě Strany takovou změnu promítnou do této </w:t>
      </w:r>
      <w:r w:rsidRPr="00B37FD2">
        <w:rPr>
          <w:b/>
        </w:rPr>
        <w:t>Přílo</w:t>
      </w:r>
      <w:r>
        <w:rPr>
          <w:b/>
        </w:rPr>
        <w:t>hy</w:t>
      </w:r>
      <w:r w:rsidRPr="00B37FD2">
        <w:rPr>
          <w:b/>
        </w:rPr>
        <w:t xml:space="preserve"> </w:t>
      </w:r>
      <w:r>
        <w:rPr>
          <w:b/>
        </w:rPr>
        <w:t xml:space="preserve">č. </w:t>
      </w:r>
      <w:r w:rsidR="0029714A">
        <w:rPr>
          <w:b/>
        </w:rPr>
        <w:t>5</w:t>
      </w:r>
      <w:r w:rsidRPr="00B37FD2">
        <w:t xml:space="preserve"> [</w:t>
      </w:r>
      <w:r w:rsidRPr="00B37FD2">
        <w:rPr>
          <w:i/>
        </w:rPr>
        <w:t>Ochrana Osobních údajů</w:t>
      </w:r>
      <w:r w:rsidRPr="00B37FD2">
        <w:t>]</w:t>
      </w:r>
      <w:r>
        <w:t xml:space="preserve"> bez nutnosti uzavření dodatku k Smlouvě,</w:t>
      </w:r>
      <w:r w:rsidRPr="00381B9C">
        <w:rPr>
          <w:szCs w:val="22"/>
        </w:rPr>
        <w:t xml:space="preserve"> přičemž </w:t>
      </w:r>
      <w:r>
        <w:t>Zhotovitel</w:t>
      </w:r>
      <w:r w:rsidRPr="00381B9C">
        <w:rPr>
          <w:szCs w:val="22"/>
        </w:rPr>
        <w:t xml:space="preserve"> </w:t>
      </w:r>
      <w:r>
        <w:rPr>
          <w:szCs w:val="22"/>
        </w:rPr>
        <w:t xml:space="preserve">musí </w:t>
      </w:r>
      <w:r w:rsidRPr="00381B9C">
        <w:rPr>
          <w:szCs w:val="22"/>
        </w:rPr>
        <w:t xml:space="preserve">na potřebu změny </w:t>
      </w:r>
      <w:r w:rsidRPr="005658CF">
        <w:rPr>
          <w:b/>
          <w:szCs w:val="22"/>
        </w:rPr>
        <w:t xml:space="preserve">Přílohy </w:t>
      </w:r>
      <w:r>
        <w:rPr>
          <w:b/>
          <w:szCs w:val="22"/>
        </w:rPr>
        <w:t xml:space="preserve">č. </w:t>
      </w:r>
      <w:r w:rsidR="0029714A">
        <w:rPr>
          <w:b/>
          <w:szCs w:val="22"/>
        </w:rPr>
        <w:t>5</w:t>
      </w:r>
      <w:r w:rsidRPr="005658CF">
        <w:rPr>
          <w:szCs w:val="22"/>
        </w:rPr>
        <w:t xml:space="preserve"> [</w:t>
      </w:r>
      <w:r w:rsidRPr="005658CF">
        <w:rPr>
          <w:i/>
          <w:szCs w:val="22"/>
        </w:rPr>
        <w:t>Ochrana Osobních údajů</w:t>
      </w:r>
      <w:r w:rsidRPr="005658CF">
        <w:rPr>
          <w:szCs w:val="22"/>
        </w:rPr>
        <w:t>] Objednatele upozornit</w:t>
      </w:r>
      <w:r w:rsidRPr="005658CF">
        <w:t xml:space="preserve">. </w:t>
      </w:r>
      <w:r w:rsidRPr="005658CF">
        <w:rPr>
          <w:rFonts w:cs="Tahoma"/>
        </w:rPr>
        <w:t xml:space="preserve">Obdobně </w:t>
      </w:r>
      <w:r>
        <w:rPr>
          <w:rFonts w:cs="Tahoma"/>
        </w:rPr>
        <w:t xml:space="preserve">budou Strany </w:t>
      </w:r>
      <w:r w:rsidRPr="005658CF">
        <w:rPr>
          <w:rFonts w:cs="Tahoma"/>
        </w:rPr>
        <w:t>postupovat v případě rozhodnutí Úřadu pro</w:t>
      </w:r>
      <w:r>
        <w:rPr>
          <w:rFonts w:cs="Tahoma"/>
        </w:rPr>
        <w:t> </w:t>
      </w:r>
      <w:r w:rsidRPr="005658CF">
        <w:rPr>
          <w:rFonts w:cs="Tahoma"/>
        </w:rPr>
        <w:t>ochranu osobních údajů o přijetí vzorovýc</w:t>
      </w:r>
      <w:r>
        <w:rPr>
          <w:rFonts w:cs="Tahoma"/>
        </w:rPr>
        <w:t>h smluvních klauzulí o ochraně O</w:t>
      </w:r>
      <w:r w:rsidRPr="005658CF">
        <w:rPr>
          <w:rFonts w:cs="Tahoma"/>
        </w:rPr>
        <w:t>sobních údajů</w:t>
      </w:r>
      <w:r>
        <w:rPr>
          <w:rFonts w:cs="Tahoma"/>
        </w:rPr>
        <w:t xml:space="preserve"> nebo kodexu chování</w:t>
      </w:r>
      <w:r>
        <w:t>.</w:t>
      </w:r>
    </w:p>
    <w:p w14:paraId="182FFE6D" w14:textId="77777777" w:rsidR="000E0626" w:rsidRDefault="000E0626" w:rsidP="00E0461D">
      <w:pPr>
        <w:pStyle w:val="Clanek11"/>
        <w:numPr>
          <w:ilvl w:val="0"/>
          <w:numId w:val="0"/>
        </w:numPr>
        <w:ind w:left="709"/>
      </w:pPr>
      <w:r>
        <w:t xml:space="preserve">Zhotovitel musí být Objednateli nápomocen při zajišťování povinností dle Nařízení, především povinnosti zabezpečit zpracování Osobních údajů, ohlašovat případy Porušení zabezpečení Osobních údajů, zajištění posouzení vlivu na ochranu Osobních údajů či předchozí konzultace s </w:t>
      </w:r>
      <w:r>
        <w:rPr>
          <w:rFonts w:cs="Times New Roman"/>
        </w:rPr>
        <w:t>Úřadem pro ochranu osobních údajů</w:t>
      </w:r>
      <w:r>
        <w:t>, a to při zohlednění povahy zpracování a informací, jež má Zhotovitel k dispozici.</w:t>
      </w:r>
    </w:p>
    <w:p w14:paraId="044051ED" w14:textId="77777777" w:rsidR="000E0626" w:rsidRDefault="000E0626" w:rsidP="00E0461D">
      <w:pPr>
        <w:pStyle w:val="Clanek11"/>
        <w:numPr>
          <w:ilvl w:val="0"/>
          <w:numId w:val="0"/>
        </w:numPr>
        <w:ind w:left="709"/>
      </w:pPr>
      <w:r>
        <w:t>Zhotovitel musí být Objednateli nápomocen při plnění povinnosti Objednatele reagovat na žádosti o výkon práv Subjektů údajů, zejména na žádost o přístup k Osobním údajům, o opravu či výmaz Osobních údajů, o omezení zpracování či o přenositelnost Osobních údajů.</w:t>
      </w:r>
    </w:p>
    <w:p w14:paraId="329398A9" w14:textId="77777777" w:rsidR="000E0626" w:rsidRPr="00C52B4B" w:rsidRDefault="000E0626" w:rsidP="00E0461D">
      <w:pPr>
        <w:pStyle w:val="Clanek11"/>
        <w:numPr>
          <w:ilvl w:val="0"/>
          <w:numId w:val="0"/>
        </w:numPr>
        <w:ind w:left="709"/>
      </w:pPr>
      <w:r>
        <w:t>Zhotovitel musí poskytnout Objednateli veškeré informace potřebné k doložení toho, že byly splněny povinnosti zpracování Osobních údajů včetně zpracování prostřednictvím Dalších zpracovatelů, a umožnit audity, včetně inspekcí, prováděné Objednatelem nebo jiným auditorem, kterého Objednatel pověří, a k těmto auditům přispěje.</w:t>
      </w:r>
    </w:p>
    <w:p w14:paraId="635461A3" w14:textId="34824355" w:rsidR="000E0626" w:rsidRPr="00DE2183" w:rsidRDefault="000E0626" w:rsidP="00E0461D">
      <w:pPr>
        <w:pStyle w:val="Clanek11"/>
        <w:numPr>
          <w:ilvl w:val="0"/>
          <w:numId w:val="0"/>
        </w:numPr>
        <w:ind w:left="709"/>
      </w:pPr>
      <w:bookmarkStart w:id="1139" w:name="_Ref497928886"/>
      <w:r>
        <w:t xml:space="preserve">Informace dle bodu 5.7 této </w:t>
      </w:r>
      <w:r w:rsidRPr="0033356C">
        <w:rPr>
          <w:b/>
        </w:rPr>
        <w:t xml:space="preserve">Přílohy </w:t>
      </w:r>
      <w:r>
        <w:rPr>
          <w:b/>
        </w:rPr>
        <w:t xml:space="preserve">č. </w:t>
      </w:r>
      <w:r w:rsidR="0029714A">
        <w:rPr>
          <w:b/>
        </w:rPr>
        <w:t>5</w:t>
      </w:r>
      <w:r>
        <w:t xml:space="preserve"> [</w:t>
      </w:r>
      <w:r w:rsidRPr="0033356C">
        <w:rPr>
          <w:i/>
        </w:rPr>
        <w:t>Ochrana Osobních údajů</w:t>
      </w:r>
      <w:r>
        <w:t>]</w:t>
      </w:r>
      <w:r w:rsidRPr="00C50D21">
        <w:t xml:space="preserve"> </w:t>
      </w:r>
      <w:r>
        <w:t>musí přinejmenším obsahovat:</w:t>
      </w:r>
      <w:bookmarkEnd w:id="1139"/>
    </w:p>
    <w:p w14:paraId="373286AD" w14:textId="77777777" w:rsidR="000E0626" w:rsidRPr="00DE2183" w:rsidRDefault="000E0626" w:rsidP="004E7EA9">
      <w:pPr>
        <w:pStyle w:val="Claneka"/>
        <w:keepLines w:val="0"/>
        <w:numPr>
          <w:ilvl w:val="2"/>
          <w:numId w:val="47"/>
        </w:numPr>
      </w:pPr>
      <w:r>
        <w:t>popis povahy</w:t>
      </w:r>
      <w:r w:rsidRPr="00DE2183">
        <w:t xml:space="preserve"> </w:t>
      </w:r>
      <w:r>
        <w:t>daného případu P</w:t>
      </w:r>
      <w:r w:rsidRPr="00DE2183">
        <w:t>orušení</w:t>
      </w:r>
      <w:r>
        <w:t xml:space="preserve"> zabezpečení O</w:t>
      </w:r>
      <w:r w:rsidRPr="00DE2183">
        <w:t>sobních údajů včetně, pokud je to možné, kategorií</w:t>
      </w:r>
      <w:r>
        <w:t xml:space="preserve"> a přibližného počtu dotčených S</w:t>
      </w:r>
      <w:r w:rsidRPr="00DE2183">
        <w:t>ubjektů údajů a kategorií a přibližn</w:t>
      </w:r>
      <w:r>
        <w:t>ého množství dotčených záznamů O</w:t>
      </w:r>
      <w:r w:rsidRPr="00DE2183">
        <w:t>sobních údajů;</w:t>
      </w:r>
    </w:p>
    <w:p w14:paraId="28657A3C" w14:textId="77777777" w:rsidR="000E0626" w:rsidRPr="00DE2183" w:rsidRDefault="000E0626" w:rsidP="000E0626">
      <w:pPr>
        <w:pStyle w:val="Claneka"/>
        <w:keepLines w:val="0"/>
      </w:pPr>
      <w:r>
        <w:t>popis pravděpodobných důsledků P</w:t>
      </w:r>
      <w:r w:rsidRPr="00DE2183">
        <w:t>oruš</w:t>
      </w:r>
      <w:r>
        <w:t>ení zabezpečení O</w:t>
      </w:r>
      <w:r w:rsidRPr="00DE2183">
        <w:t>sobních údajů;</w:t>
      </w:r>
    </w:p>
    <w:p w14:paraId="580F0C0A" w14:textId="77777777" w:rsidR="000E0626" w:rsidRDefault="000E0626" w:rsidP="000E0626">
      <w:pPr>
        <w:pStyle w:val="Claneka"/>
        <w:keepLines w:val="0"/>
      </w:pPr>
      <w:r w:rsidRPr="00DE2183">
        <w:t xml:space="preserve">popis opatření, která </w:t>
      </w:r>
      <w:r>
        <w:t>Zhotovitel</w:t>
      </w:r>
      <w:r w:rsidRPr="00DE2183">
        <w:t xml:space="preserve"> přijal nebo navrhl </w:t>
      </w:r>
      <w:r>
        <w:t>k přijetí s cílem vyřešit dané P</w:t>
      </w:r>
      <w:r w:rsidRPr="00DE2183">
        <w:t>orušení zabezpečení</w:t>
      </w:r>
      <w:r>
        <w:t xml:space="preserve"> O</w:t>
      </w:r>
      <w:r w:rsidRPr="00DE2183">
        <w:t>sobních údajů, včetně případných opatření ke zmírnění možných nepříznivých dopadů.</w:t>
      </w:r>
    </w:p>
    <w:p w14:paraId="544DB6F8" w14:textId="77777777" w:rsidR="000E0626" w:rsidRPr="00C50D21" w:rsidRDefault="000E0626" w:rsidP="004E7EA9">
      <w:pPr>
        <w:pStyle w:val="Nadpis1"/>
        <w:numPr>
          <w:ilvl w:val="0"/>
          <w:numId w:val="0"/>
        </w:numPr>
        <w:ind w:left="360"/>
      </w:pPr>
      <w:r w:rsidRPr="00C50D21">
        <w:t>Záruky technického a organizačního zabezpečení ochrany Osobních údajů</w:t>
      </w:r>
    </w:p>
    <w:p w14:paraId="4471320B" w14:textId="77777777" w:rsidR="000E0626" w:rsidRPr="00C50D21" w:rsidRDefault="000E0626" w:rsidP="00E0461D">
      <w:pPr>
        <w:pStyle w:val="Clanek11"/>
        <w:numPr>
          <w:ilvl w:val="0"/>
          <w:numId w:val="0"/>
        </w:numPr>
        <w:ind w:left="709"/>
      </w:pPr>
      <w:r>
        <w:t>Zhotovitel</w:t>
      </w:r>
      <w:r w:rsidRPr="00C50D21">
        <w:t xml:space="preserve"> </w:t>
      </w:r>
      <w:r>
        <w:t xml:space="preserve">musí </w:t>
      </w:r>
      <w:r w:rsidRPr="00C50D21">
        <w:t xml:space="preserve">ve smyslu </w:t>
      </w:r>
      <w:r>
        <w:t>článku 32 Nařízení</w:t>
      </w:r>
      <w:r w:rsidRPr="00C50D21">
        <w:t xml:space="preserve"> přijm</w:t>
      </w:r>
      <w:r>
        <w:t>out</w:t>
      </w:r>
      <w:r w:rsidRPr="00C50D21">
        <w:t xml:space="preserve"> </w:t>
      </w:r>
      <w:r w:rsidRPr="005942DB">
        <w:t>s přihlédnutím ke stavu techniky, nákladům na provedení, povaze, rozsahu, kontextu a účelům zpracování i k různě pravděpodobným a různě závažným rizikům pro práva a svobody fyzických osob</w:t>
      </w:r>
      <w:r w:rsidRPr="00C50D21">
        <w:t xml:space="preserve"> veškerá technická a organizační opatření k zabezpečení ochrany Osobních údajů způsobem uvedeným v</w:t>
      </w:r>
      <w:r>
        <w:t xml:space="preserve"> Nařízení a Zákonu o zpracování OÚ či jiných právních předpisech </w:t>
      </w:r>
      <w:r w:rsidRPr="00C50D21">
        <w:t>k vyloučení možnosti neoprávněného nebo nahodilého přístupu k Osobním údajům, k jejich změně, zničení či ztrátě, neoprávněným přenosům, k jejich jinému neoprávněnému zpracování, jakož i k jinému zneužití Osobních údajů. Tato povinnost platí i po ukončení zpracování Osobních údajů.</w:t>
      </w:r>
    </w:p>
    <w:p w14:paraId="4599A3B1" w14:textId="355379A1" w:rsidR="000E0626" w:rsidRPr="00C50D21" w:rsidRDefault="000E0626" w:rsidP="00E0461D">
      <w:pPr>
        <w:pStyle w:val="Clanek11"/>
        <w:numPr>
          <w:ilvl w:val="0"/>
          <w:numId w:val="0"/>
        </w:numPr>
        <w:ind w:left="709"/>
      </w:pPr>
      <w:bookmarkStart w:id="1140" w:name="_Ref492473864"/>
      <w:r>
        <w:t>Zhotovitel</w:t>
      </w:r>
      <w:r w:rsidRPr="00C50D21">
        <w:t xml:space="preserve"> </w:t>
      </w:r>
      <w:r>
        <w:t xml:space="preserve">musí </w:t>
      </w:r>
      <w:r w:rsidRPr="00C50D21">
        <w:t xml:space="preserve">zejména, nikoliv však výlučně, </w:t>
      </w:r>
      <w:r>
        <w:t xml:space="preserve">přijmout </w:t>
      </w:r>
      <w:r w:rsidRPr="00C50D21">
        <w:t>následující organizační a technická opatření:</w:t>
      </w:r>
      <w:bookmarkEnd w:id="1140"/>
    </w:p>
    <w:p w14:paraId="32299305" w14:textId="15B0A171" w:rsidR="000E0626" w:rsidRPr="00C50D21" w:rsidRDefault="000E0626" w:rsidP="004E7EA9">
      <w:pPr>
        <w:pStyle w:val="Claneka"/>
        <w:keepLines w:val="0"/>
        <w:widowControl/>
        <w:numPr>
          <w:ilvl w:val="2"/>
          <w:numId w:val="48"/>
        </w:numPr>
      </w:pPr>
      <w:bookmarkStart w:id="1141" w:name="_Ref511837498"/>
      <w:r>
        <w:t xml:space="preserve">aniž by byl dotčen bod </w:t>
      </w:r>
      <w:r>
        <w:fldChar w:fldCharType="begin"/>
      </w:r>
      <w:r>
        <w:instrText xml:space="preserve"> REF _Ref504405854 \r \h </w:instrText>
      </w:r>
      <w:r>
        <w:fldChar w:fldCharType="separate"/>
      </w:r>
      <w:r>
        <w:t>6.3</w:t>
      </w:r>
      <w:r>
        <w:fldChar w:fldCharType="end"/>
      </w:r>
      <w:r>
        <w:t xml:space="preserve"> této </w:t>
      </w:r>
      <w:r w:rsidRPr="004E7EA9">
        <w:rPr>
          <w:b/>
          <w:szCs w:val="22"/>
        </w:rPr>
        <w:t xml:space="preserve">Přílohy č. </w:t>
      </w:r>
      <w:r w:rsidR="0029714A" w:rsidRPr="004E7EA9">
        <w:rPr>
          <w:b/>
          <w:szCs w:val="22"/>
        </w:rPr>
        <w:t>5</w:t>
      </w:r>
      <w:r w:rsidRPr="004E7EA9">
        <w:rPr>
          <w:szCs w:val="22"/>
        </w:rPr>
        <w:t xml:space="preserve"> [</w:t>
      </w:r>
      <w:r w:rsidRPr="004E7EA9">
        <w:rPr>
          <w:i/>
          <w:szCs w:val="22"/>
        </w:rPr>
        <w:t>Ochrana Osobních údajů</w:t>
      </w:r>
      <w:r w:rsidRPr="004E7EA9">
        <w:rPr>
          <w:szCs w:val="22"/>
        </w:rPr>
        <w:t>]</w:t>
      </w:r>
      <w:r>
        <w:t xml:space="preserve">, Zhotovitel v případě </w:t>
      </w:r>
      <w:r w:rsidRPr="00C50D21">
        <w:t>zpracování Osobních údajů</w:t>
      </w:r>
      <w:r>
        <w:t xml:space="preserve"> prostřednictvím vlastních zaměstnanců</w:t>
      </w:r>
      <w:r w:rsidRPr="00C50D21">
        <w:t xml:space="preserve"> </w:t>
      </w:r>
      <w:proofErr w:type="gramStart"/>
      <w:r w:rsidRPr="00C50D21">
        <w:t>pověří</w:t>
      </w:r>
      <w:proofErr w:type="gramEnd"/>
      <w:r w:rsidRPr="00C50D21">
        <w:t xml:space="preserve"> </w:t>
      </w:r>
      <w:r>
        <w:t xml:space="preserve">touto činností </w:t>
      </w:r>
      <w:r w:rsidRPr="00C50D21">
        <w:t>pouze své vybrané zaměstnance</w:t>
      </w:r>
      <w:r w:rsidRPr="004E7EA9">
        <w:rPr>
          <w:szCs w:val="22"/>
        </w:rPr>
        <w:t xml:space="preserve"> a členy Realizačního týmu</w:t>
      </w:r>
      <w:r w:rsidRPr="00C50D21">
        <w:t xml:space="preserve">, které poučí o jejich povinnosti zachovávat mlčenlivost ohledně Osobních údajů a </w:t>
      </w:r>
      <w:r>
        <w:t xml:space="preserve">o </w:t>
      </w:r>
      <w:r w:rsidRPr="00C50D21">
        <w:t xml:space="preserve">dalších povinnostech, které </w:t>
      </w:r>
      <w:r>
        <w:t xml:space="preserve">musí </w:t>
      </w:r>
      <w:r w:rsidRPr="00C50D21">
        <w:t xml:space="preserve">dodržovat tak, aby nedošlo k porušení </w:t>
      </w:r>
      <w:r>
        <w:t xml:space="preserve">Nařízení či této </w:t>
      </w:r>
      <w:r w:rsidRPr="004E7EA9">
        <w:rPr>
          <w:b/>
          <w:szCs w:val="22"/>
        </w:rPr>
        <w:t xml:space="preserve">Přílohy č. </w:t>
      </w:r>
      <w:r w:rsidR="0029714A" w:rsidRPr="004E7EA9">
        <w:rPr>
          <w:b/>
          <w:szCs w:val="22"/>
        </w:rPr>
        <w:t>5</w:t>
      </w:r>
      <w:r w:rsidRPr="004E7EA9">
        <w:rPr>
          <w:szCs w:val="22"/>
        </w:rPr>
        <w:t xml:space="preserve"> [</w:t>
      </w:r>
      <w:r w:rsidRPr="004E7EA9">
        <w:rPr>
          <w:i/>
          <w:szCs w:val="22"/>
        </w:rPr>
        <w:t>Ochrana Osobních údajů</w:t>
      </w:r>
      <w:r w:rsidRPr="004E7EA9">
        <w:rPr>
          <w:szCs w:val="22"/>
        </w:rPr>
        <w:t>];</w:t>
      </w:r>
      <w:bookmarkEnd w:id="1141"/>
    </w:p>
    <w:p w14:paraId="7FF9F8DC" w14:textId="7E750248" w:rsidR="000E0626" w:rsidRPr="00C50D21" w:rsidRDefault="000E0626" w:rsidP="000E0626">
      <w:pPr>
        <w:pStyle w:val="Claneka"/>
        <w:keepLines w:val="0"/>
        <w:widowControl/>
      </w:pPr>
      <w:r w:rsidRPr="00C50D21">
        <w:t xml:space="preserve">bude používat odpovídající technické zařízení a programové vybavení způsobem, který </w:t>
      </w:r>
      <w:proofErr w:type="gramStart"/>
      <w:r w:rsidRPr="00C50D21">
        <w:t>vyloučí</w:t>
      </w:r>
      <w:proofErr w:type="gramEnd"/>
      <w:r w:rsidRPr="00C50D21">
        <w:t xml:space="preserve"> neoprávněný či nahodilý přístup k Osobním údajům ze strany jiných osob než pověřených </w:t>
      </w:r>
      <w:r>
        <w:rPr>
          <w:szCs w:val="22"/>
        </w:rPr>
        <w:t xml:space="preserve">osob </w:t>
      </w:r>
      <w:r>
        <w:t>Zhotovitel</w:t>
      </w:r>
      <w:r w:rsidRPr="005942DB">
        <w:rPr>
          <w:szCs w:val="22"/>
        </w:rPr>
        <w:t>e</w:t>
      </w:r>
      <w:r>
        <w:rPr>
          <w:szCs w:val="22"/>
        </w:rPr>
        <w:t xml:space="preserve"> ve smyslu bodu </w:t>
      </w:r>
      <w:r>
        <w:rPr>
          <w:szCs w:val="22"/>
        </w:rPr>
        <w:fldChar w:fldCharType="begin"/>
      </w:r>
      <w:r>
        <w:rPr>
          <w:szCs w:val="22"/>
        </w:rPr>
        <w:instrText xml:space="preserve"> REF _Ref492473864 \r \h </w:instrText>
      </w:r>
      <w:r>
        <w:rPr>
          <w:szCs w:val="22"/>
        </w:rPr>
      </w:r>
      <w:r>
        <w:rPr>
          <w:szCs w:val="22"/>
        </w:rPr>
        <w:fldChar w:fldCharType="separate"/>
      </w:r>
      <w:r>
        <w:rPr>
          <w:szCs w:val="22"/>
        </w:rPr>
        <w:t>6.2</w:t>
      </w:r>
      <w:r>
        <w:rPr>
          <w:szCs w:val="22"/>
        </w:rPr>
        <w:fldChar w:fldCharType="end"/>
      </w:r>
      <w:r>
        <w:rPr>
          <w:szCs w:val="22"/>
        </w:rPr>
        <w:fldChar w:fldCharType="begin"/>
      </w:r>
      <w:r>
        <w:rPr>
          <w:szCs w:val="22"/>
        </w:rPr>
        <w:instrText xml:space="preserve"> REF _Ref511837498 \r \h </w:instrText>
      </w:r>
      <w:r>
        <w:rPr>
          <w:szCs w:val="22"/>
        </w:rPr>
      </w:r>
      <w:r>
        <w:rPr>
          <w:szCs w:val="22"/>
        </w:rPr>
        <w:fldChar w:fldCharType="separate"/>
      </w:r>
      <w:r>
        <w:rPr>
          <w:szCs w:val="22"/>
        </w:rPr>
        <w:t>(a)</w:t>
      </w:r>
      <w:r>
        <w:rPr>
          <w:szCs w:val="22"/>
        </w:rPr>
        <w:fldChar w:fldCharType="end"/>
      </w:r>
      <w:r>
        <w:rPr>
          <w:szCs w:val="22"/>
        </w:rPr>
        <w:t xml:space="preserve"> této </w:t>
      </w:r>
      <w:r w:rsidRPr="0033356C">
        <w:rPr>
          <w:b/>
          <w:szCs w:val="22"/>
        </w:rPr>
        <w:t xml:space="preserve">Přílohy </w:t>
      </w:r>
      <w:r>
        <w:rPr>
          <w:b/>
          <w:szCs w:val="22"/>
        </w:rPr>
        <w:t xml:space="preserve">č. </w:t>
      </w:r>
      <w:r w:rsidR="0029714A">
        <w:rPr>
          <w:b/>
          <w:szCs w:val="22"/>
        </w:rPr>
        <w:t>5</w:t>
      </w:r>
      <w:r>
        <w:rPr>
          <w:szCs w:val="22"/>
        </w:rPr>
        <w:t xml:space="preserve"> [</w:t>
      </w:r>
      <w:r w:rsidRPr="0033356C">
        <w:rPr>
          <w:i/>
          <w:szCs w:val="22"/>
        </w:rPr>
        <w:t>Ochrana Osobních údajů</w:t>
      </w:r>
      <w:r>
        <w:rPr>
          <w:szCs w:val="22"/>
        </w:rPr>
        <w:t>]</w:t>
      </w:r>
      <w:r w:rsidRPr="005942DB">
        <w:rPr>
          <w:szCs w:val="22"/>
        </w:rPr>
        <w:t>;</w:t>
      </w:r>
    </w:p>
    <w:p w14:paraId="33CD0C27" w14:textId="77777777" w:rsidR="000E0626" w:rsidRPr="00C50D21" w:rsidRDefault="000E0626" w:rsidP="000E0626">
      <w:pPr>
        <w:pStyle w:val="Claneka"/>
        <w:keepLines w:val="0"/>
        <w:widowControl/>
      </w:pPr>
      <w:r w:rsidRPr="00C50D21">
        <w:t>bude Osobní údaje uchovávat v náležitě zabezpečených objektech a místnostech;</w:t>
      </w:r>
    </w:p>
    <w:p w14:paraId="5C58144D" w14:textId="77777777" w:rsidR="000E0626" w:rsidRPr="00C50D21" w:rsidRDefault="000E0626" w:rsidP="000E0626">
      <w:pPr>
        <w:pStyle w:val="Claneka"/>
        <w:keepLines w:val="0"/>
        <w:widowControl/>
      </w:pPr>
      <w:r w:rsidRPr="00C50D21">
        <w:t>Osobní údaje v elektronické podobě bude uchovávat na zabezpečených serverech nebo na</w:t>
      </w:r>
      <w:r>
        <w:t> </w:t>
      </w:r>
      <w:r w:rsidRPr="00C50D21">
        <w:t>nosičích dat, ke kterým budou mít přístup pouze pověřené osoby na základě přístupových kódů či hesel, a bude Osobní údaje pravidelně zálohovat</w:t>
      </w:r>
      <w:r>
        <w:t>, pokud takové zálohy neprovádí Objednatel v souladu se Smlouvou nebo interními předpisy</w:t>
      </w:r>
      <w:r w:rsidRPr="00C50D21">
        <w:t>;</w:t>
      </w:r>
    </w:p>
    <w:p w14:paraId="3A0FA989" w14:textId="77777777" w:rsidR="000E0626" w:rsidRPr="00C50D21" w:rsidRDefault="000E0626" w:rsidP="000E0626">
      <w:pPr>
        <w:pStyle w:val="Claneka"/>
        <w:keepLines w:val="0"/>
        <w:widowControl/>
      </w:pPr>
      <w:r w:rsidRPr="00C50D21">
        <w:t>zajistí dálkový přenos Osobních údajů buď pouze prostřednictvím veřejně nepřístupné sítě, nebo prostřednictvím zabezpečeného přenosu po veřejných sítích;</w:t>
      </w:r>
    </w:p>
    <w:p w14:paraId="05E7C544" w14:textId="77777777" w:rsidR="000E0626" w:rsidRPr="00C50D21" w:rsidRDefault="000E0626" w:rsidP="000E0626">
      <w:pPr>
        <w:pStyle w:val="Claneka"/>
        <w:keepLines w:val="0"/>
        <w:widowControl/>
      </w:pPr>
      <w:r w:rsidRPr="00C50D21">
        <w:t>písemné dokumenty obsahující Osobní údaje bude uchovávat na zabezpečeném místě, přičemž bude vést řádnou evidenci o pohybu takových písemných dokumentů;</w:t>
      </w:r>
    </w:p>
    <w:p w14:paraId="278762AC" w14:textId="77777777" w:rsidR="000E0626" w:rsidRPr="00C50D21" w:rsidRDefault="000E0626" w:rsidP="000E0626">
      <w:pPr>
        <w:pStyle w:val="Claneka"/>
        <w:keepLines w:val="0"/>
        <w:widowControl/>
      </w:pPr>
      <w:r w:rsidRPr="00C50D21">
        <w:rPr>
          <w:szCs w:val="22"/>
        </w:rPr>
        <w:t xml:space="preserve">bude v co největší míře zpracovávat pouze </w:t>
      </w:r>
      <w:proofErr w:type="spellStart"/>
      <w:r w:rsidRPr="00C50D21">
        <w:rPr>
          <w:szCs w:val="22"/>
        </w:rPr>
        <w:t>pseudonymizované</w:t>
      </w:r>
      <w:proofErr w:type="spellEnd"/>
      <w:r w:rsidRPr="00C50D21">
        <w:rPr>
          <w:szCs w:val="22"/>
        </w:rPr>
        <w:t xml:space="preserve"> a šifrované Osobní údaje, je</w:t>
      </w:r>
      <w:r w:rsidRPr="00C50D21">
        <w:rPr>
          <w:szCs w:val="22"/>
        </w:rPr>
        <w:noBreakHyphen/>
        <w:t>li takové opatření vhodné a nezbytné ke snížení rizik plynoucích ze zpracování Osobních údajů</w:t>
      </w:r>
      <w:r>
        <w:rPr>
          <w:szCs w:val="22"/>
        </w:rPr>
        <w:t>;</w:t>
      </w:r>
    </w:p>
    <w:p w14:paraId="0FE13754" w14:textId="77777777" w:rsidR="000E0626" w:rsidRPr="00C50D21" w:rsidRDefault="000E0626" w:rsidP="000E0626">
      <w:pPr>
        <w:pStyle w:val="Claneka"/>
        <w:keepLines w:val="0"/>
        <w:widowControl/>
      </w:pPr>
      <w:r w:rsidRPr="00C50D21">
        <w:rPr>
          <w:szCs w:val="22"/>
        </w:rPr>
        <w:t>zajistí neustálou důvěrnost, integritu, dostupnost a odolnost systémů a služeb zpracování;</w:t>
      </w:r>
    </w:p>
    <w:p w14:paraId="4E1458FF" w14:textId="77777777" w:rsidR="000E0626" w:rsidRPr="00C50D21" w:rsidRDefault="000E0626" w:rsidP="000E0626">
      <w:pPr>
        <w:pStyle w:val="Claneka"/>
        <w:keepLines w:val="0"/>
        <w:widowControl/>
      </w:pPr>
      <w:r w:rsidRPr="00C50D21">
        <w:rPr>
          <w:szCs w:val="22"/>
        </w:rPr>
        <w:t>prostřednictvím vhodných technických prostředků zajistí schopnost obnovit dostupnost Osobních údajů a přístup k nim včas v případě fyzických či technických incidentů;</w:t>
      </w:r>
    </w:p>
    <w:p w14:paraId="7DA71369" w14:textId="77777777" w:rsidR="000E0626" w:rsidRPr="00C50D21" w:rsidRDefault="000E0626" w:rsidP="000E0626">
      <w:pPr>
        <w:pStyle w:val="Claneka"/>
        <w:keepLines w:val="0"/>
        <w:widowControl/>
      </w:pPr>
      <w:r w:rsidRPr="00C50D21">
        <w:rPr>
          <w:szCs w:val="22"/>
        </w:rPr>
        <w:t>zajistí pravidelné testování posuzování a hodnocení úči</w:t>
      </w:r>
      <w:r>
        <w:rPr>
          <w:szCs w:val="22"/>
        </w:rPr>
        <w:t>nnosti zavedených technických a </w:t>
      </w:r>
      <w:r w:rsidRPr="00C50D21">
        <w:rPr>
          <w:szCs w:val="22"/>
        </w:rPr>
        <w:t>organizačních opatření pro zajištění bezpečnosti zpracování; a</w:t>
      </w:r>
    </w:p>
    <w:p w14:paraId="0DA0AF1D" w14:textId="36879C6B" w:rsidR="000E0626" w:rsidRPr="00C50D21" w:rsidRDefault="000E0626" w:rsidP="000E0626">
      <w:pPr>
        <w:pStyle w:val="Claneka"/>
        <w:keepLines w:val="0"/>
        <w:widowControl/>
      </w:pPr>
      <w:r w:rsidRPr="00C50D21">
        <w:t xml:space="preserve">při ukončení zpracování Osobních údajů zajistí </w:t>
      </w:r>
      <w:r>
        <w:t>Zhotovitel</w:t>
      </w:r>
      <w:r w:rsidRPr="00C50D21">
        <w:t xml:space="preserve"> dle dohody </w:t>
      </w:r>
      <w:r w:rsidRPr="005942DB">
        <w:rPr>
          <w:szCs w:val="22"/>
        </w:rPr>
        <w:t>s Objednatelem</w:t>
      </w:r>
      <w:r w:rsidRPr="00C50D21">
        <w:t xml:space="preserve"> </w:t>
      </w:r>
      <w:r>
        <w:t>výmaz</w:t>
      </w:r>
      <w:r w:rsidRPr="00C50D21">
        <w:t xml:space="preserve"> Osobních údajů, nebo tyto Osobní údaje předá </w:t>
      </w:r>
      <w:r w:rsidRPr="005942DB">
        <w:rPr>
          <w:szCs w:val="22"/>
        </w:rPr>
        <w:t>Objednateli</w:t>
      </w:r>
      <w:r>
        <w:rPr>
          <w:szCs w:val="22"/>
        </w:rPr>
        <w:t xml:space="preserve"> viz bod </w:t>
      </w:r>
      <w:r>
        <w:rPr>
          <w:szCs w:val="22"/>
        </w:rPr>
        <w:fldChar w:fldCharType="begin"/>
      </w:r>
      <w:r>
        <w:rPr>
          <w:szCs w:val="22"/>
        </w:rPr>
        <w:instrText xml:space="preserve"> REF _Ref492473977 \r \h </w:instrText>
      </w:r>
      <w:r>
        <w:rPr>
          <w:szCs w:val="22"/>
        </w:rPr>
      </w:r>
      <w:r>
        <w:rPr>
          <w:szCs w:val="22"/>
        </w:rPr>
        <w:fldChar w:fldCharType="separate"/>
      </w:r>
      <w:r>
        <w:rPr>
          <w:szCs w:val="22"/>
        </w:rPr>
        <w:t>5.5</w:t>
      </w:r>
      <w:r>
        <w:rPr>
          <w:szCs w:val="22"/>
        </w:rPr>
        <w:fldChar w:fldCharType="end"/>
      </w:r>
      <w:r>
        <w:rPr>
          <w:szCs w:val="22"/>
        </w:rPr>
        <w:t xml:space="preserve"> této </w:t>
      </w:r>
      <w:r w:rsidRPr="0033356C">
        <w:rPr>
          <w:b/>
          <w:szCs w:val="22"/>
        </w:rPr>
        <w:t xml:space="preserve">Přílohy </w:t>
      </w:r>
      <w:r>
        <w:rPr>
          <w:b/>
          <w:szCs w:val="22"/>
        </w:rPr>
        <w:t xml:space="preserve">č. </w:t>
      </w:r>
      <w:r w:rsidR="0029714A">
        <w:rPr>
          <w:b/>
          <w:szCs w:val="22"/>
        </w:rPr>
        <w:t>5</w:t>
      </w:r>
      <w:r>
        <w:rPr>
          <w:szCs w:val="22"/>
        </w:rPr>
        <w:t xml:space="preserve"> [</w:t>
      </w:r>
      <w:r w:rsidRPr="0033356C">
        <w:rPr>
          <w:i/>
          <w:szCs w:val="22"/>
        </w:rPr>
        <w:t>Ochrana Osobních údajů</w:t>
      </w:r>
      <w:r>
        <w:rPr>
          <w:szCs w:val="22"/>
        </w:rPr>
        <w:t>]</w:t>
      </w:r>
      <w:r w:rsidRPr="005942DB">
        <w:rPr>
          <w:szCs w:val="22"/>
        </w:rPr>
        <w:t>.</w:t>
      </w:r>
    </w:p>
    <w:p w14:paraId="686AAAB3" w14:textId="77777777" w:rsidR="000E0626" w:rsidRPr="00F61E09" w:rsidRDefault="000E0626" w:rsidP="00E0461D">
      <w:pPr>
        <w:pStyle w:val="Clanek11"/>
        <w:numPr>
          <w:ilvl w:val="0"/>
          <w:numId w:val="0"/>
        </w:numPr>
        <w:ind w:left="709"/>
        <w:rPr>
          <w:rFonts w:cs="Times New Roman"/>
        </w:rPr>
      </w:pPr>
      <w:bookmarkStart w:id="1142" w:name="_Ref500265357"/>
      <w:bookmarkStart w:id="1143" w:name="_Ref504405854"/>
      <w:bookmarkStart w:id="1144" w:name="_Ref504406217"/>
      <w:bookmarkStart w:id="1145" w:name="_Ref456915917"/>
      <w:bookmarkStart w:id="1146" w:name="_Ref502403328"/>
      <w:r>
        <w:t>Zhotovitel</w:t>
      </w:r>
      <w:r w:rsidRPr="009F33BE">
        <w:t xml:space="preserve"> </w:t>
      </w:r>
      <w:r>
        <w:t xml:space="preserve">může </w:t>
      </w:r>
      <w:r w:rsidRPr="009F33BE">
        <w:t>pov</w:t>
      </w:r>
      <w:r w:rsidRPr="009F33BE">
        <w:rPr>
          <w:rFonts w:hint="eastAsia"/>
        </w:rPr>
        <w:t>ěř</w:t>
      </w:r>
      <w:r w:rsidRPr="009F33BE">
        <w:t>it zpracováním Osobních údaj</w:t>
      </w:r>
      <w:r w:rsidRPr="009F33BE">
        <w:rPr>
          <w:rFonts w:hint="eastAsia"/>
        </w:rPr>
        <w:t>ů</w:t>
      </w:r>
      <w:r w:rsidRPr="009F33BE">
        <w:t xml:space="preserve"> dalšího zpracovatele („</w:t>
      </w:r>
      <w:r w:rsidRPr="009F33BE">
        <w:rPr>
          <w:b/>
        </w:rPr>
        <w:t>Další zpracovatel</w:t>
      </w:r>
      <w:r w:rsidRPr="009F33BE">
        <w:t xml:space="preserve">“). </w:t>
      </w:r>
      <w:r>
        <w:t>Zhotovitel</w:t>
      </w:r>
      <w:r w:rsidRPr="009F33BE">
        <w:t xml:space="preserve"> informuje Objednatele o veškerých Dalších zpracovatelích, které zamýšlí pov</w:t>
      </w:r>
      <w:r w:rsidRPr="009F33BE">
        <w:rPr>
          <w:rFonts w:hint="eastAsia"/>
        </w:rPr>
        <w:t>ěř</w:t>
      </w:r>
      <w:r w:rsidRPr="009F33BE">
        <w:t>it zpracováním Osobních údajů, o veškerých zamýšlených zm</w:t>
      </w:r>
      <w:r w:rsidRPr="009F33BE">
        <w:rPr>
          <w:rFonts w:hint="eastAsia"/>
        </w:rPr>
        <w:t>ě</w:t>
      </w:r>
      <w:r w:rsidRPr="009F33BE">
        <w:t>nách týkajících se p</w:t>
      </w:r>
      <w:r w:rsidRPr="009F33BE">
        <w:rPr>
          <w:rFonts w:hint="eastAsia"/>
        </w:rPr>
        <w:t>ř</w:t>
      </w:r>
      <w:r w:rsidRPr="009F33BE">
        <w:t>ijetí Další zpracovatel</w:t>
      </w:r>
      <w:r w:rsidRPr="009F33BE">
        <w:rPr>
          <w:rFonts w:hint="eastAsia"/>
        </w:rPr>
        <w:t>ů</w:t>
      </w:r>
      <w:r w:rsidRPr="009F33BE">
        <w:t xml:space="preserve"> nebo jejich nahrazení</w:t>
      </w:r>
      <w:r>
        <w:t>,</w:t>
      </w:r>
      <w:r w:rsidRPr="009F33BE">
        <w:t xml:space="preserve"> a poskytne tak Objednateli p</w:t>
      </w:r>
      <w:r w:rsidRPr="009F33BE">
        <w:rPr>
          <w:rFonts w:hint="eastAsia"/>
        </w:rPr>
        <w:t>ří</w:t>
      </w:r>
      <w:r w:rsidRPr="009F33BE">
        <w:t>ležitost vyslovit v</w:t>
      </w:r>
      <w:r w:rsidRPr="009F33BE">
        <w:rPr>
          <w:rFonts w:hint="eastAsia"/>
        </w:rPr>
        <w:t>ůč</w:t>
      </w:r>
      <w:r w:rsidRPr="009F33BE">
        <w:t>i p</w:t>
      </w:r>
      <w:r w:rsidRPr="009F33BE">
        <w:rPr>
          <w:rFonts w:hint="eastAsia"/>
        </w:rPr>
        <w:t>ř</w:t>
      </w:r>
      <w:r w:rsidRPr="009F33BE">
        <w:t>ijetí t</w:t>
      </w:r>
      <w:r w:rsidRPr="009F33BE">
        <w:rPr>
          <w:rFonts w:hint="eastAsia"/>
        </w:rPr>
        <w:t>ě</w:t>
      </w:r>
      <w:r w:rsidRPr="009F33BE">
        <w:t>chto Dalších zpracovatel</w:t>
      </w:r>
      <w:r w:rsidRPr="009F33BE">
        <w:rPr>
          <w:rFonts w:hint="eastAsia"/>
        </w:rPr>
        <w:t>ů</w:t>
      </w:r>
      <w:r w:rsidRPr="009F33BE">
        <w:t xml:space="preserve"> námitky. Mimo Další zpracovatele, v</w:t>
      </w:r>
      <w:r w:rsidRPr="009F33BE">
        <w:rPr>
          <w:rFonts w:hint="eastAsia"/>
        </w:rPr>
        <w:t>ůč</w:t>
      </w:r>
      <w:r w:rsidRPr="009F33BE">
        <w:t xml:space="preserve">i kterým Objednatel nic nenamítal, </w:t>
      </w:r>
      <w:r>
        <w:t>Zhotovitel</w:t>
      </w:r>
      <w:r w:rsidRPr="009F33BE">
        <w:t xml:space="preserve"> nesv</w:t>
      </w:r>
      <w:r w:rsidRPr="009F33BE">
        <w:rPr>
          <w:rFonts w:hint="eastAsia"/>
        </w:rPr>
        <w:t>ěří</w:t>
      </w:r>
      <w:r w:rsidRPr="009F33BE">
        <w:t xml:space="preserve"> zpracování osobních údaj</w:t>
      </w:r>
      <w:r w:rsidRPr="009F33BE">
        <w:rPr>
          <w:rFonts w:hint="eastAsia"/>
        </w:rPr>
        <w:t>ů</w:t>
      </w:r>
      <w:r w:rsidRPr="009F33BE">
        <w:t xml:space="preserve"> žádné t</w:t>
      </w:r>
      <w:r w:rsidRPr="009F33BE">
        <w:rPr>
          <w:rFonts w:hint="eastAsia"/>
        </w:rPr>
        <w:t>ř</w:t>
      </w:r>
      <w:r w:rsidRPr="009F33BE">
        <w:t>etí osob</w:t>
      </w:r>
      <w:r w:rsidRPr="009F33BE">
        <w:rPr>
          <w:rFonts w:hint="eastAsia"/>
        </w:rPr>
        <w:t>ě</w:t>
      </w:r>
      <w:r w:rsidRPr="009F33BE">
        <w:t>.</w:t>
      </w:r>
      <w:bookmarkEnd w:id="1142"/>
      <w:bookmarkEnd w:id="1143"/>
      <w:r>
        <w:t xml:space="preserve"> Další zpracovatel musí být zároveň Poddodavatelem odsouhlaseným Objednatelem a musí splňovat podmínky stanovené pro Poddodavatele dle Smlouvy.</w:t>
      </w:r>
      <w:bookmarkEnd w:id="1144"/>
    </w:p>
    <w:p w14:paraId="5F237396" w14:textId="1E6A858C" w:rsidR="000E0626" w:rsidRPr="009F33BE" w:rsidRDefault="000E0626" w:rsidP="00E0461D">
      <w:pPr>
        <w:pStyle w:val="Clanek11"/>
        <w:numPr>
          <w:ilvl w:val="0"/>
          <w:numId w:val="0"/>
        </w:numPr>
        <w:ind w:left="709"/>
      </w:pPr>
      <w:r w:rsidRPr="00A40E17">
        <w:rPr>
          <w:szCs w:val="22"/>
        </w:rPr>
        <w:t xml:space="preserve">Pokud </w:t>
      </w:r>
      <w:r>
        <w:t>Zhotovitel</w:t>
      </w:r>
      <w:r w:rsidRPr="00A40E17">
        <w:rPr>
          <w:szCs w:val="22"/>
        </w:rPr>
        <w:t xml:space="preserve"> zapojí ve smyslu </w:t>
      </w:r>
      <w:r>
        <w:rPr>
          <w:szCs w:val="22"/>
        </w:rPr>
        <w:t xml:space="preserve">bodu </w:t>
      </w:r>
      <w:r>
        <w:rPr>
          <w:szCs w:val="22"/>
        </w:rPr>
        <w:fldChar w:fldCharType="begin"/>
      </w:r>
      <w:r>
        <w:rPr>
          <w:szCs w:val="22"/>
        </w:rPr>
        <w:instrText xml:space="preserve"> REF _Ref504406217 \r \h </w:instrText>
      </w:r>
      <w:r>
        <w:rPr>
          <w:szCs w:val="22"/>
        </w:rPr>
      </w:r>
      <w:r>
        <w:rPr>
          <w:szCs w:val="22"/>
        </w:rPr>
        <w:fldChar w:fldCharType="separate"/>
      </w:r>
      <w:r>
        <w:rPr>
          <w:szCs w:val="22"/>
        </w:rPr>
        <w:t>6.3</w:t>
      </w:r>
      <w:r>
        <w:rPr>
          <w:szCs w:val="22"/>
        </w:rPr>
        <w:fldChar w:fldCharType="end"/>
      </w:r>
      <w:r w:rsidRPr="009F33BE">
        <w:t xml:space="preserve"> </w:t>
      </w:r>
      <w:r w:rsidRPr="0033356C">
        <w:rPr>
          <w:b/>
          <w:szCs w:val="22"/>
        </w:rPr>
        <w:t xml:space="preserve">Přílohy </w:t>
      </w:r>
      <w:r>
        <w:rPr>
          <w:b/>
          <w:szCs w:val="22"/>
        </w:rPr>
        <w:t xml:space="preserve">č. </w:t>
      </w:r>
      <w:r w:rsidR="0029714A">
        <w:rPr>
          <w:b/>
          <w:szCs w:val="22"/>
        </w:rPr>
        <w:t>5</w:t>
      </w:r>
      <w:r>
        <w:rPr>
          <w:szCs w:val="22"/>
        </w:rPr>
        <w:t xml:space="preserve"> [</w:t>
      </w:r>
      <w:r w:rsidRPr="0033356C">
        <w:rPr>
          <w:i/>
          <w:szCs w:val="22"/>
        </w:rPr>
        <w:t>Ochrana Osobních údajů</w:t>
      </w:r>
      <w:r>
        <w:rPr>
          <w:szCs w:val="22"/>
        </w:rPr>
        <w:t xml:space="preserve">] </w:t>
      </w:r>
      <w:r w:rsidRPr="009F33BE">
        <w:t xml:space="preserve">Dalšího zpracovatele, aby provedl určité činnosti zpracování, musí být tomuto Dalšímu zpracovateli uloženy na základě smlouvy stejné povinnosti na ochranu </w:t>
      </w:r>
      <w:r w:rsidRPr="00A40E17">
        <w:rPr>
          <w:szCs w:val="22"/>
        </w:rPr>
        <w:t xml:space="preserve">Osobních </w:t>
      </w:r>
      <w:r w:rsidRPr="009F33BE">
        <w:t xml:space="preserve">údajů, jaké jsou uvedeny v této </w:t>
      </w:r>
      <w:r w:rsidRPr="0033356C">
        <w:rPr>
          <w:rFonts w:cs="Times New Roman"/>
          <w:b/>
          <w:szCs w:val="22"/>
        </w:rPr>
        <w:t>Přílo</w:t>
      </w:r>
      <w:r>
        <w:rPr>
          <w:rFonts w:cs="Times New Roman"/>
          <w:b/>
          <w:szCs w:val="22"/>
        </w:rPr>
        <w:t>ze</w:t>
      </w:r>
      <w:r w:rsidRPr="0033356C">
        <w:rPr>
          <w:rFonts w:cs="Times New Roman"/>
          <w:b/>
          <w:szCs w:val="22"/>
        </w:rPr>
        <w:t xml:space="preserve"> </w:t>
      </w:r>
      <w:r>
        <w:rPr>
          <w:rFonts w:cs="Times New Roman"/>
          <w:b/>
          <w:szCs w:val="22"/>
        </w:rPr>
        <w:t xml:space="preserve">č. </w:t>
      </w:r>
      <w:r w:rsidR="0029714A">
        <w:rPr>
          <w:rFonts w:cs="Times New Roman"/>
          <w:b/>
          <w:szCs w:val="22"/>
        </w:rPr>
        <w:t>5</w:t>
      </w:r>
      <w:r>
        <w:rPr>
          <w:rFonts w:cs="Times New Roman"/>
          <w:szCs w:val="22"/>
        </w:rPr>
        <w:t xml:space="preserve"> [</w:t>
      </w:r>
      <w:r w:rsidRPr="0033356C">
        <w:rPr>
          <w:rFonts w:cs="Times New Roman"/>
          <w:i/>
          <w:szCs w:val="22"/>
        </w:rPr>
        <w:t>Ochrana Osobních údajů</w:t>
      </w:r>
      <w:r>
        <w:rPr>
          <w:rFonts w:cs="Times New Roman"/>
          <w:szCs w:val="22"/>
        </w:rPr>
        <w:t>]</w:t>
      </w:r>
      <w:r w:rsidRPr="005942DB">
        <w:rPr>
          <w:rFonts w:cs="Times New Roman"/>
          <w:szCs w:val="22"/>
        </w:rPr>
        <w:t>,</w:t>
      </w:r>
      <w:r w:rsidRPr="009F33BE">
        <w:t xml:space="preserve"> a to zejména poskytnutí dostatečných záruk, pokud jde o zavedení vhodných technických a</w:t>
      </w:r>
      <w:r w:rsidRPr="00A40E17">
        <w:rPr>
          <w:szCs w:val="22"/>
        </w:rPr>
        <w:t xml:space="preserve"> </w:t>
      </w:r>
      <w:r w:rsidRPr="009F33BE">
        <w:t>organizačních opatření tak, aby zpracování splňovalo požadavky Nařízení</w:t>
      </w:r>
      <w:r>
        <w:t>, Zákona o zpracování OÚ</w:t>
      </w:r>
      <w:r>
        <w:rPr>
          <w:rFonts w:cs="Times New Roman"/>
          <w:szCs w:val="22"/>
        </w:rPr>
        <w:t xml:space="preserve"> a Interní dokumentace</w:t>
      </w:r>
      <w:r w:rsidRPr="00A40E17">
        <w:rPr>
          <w:szCs w:val="22"/>
        </w:rPr>
        <w:t>.</w:t>
      </w:r>
      <w:r w:rsidRPr="009F33BE">
        <w:t xml:space="preserve"> Neplní-li Další zpracovatel své povinnosti v oblasti ochrany údajů, odpovídá </w:t>
      </w:r>
      <w:r w:rsidRPr="005942DB">
        <w:rPr>
          <w:rFonts w:cs="Times New Roman"/>
          <w:szCs w:val="22"/>
        </w:rPr>
        <w:t>Objednateli</w:t>
      </w:r>
      <w:r w:rsidRPr="009F33BE">
        <w:t xml:space="preserve"> za plnění povinností dotčeného Dalšího zpracovatele i nadále plně </w:t>
      </w:r>
      <w:r>
        <w:t>Zhotovitel</w:t>
      </w:r>
      <w:r w:rsidRPr="009F33BE">
        <w:t xml:space="preserve">. </w:t>
      </w:r>
      <w:bookmarkEnd w:id="1145"/>
      <w:bookmarkEnd w:id="1146"/>
    </w:p>
    <w:p w14:paraId="6E16242C" w14:textId="2560227B" w:rsidR="000E0626" w:rsidRPr="00C50D21" w:rsidRDefault="000E0626" w:rsidP="00E0461D">
      <w:pPr>
        <w:pStyle w:val="Clanek11"/>
        <w:numPr>
          <w:ilvl w:val="0"/>
          <w:numId w:val="0"/>
        </w:numPr>
        <w:ind w:left="709"/>
      </w:pPr>
      <w:r>
        <w:t>Zhotovitel</w:t>
      </w:r>
      <w:r w:rsidRPr="00C50D21">
        <w:t xml:space="preserve"> </w:t>
      </w:r>
      <w:r>
        <w:t>musí zavést</w:t>
      </w:r>
      <w:r w:rsidRPr="00C50D21">
        <w:t xml:space="preserve"> a dokumentovat přijatá a provedená </w:t>
      </w:r>
      <w:proofErr w:type="spellStart"/>
      <w:r w:rsidRPr="00C50D21">
        <w:t>technicko</w:t>
      </w:r>
      <w:r>
        <w:t>-</w:t>
      </w:r>
      <w:r w:rsidRPr="00C50D21">
        <w:t>organizační</w:t>
      </w:r>
      <w:proofErr w:type="spellEnd"/>
      <w:r w:rsidRPr="00C50D21">
        <w:t xml:space="preserve"> opatření k</w:t>
      </w:r>
      <w:r w:rsidR="00DF115B">
        <w:t> </w:t>
      </w:r>
      <w:r w:rsidRPr="00C50D21">
        <w:t>zajištění ochr</w:t>
      </w:r>
      <w:r>
        <w:t>any Osobních údajů v souladu s Nařízením (včetně článku 30 Nařízení), Zákonem o zpracování OÚ</w:t>
      </w:r>
      <w:r w:rsidRPr="00C50D21">
        <w:t xml:space="preserve"> a jinými právními předpisy.</w:t>
      </w:r>
    </w:p>
    <w:p w14:paraId="62768E4A" w14:textId="12F9B9CA" w:rsidR="000E0626" w:rsidRPr="00F0536B" w:rsidRDefault="000E0626" w:rsidP="004E7EA9">
      <w:pPr>
        <w:pStyle w:val="Nadpis1"/>
        <w:numPr>
          <w:ilvl w:val="0"/>
          <w:numId w:val="0"/>
        </w:numPr>
        <w:ind w:left="360"/>
      </w:pPr>
      <w:r>
        <w:t xml:space="preserve">povinnosti po zániku smlouvy </w:t>
      </w:r>
    </w:p>
    <w:p w14:paraId="793D92B5" w14:textId="77777777" w:rsidR="000E0626" w:rsidRPr="00BA5A3F" w:rsidRDefault="000E0626" w:rsidP="00E0461D">
      <w:pPr>
        <w:pStyle w:val="Clanek11"/>
        <w:numPr>
          <w:ilvl w:val="0"/>
          <w:numId w:val="0"/>
        </w:numPr>
        <w:ind w:left="709"/>
      </w:pPr>
      <w:r>
        <w:t xml:space="preserve">Zhotovitel musí po zániku Smlouvy </w:t>
      </w:r>
      <w:r w:rsidRPr="006169BD">
        <w:t>dodržovat veškeré povinnosti plynoucí z</w:t>
      </w:r>
      <w:r>
        <w:t> </w:t>
      </w:r>
      <w:r w:rsidRPr="006169BD">
        <w:t>Nařízení</w:t>
      </w:r>
      <w:r>
        <w:t xml:space="preserve"> či Zákona o zpracování OÚ vedoucí</w:t>
      </w:r>
      <w:r w:rsidRPr="006169BD">
        <w:t xml:space="preserve"> zejména </w:t>
      </w:r>
      <w:r>
        <w:t>k </w:t>
      </w:r>
      <w:r w:rsidRPr="006169BD">
        <w:t>předejit</w:t>
      </w:r>
      <w:r>
        <w:t>í</w:t>
      </w:r>
      <w:r w:rsidRPr="006169BD">
        <w:t xml:space="preserve"> jakému</w:t>
      </w:r>
      <w:r>
        <w:t>koliv neoprávněnému nakládání s </w:t>
      </w:r>
      <w:r w:rsidRPr="006169BD">
        <w:t xml:space="preserve">Osobními údaji do doby, než dle pokynů </w:t>
      </w:r>
      <w:r w:rsidRPr="005942DB">
        <w:t xml:space="preserve">Objednatele </w:t>
      </w:r>
      <w:r>
        <w:t xml:space="preserve">a v souladu se Smlouvou </w:t>
      </w:r>
      <w:r w:rsidRPr="006169BD">
        <w:t xml:space="preserve">tyto Osobní údaje </w:t>
      </w:r>
      <w:r>
        <w:t xml:space="preserve">Zhotovitel </w:t>
      </w:r>
      <w:r w:rsidRPr="006169BD">
        <w:t xml:space="preserve">předá </w:t>
      </w:r>
      <w:r w:rsidRPr="005942DB">
        <w:t>Objednateli</w:t>
      </w:r>
      <w:r w:rsidRPr="006169BD">
        <w:t xml:space="preserve"> nebo prov</w:t>
      </w:r>
      <w:r>
        <w:t>ede jejich výmaz.</w:t>
      </w:r>
    </w:p>
    <w:p w14:paraId="4A322430" w14:textId="77777777" w:rsidR="000E0626" w:rsidRPr="00C50D21" w:rsidRDefault="000E0626" w:rsidP="00E0461D">
      <w:pPr>
        <w:pStyle w:val="Clanek11"/>
        <w:numPr>
          <w:ilvl w:val="0"/>
          <w:numId w:val="0"/>
        </w:numPr>
        <w:ind w:left="709"/>
      </w:pPr>
      <w:r w:rsidRPr="00C50D21">
        <w:t xml:space="preserve">Povinnost zachování důvěrné povahy Osobních údajů trvá i po ukončení </w:t>
      </w:r>
      <w:r>
        <w:t>Smlouvy</w:t>
      </w:r>
      <w:r w:rsidRPr="00C50D21">
        <w:t>.</w:t>
      </w:r>
    </w:p>
    <w:p w14:paraId="00A317CA" w14:textId="77777777" w:rsidR="000E0626" w:rsidRPr="00877711" w:rsidRDefault="000E0626" w:rsidP="00E0461D">
      <w:pPr>
        <w:pStyle w:val="Clanek11"/>
        <w:numPr>
          <w:ilvl w:val="0"/>
          <w:numId w:val="0"/>
        </w:numPr>
        <w:ind w:left="709"/>
      </w:pPr>
      <w:bookmarkStart w:id="1147" w:name="_Ref456912401"/>
      <w:bookmarkEnd w:id="1147"/>
    </w:p>
    <w:p w14:paraId="3F20ADAC" w14:textId="77777777" w:rsidR="000E0626" w:rsidRDefault="000E0626" w:rsidP="00C32DD3">
      <w:pPr>
        <w:pStyle w:val="Claneka"/>
        <w:widowControl/>
        <w:numPr>
          <w:ilvl w:val="0"/>
          <w:numId w:val="0"/>
        </w:numPr>
        <w:ind w:left="993" w:hanging="993"/>
        <w:rPr>
          <w:sz w:val="28"/>
          <w:szCs w:val="28"/>
          <w:u w:val="single"/>
        </w:rPr>
      </w:pPr>
    </w:p>
    <w:p w14:paraId="4B671AB1" w14:textId="77777777" w:rsidR="00D21E05" w:rsidRDefault="00D21E05" w:rsidP="00C32DD3">
      <w:pPr>
        <w:pStyle w:val="Claneka"/>
        <w:widowControl/>
        <w:numPr>
          <w:ilvl w:val="0"/>
          <w:numId w:val="0"/>
        </w:numPr>
        <w:ind w:left="993" w:hanging="993"/>
        <w:rPr>
          <w:sz w:val="28"/>
          <w:szCs w:val="28"/>
          <w:u w:val="single"/>
        </w:rPr>
      </w:pPr>
    </w:p>
    <w:p w14:paraId="0BF01C49" w14:textId="77777777" w:rsidR="00D21E05" w:rsidRDefault="00D21E05" w:rsidP="00C32DD3">
      <w:pPr>
        <w:pStyle w:val="Claneka"/>
        <w:widowControl/>
        <w:numPr>
          <w:ilvl w:val="0"/>
          <w:numId w:val="0"/>
        </w:numPr>
        <w:ind w:left="993" w:hanging="993"/>
        <w:rPr>
          <w:sz w:val="28"/>
          <w:szCs w:val="28"/>
          <w:u w:val="single"/>
        </w:rPr>
      </w:pPr>
    </w:p>
    <w:p w14:paraId="7B6CCF7B" w14:textId="77777777" w:rsidR="00D21E05" w:rsidRDefault="00D21E05" w:rsidP="00C32DD3">
      <w:pPr>
        <w:pStyle w:val="Claneka"/>
        <w:widowControl/>
        <w:numPr>
          <w:ilvl w:val="0"/>
          <w:numId w:val="0"/>
        </w:numPr>
        <w:ind w:left="993" w:hanging="993"/>
        <w:rPr>
          <w:sz w:val="28"/>
          <w:szCs w:val="28"/>
          <w:u w:val="single"/>
        </w:rPr>
      </w:pPr>
    </w:p>
    <w:p w14:paraId="4CB9A406" w14:textId="77777777" w:rsidR="00D21E05" w:rsidRDefault="00D21E05" w:rsidP="00C32DD3">
      <w:pPr>
        <w:pStyle w:val="Claneka"/>
        <w:widowControl/>
        <w:numPr>
          <w:ilvl w:val="0"/>
          <w:numId w:val="0"/>
        </w:numPr>
        <w:ind w:left="993" w:hanging="993"/>
        <w:rPr>
          <w:sz w:val="28"/>
          <w:szCs w:val="28"/>
          <w:u w:val="single"/>
        </w:rPr>
      </w:pPr>
    </w:p>
    <w:p w14:paraId="22286C91" w14:textId="77777777" w:rsidR="00D21E05" w:rsidRDefault="00D21E05" w:rsidP="00C32DD3">
      <w:pPr>
        <w:pStyle w:val="Claneka"/>
        <w:widowControl/>
        <w:numPr>
          <w:ilvl w:val="0"/>
          <w:numId w:val="0"/>
        </w:numPr>
        <w:ind w:left="993" w:hanging="993"/>
        <w:rPr>
          <w:sz w:val="28"/>
          <w:szCs w:val="28"/>
          <w:u w:val="single"/>
        </w:rPr>
      </w:pPr>
    </w:p>
    <w:p w14:paraId="53B165B0" w14:textId="77777777" w:rsidR="00D21E05" w:rsidRDefault="00D21E05" w:rsidP="00C32DD3">
      <w:pPr>
        <w:pStyle w:val="Claneka"/>
        <w:widowControl/>
        <w:numPr>
          <w:ilvl w:val="0"/>
          <w:numId w:val="0"/>
        </w:numPr>
        <w:ind w:left="993" w:hanging="993"/>
        <w:rPr>
          <w:sz w:val="28"/>
          <w:szCs w:val="28"/>
          <w:u w:val="single"/>
        </w:rPr>
      </w:pPr>
    </w:p>
    <w:p w14:paraId="5571722D" w14:textId="77777777" w:rsidR="00D21E05" w:rsidRDefault="00D21E05" w:rsidP="00C32DD3">
      <w:pPr>
        <w:pStyle w:val="Claneka"/>
        <w:widowControl/>
        <w:numPr>
          <w:ilvl w:val="0"/>
          <w:numId w:val="0"/>
        </w:numPr>
        <w:ind w:left="993" w:hanging="993"/>
        <w:rPr>
          <w:sz w:val="28"/>
          <w:szCs w:val="28"/>
          <w:u w:val="single"/>
        </w:rPr>
      </w:pPr>
    </w:p>
    <w:p w14:paraId="422C3883" w14:textId="77777777" w:rsidR="00D21E05" w:rsidRDefault="00D21E05" w:rsidP="00C32DD3">
      <w:pPr>
        <w:pStyle w:val="Claneka"/>
        <w:widowControl/>
        <w:numPr>
          <w:ilvl w:val="0"/>
          <w:numId w:val="0"/>
        </w:numPr>
        <w:ind w:left="993" w:hanging="993"/>
        <w:rPr>
          <w:sz w:val="28"/>
          <w:szCs w:val="28"/>
          <w:u w:val="single"/>
        </w:rPr>
      </w:pPr>
    </w:p>
    <w:p w14:paraId="20640350" w14:textId="77777777" w:rsidR="00187D45" w:rsidRDefault="00187D45" w:rsidP="00C32DD3">
      <w:pPr>
        <w:pStyle w:val="Claneka"/>
        <w:widowControl/>
        <w:numPr>
          <w:ilvl w:val="0"/>
          <w:numId w:val="0"/>
        </w:numPr>
        <w:ind w:left="993" w:hanging="993"/>
        <w:rPr>
          <w:sz w:val="28"/>
          <w:szCs w:val="28"/>
          <w:u w:val="single"/>
        </w:rPr>
      </w:pPr>
    </w:p>
    <w:p w14:paraId="064ED70E" w14:textId="77777777" w:rsidR="004E7EA9" w:rsidRDefault="004E7EA9" w:rsidP="00C32DD3">
      <w:pPr>
        <w:pStyle w:val="Claneka"/>
        <w:widowControl/>
        <w:numPr>
          <w:ilvl w:val="0"/>
          <w:numId w:val="0"/>
        </w:numPr>
        <w:ind w:left="993" w:hanging="993"/>
        <w:rPr>
          <w:sz w:val="28"/>
          <w:szCs w:val="28"/>
          <w:u w:val="single"/>
        </w:rPr>
      </w:pPr>
    </w:p>
    <w:p w14:paraId="7E59FE23" w14:textId="77777777" w:rsidR="004E7EA9" w:rsidRDefault="004E7EA9" w:rsidP="00C32DD3">
      <w:pPr>
        <w:pStyle w:val="Claneka"/>
        <w:widowControl/>
        <w:numPr>
          <w:ilvl w:val="0"/>
          <w:numId w:val="0"/>
        </w:numPr>
        <w:ind w:left="993" w:hanging="993"/>
        <w:rPr>
          <w:sz w:val="28"/>
          <w:szCs w:val="28"/>
          <w:u w:val="single"/>
        </w:rPr>
      </w:pPr>
    </w:p>
    <w:p w14:paraId="0D68DF85" w14:textId="77777777" w:rsidR="004E7EA9" w:rsidRDefault="004E7EA9" w:rsidP="00C32DD3">
      <w:pPr>
        <w:pStyle w:val="Claneka"/>
        <w:widowControl/>
        <w:numPr>
          <w:ilvl w:val="0"/>
          <w:numId w:val="0"/>
        </w:numPr>
        <w:ind w:left="993" w:hanging="993"/>
        <w:rPr>
          <w:sz w:val="28"/>
          <w:szCs w:val="28"/>
          <w:u w:val="single"/>
        </w:rPr>
      </w:pPr>
    </w:p>
    <w:p w14:paraId="0CDC1B35" w14:textId="77777777" w:rsidR="004E7EA9" w:rsidRPr="00C32DD3" w:rsidRDefault="004E7EA9" w:rsidP="00C32DD3">
      <w:pPr>
        <w:pStyle w:val="Claneka"/>
        <w:widowControl/>
        <w:numPr>
          <w:ilvl w:val="0"/>
          <w:numId w:val="0"/>
        </w:numPr>
        <w:ind w:left="993" w:hanging="993"/>
        <w:rPr>
          <w:sz w:val="28"/>
          <w:szCs w:val="28"/>
          <w:u w:val="single"/>
        </w:rPr>
      </w:pPr>
    </w:p>
    <w:p w14:paraId="0236CEB7" w14:textId="59FC83D1" w:rsidR="00663E62" w:rsidRDefault="00663E62" w:rsidP="00C32DD3">
      <w:pPr>
        <w:pStyle w:val="Claneka"/>
        <w:widowControl/>
        <w:numPr>
          <w:ilvl w:val="0"/>
          <w:numId w:val="0"/>
        </w:numPr>
        <w:ind w:left="993" w:hanging="993"/>
        <w:rPr>
          <w:sz w:val="28"/>
          <w:szCs w:val="28"/>
          <w:u w:val="single"/>
        </w:rPr>
      </w:pPr>
      <w:r w:rsidRPr="00C32DD3">
        <w:rPr>
          <w:sz w:val="28"/>
          <w:szCs w:val="28"/>
          <w:u w:val="single"/>
        </w:rPr>
        <w:t xml:space="preserve">Příloha č. </w:t>
      </w:r>
      <w:r w:rsidR="005200AA">
        <w:rPr>
          <w:sz w:val="28"/>
          <w:szCs w:val="28"/>
          <w:u w:val="single"/>
        </w:rPr>
        <w:t>6</w:t>
      </w:r>
      <w:r w:rsidRPr="00C32DD3">
        <w:rPr>
          <w:sz w:val="28"/>
          <w:szCs w:val="28"/>
          <w:u w:val="single"/>
        </w:rPr>
        <w:t xml:space="preserve"> - Vzor Předávacího protokolu</w:t>
      </w:r>
    </w:p>
    <w:p w14:paraId="55E98DC0" w14:textId="77777777" w:rsidR="00910382" w:rsidRPr="00910382" w:rsidRDefault="00910382" w:rsidP="0002543D">
      <w:pPr>
        <w:pStyle w:val="HHTitle2"/>
        <w:spacing w:before="0" w:after="0"/>
        <w:jc w:val="left"/>
        <w:rPr>
          <w:rFonts w:ascii="Times New Roman" w:hAnsi="Times New Roman" w:cs="Times New Roman"/>
          <w:sz w:val="28"/>
          <w:szCs w:val="28"/>
        </w:rPr>
      </w:pPr>
    </w:p>
    <w:tbl>
      <w:tblPr>
        <w:tblStyle w:val="Mkatabulky"/>
        <w:tblW w:w="0" w:type="auto"/>
        <w:tblLook w:val="04A0" w:firstRow="1" w:lastRow="0" w:firstColumn="1" w:lastColumn="0" w:noHBand="0" w:noVBand="1"/>
      </w:tblPr>
      <w:tblGrid>
        <w:gridCol w:w="4530"/>
        <w:gridCol w:w="4532"/>
      </w:tblGrid>
      <w:tr w:rsidR="00D21E05" w:rsidRPr="00714AAB" w14:paraId="2A8C39FD" w14:textId="77777777" w:rsidTr="00910382">
        <w:trPr>
          <w:trHeight w:val="1787"/>
        </w:trPr>
        <w:tc>
          <w:tcPr>
            <w:tcW w:w="4530" w:type="dxa"/>
          </w:tcPr>
          <w:p w14:paraId="6D230D2B" w14:textId="77777777" w:rsidR="00D21E05" w:rsidRPr="004169F9" w:rsidRDefault="00D21E05" w:rsidP="00D21E05">
            <w:pPr>
              <w:rPr>
                <w:sz w:val="24"/>
                <w:u w:val="single"/>
              </w:rPr>
            </w:pPr>
            <w:r w:rsidRPr="004169F9">
              <w:rPr>
                <w:b/>
                <w:sz w:val="24"/>
                <w:u w:val="single"/>
              </w:rPr>
              <w:t>Zhotovitel</w:t>
            </w:r>
            <w:r w:rsidRPr="004169F9">
              <w:rPr>
                <w:sz w:val="24"/>
                <w:u w:val="single"/>
              </w:rPr>
              <w:t>:</w:t>
            </w:r>
          </w:p>
          <w:p w14:paraId="74BD10BF" w14:textId="77777777" w:rsidR="00D21E05" w:rsidRPr="00167C78" w:rsidRDefault="00D21E05" w:rsidP="00D21E05">
            <w:pPr>
              <w:pStyle w:val="odraky"/>
              <w:numPr>
                <w:ilvl w:val="0"/>
                <w:numId w:val="0"/>
              </w:numPr>
              <w:spacing w:line="276" w:lineRule="auto"/>
              <w:rPr>
                <w:rFonts w:ascii="Times New Roman" w:hAnsi="Times New Roman"/>
                <w:b/>
                <w:bCs/>
                <w:szCs w:val="22"/>
                <w:highlight w:val="green"/>
                <w:lang w:val="cs-CZ"/>
              </w:rPr>
            </w:pPr>
            <w:r w:rsidRPr="00167C78">
              <w:rPr>
                <w:rFonts w:ascii="Times New Roman" w:hAnsi="Times New Roman"/>
                <w:b/>
                <w:bCs/>
                <w:szCs w:val="22"/>
                <w:highlight w:val="green"/>
                <w:lang w:val="cs-CZ"/>
              </w:rPr>
              <w:t>Název Dodavatele</w:t>
            </w:r>
          </w:p>
          <w:p w14:paraId="14385F68" w14:textId="77777777" w:rsidR="00D21E05" w:rsidRPr="00167C78" w:rsidRDefault="00D21E05" w:rsidP="00D21E05">
            <w:pPr>
              <w:pStyle w:val="odraky"/>
              <w:numPr>
                <w:ilvl w:val="0"/>
                <w:numId w:val="0"/>
              </w:numPr>
              <w:spacing w:line="276" w:lineRule="auto"/>
              <w:rPr>
                <w:rFonts w:ascii="Times New Roman" w:hAnsi="Times New Roman"/>
                <w:b/>
                <w:bCs/>
                <w:szCs w:val="22"/>
                <w:highlight w:val="green"/>
                <w:lang w:val="cs-CZ"/>
              </w:rPr>
            </w:pPr>
          </w:p>
          <w:p w14:paraId="51B0E189" w14:textId="77777777" w:rsidR="00D21E05" w:rsidRPr="00167C78" w:rsidRDefault="00D21E05" w:rsidP="00D21E05">
            <w:pPr>
              <w:pStyle w:val="odraky"/>
              <w:numPr>
                <w:ilvl w:val="0"/>
                <w:numId w:val="0"/>
              </w:numPr>
              <w:spacing w:line="276" w:lineRule="auto"/>
              <w:rPr>
                <w:rFonts w:ascii="Times New Roman" w:hAnsi="Times New Roman"/>
                <w:szCs w:val="22"/>
                <w:highlight w:val="green"/>
                <w:lang w:val="cs-CZ"/>
              </w:rPr>
            </w:pPr>
            <w:r w:rsidRPr="00167C78">
              <w:rPr>
                <w:rFonts w:ascii="Times New Roman" w:hAnsi="Times New Roman"/>
                <w:szCs w:val="22"/>
                <w:highlight w:val="green"/>
                <w:lang w:val="cs-CZ"/>
              </w:rPr>
              <w:t>Sídlo:</w:t>
            </w:r>
          </w:p>
          <w:p w14:paraId="09C92CEC" w14:textId="77777777" w:rsidR="00D21E05" w:rsidRPr="00167C78" w:rsidRDefault="00D21E05" w:rsidP="00D21E05">
            <w:pPr>
              <w:pStyle w:val="odraky"/>
              <w:numPr>
                <w:ilvl w:val="0"/>
                <w:numId w:val="0"/>
              </w:numPr>
              <w:spacing w:line="276" w:lineRule="auto"/>
              <w:rPr>
                <w:rFonts w:ascii="Times New Roman" w:hAnsi="Times New Roman"/>
                <w:szCs w:val="22"/>
                <w:highlight w:val="green"/>
                <w:lang w:val="cs-CZ"/>
              </w:rPr>
            </w:pPr>
          </w:p>
          <w:p w14:paraId="044C6411" w14:textId="05CD1FA5" w:rsidR="00D21E05" w:rsidRPr="00E54819" w:rsidRDefault="00D21E05" w:rsidP="00D21E05">
            <w:pPr>
              <w:spacing w:line="360" w:lineRule="auto"/>
              <w:rPr>
                <w:rFonts w:ascii="Times New Roman" w:hAnsi="Times New Roman"/>
                <w:sz w:val="28"/>
                <w:szCs w:val="28"/>
              </w:rPr>
            </w:pPr>
            <w:r w:rsidRPr="00167C78">
              <w:rPr>
                <w:rFonts w:ascii="Times New Roman" w:hAnsi="Times New Roman"/>
                <w:szCs w:val="22"/>
                <w:highlight w:val="green"/>
              </w:rPr>
              <w:t>IČO:</w:t>
            </w:r>
          </w:p>
        </w:tc>
        <w:tc>
          <w:tcPr>
            <w:tcW w:w="4532" w:type="dxa"/>
          </w:tcPr>
          <w:p w14:paraId="27888B61" w14:textId="77777777" w:rsidR="00D21E05" w:rsidRPr="004169F9" w:rsidRDefault="00D21E05" w:rsidP="00D21E05">
            <w:pPr>
              <w:rPr>
                <w:b/>
                <w:sz w:val="24"/>
                <w:u w:val="single"/>
              </w:rPr>
            </w:pPr>
            <w:r w:rsidRPr="004169F9">
              <w:rPr>
                <w:b/>
                <w:sz w:val="24"/>
                <w:u w:val="single"/>
              </w:rPr>
              <w:t>Objednatel:</w:t>
            </w:r>
          </w:p>
          <w:p w14:paraId="3C57BF89" w14:textId="0600C8BD" w:rsidR="00D21E05" w:rsidRPr="00D21E05" w:rsidRDefault="00D21E05" w:rsidP="00D21E05">
            <w:pPr>
              <w:pStyle w:val="odraky"/>
              <w:numPr>
                <w:ilvl w:val="0"/>
                <w:numId w:val="0"/>
              </w:numPr>
              <w:spacing w:line="276" w:lineRule="auto"/>
              <w:rPr>
                <w:rFonts w:ascii="Times New Roman" w:hAnsi="Times New Roman"/>
                <w:b/>
                <w:bCs/>
                <w:szCs w:val="22"/>
                <w:lang w:val="cs-CZ"/>
              </w:rPr>
            </w:pPr>
            <w:r w:rsidRPr="00D21E05">
              <w:rPr>
                <w:rFonts w:ascii="Times New Roman" w:hAnsi="Times New Roman"/>
                <w:b/>
                <w:bCs/>
                <w:szCs w:val="22"/>
                <w:lang w:val="cs-CZ"/>
              </w:rPr>
              <w:t xml:space="preserve">Město </w:t>
            </w:r>
            <w:r w:rsidR="00783106">
              <w:rPr>
                <w:rFonts w:ascii="Times New Roman" w:hAnsi="Times New Roman"/>
                <w:b/>
                <w:bCs/>
                <w:szCs w:val="22"/>
                <w:lang w:val="cs-CZ"/>
              </w:rPr>
              <w:t>Dobříš</w:t>
            </w:r>
          </w:p>
          <w:p w14:paraId="0D5BC68F" w14:textId="77777777" w:rsidR="00D21E05" w:rsidRDefault="00D21E05" w:rsidP="00D21E05">
            <w:pPr>
              <w:pStyle w:val="odraky"/>
              <w:numPr>
                <w:ilvl w:val="0"/>
                <w:numId w:val="0"/>
              </w:numPr>
              <w:spacing w:line="276" w:lineRule="auto"/>
              <w:rPr>
                <w:rFonts w:ascii="Times New Roman" w:hAnsi="Times New Roman"/>
                <w:szCs w:val="22"/>
                <w:lang w:val="cs-CZ"/>
              </w:rPr>
            </w:pPr>
          </w:p>
          <w:p w14:paraId="0293D885" w14:textId="31D9806B" w:rsidR="00D21E05" w:rsidRDefault="00783106" w:rsidP="00D21E05">
            <w:pPr>
              <w:pStyle w:val="odraky"/>
              <w:numPr>
                <w:ilvl w:val="0"/>
                <w:numId w:val="0"/>
              </w:numPr>
              <w:spacing w:line="276" w:lineRule="auto"/>
              <w:rPr>
                <w:rFonts w:ascii="Times New Roman" w:hAnsi="Times New Roman"/>
                <w:szCs w:val="22"/>
                <w:lang w:val="cs-CZ"/>
              </w:rPr>
            </w:pPr>
            <w:r>
              <w:rPr>
                <w:rFonts w:ascii="Times New Roman" w:hAnsi="Times New Roman"/>
                <w:szCs w:val="22"/>
                <w:lang w:val="cs-CZ"/>
              </w:rPr>
              <w:t>Mírové náměstí 119, 263 01</w:t>
            </w:r>
            <w:r w:rsidR="00E73EB6" w:rsidRPr="00E73EB6">
              <w:rPr>
                <w:rFonts w:ascii="Times New Roman" w:hAnsi="Times New Roman"/>
                <w:szCs w:val="22"/>
                <w:lang w:val="cs-CZ"/>
              </w:rPr>
              <w:t xml:space="preserve"> </w:t>
            </w:r>
            <w:r>
              <w:rPr>
                <w:rFonts w:ascii="Times New Roman" w:hAnsi="Times New Roman"/>
                <w:szCs w:val="22"/>
                <w:lang w:val="cs-CZ"/>
              </w:rPr>
              <w:t>Dobříš</w:t>
            </w:r>
          </w:p>
          <w:p w14:paraId="46D3B263" w14:textId="77777777" w:rsidR="00E73EB6" w:rsidRDefault="00E73EB6" w:rsidP="00D21E05">
            <w:pPr>
              <w:pStyle w:val="odraky"/>
              <w:numPr>
                <w:ilvl w:val="0"/>
                <w:numId w:val="0"/>
              </w:numPr>
              <w:spacing w:line="276" w:lineRule="auto"/>
              <w:rPr>
                <w:rFonts w:ascii="Times New Roman" w:hAnsi="Times New Roman"/>
                <w:szCs w:val="22"/>
                <w:lang w:val="cs-CZ"/>
              </w:rPr>
            </w:pPr>
          </w:p>
          <w:p w14:paraId="7D89CD0C" w14:textId="3E61CCC0" w:rsidR="00D21E05" w:rsidRPr="00E54819" w:rsidRDefault="00D21E05" w:rsidP="00D21E05">
            <w:pPr>
              <w:spacing w:line="360" w:lineRule="auto"/>
              <w:rPr>
                <w:rFonts w:ascii="Times New Roman" w:hAnsi="Times New Roman"/>
                <w:b/>
                <w:sz w:val="28"/>
                <w:szCs w:val="28"/>
              </w:rPr>
            </w:pPr>
            <w:r>
              <w:rPr>
                <w:rFonts w:ascii="Times New Roman" w:hAnsi="Times New Roman"/>
                <w:szCs w:val="22"/>
              </w:rPr>
              <w:t xml:space="preserve">IČO: </w:t>
            </w:r>
            <w:r w:rsidR="00783106">
              <w:rPr>
                <w:rFonts w:ascii="Times New Roman" w:hAnsi="Times New Roman"/>
                <w:szCs w:val="22"/>
              </w:rPr>
              <w:t>00242098</w:t>
            </w:r>
          </w:p>
        </w:tc>
      </w:tr>
      <w:tr w:rsidR="000E0626" w:rsidRPr="00714AAB" w14:paraId="3822AC98" w14:textId="77777777" w:rsidTr="00D21E05">
        <w:trPr>
          <w:trHeight w:val="4333"/>
        </w:trPr>
        <w:tc>
          <w:tcPr>
            <w:tcW w:w="9062" w:type="dxa"/>
            <w:gridSpan w:val="2"/>
          </w:tcPr>
          <w:p w14:paraId="60995B13" w14:textId="77777777" w:rsidR="000E0626" w:rsidRPr="00E54819" w:rsidRDefault="000E0626" w:rsidP="003A5E53">
            <w:pPr>
              <w:rPr>
                <w:rFonts w:ascii="Times New Roman" w:hAnsi="Times New Roman"/>
                <w:b/>
                <w:sz w:val="24"/>
                <w:szCs w:val="24"/>
                <w:u w:val="single"/>
              </w:rPr>
            </w:pPr>
            <w:r w:rsidRPr="00E54819">
              <w:rPr>
                <w:rFonts w:ascii="Times New Roman" w:hAnsi="Times New Roman"/>
                <w:b/>
                <w:sz w:val="24"/>
                <w:szCs w:val="24"/>
                <w:u w:val="single"/>
              </w:rPr>
              <w:t>Fáze:</w:t>
            </w:r>
          </w:p>
          <w:p w14:paraId="7647E2A2" w14:textId="77777777" w:rsidR="000E0626" w:rsidRPr="00E54819" w:rsidRDefault="000E0626" w:rsidP="003A5E53">
            <w:pPr>
              <w:rPr>
                <w:rFonts w:ascii="Times New Roman" w:hAnsi="Times New Roman"/>
                <w:b/>
                <w:sz w:val="24"/>
                <w:szCs w:val="24"/>
                <w:u w:val="single"/>
              </w:rPr>
            </w:pPr>
          </w:p>
          <w:p w14:paraId="3ECE4EEC" w14:textId="77777777" w:rsidR="000E0626" w:rsidRPr="00E54819" w:rsidRDefault="000E0626" w:rsidP="003A5E53">
            <w:pPr>
              <w:rPr>
                <w:rFonts w:ascii="Times New Roman" w:hAnsi="Times New Roman"/>
                <w:b/>
                <w:sz w:val="24"/>
                <w:szCs w:val="24"/>
                <w:u w:val="single"/>
              </w:rPr>
            </w:pPr>
            <w:r w:rsidRPr="00E54819">
              <w:rPr>
                <w:rFonts w:ascii="Times New Roman" w:hAnsi="Times New Roman"/>
                <w:b/>
                <w:sz w:val="24"/>
                <w:szCs w:val="24"/>
                <w:u w:val="single"/>
              </w:rPr>
              <w:t xml:space="preserve">Předmět předání:  </w:t>
            </w:r>
            <w:r w:rsidRPr="00E54819">
              <w:rPr>
                <w:rFonts w:ascii="Times New Roman" w:hAnsi="Times New Roman"/>
                <w:b/>
                <w:sz w:val="24"/>
                <w:szCs w:val="24"/>
              </w:rPr>
              <w:t xml:space="preserve">                                   </w:t>
            </w:r>
          </w:p>
          <w:p w14:paraId="7199E63D" w14:textId="77777777" w:rsidR="000E0626" w:rsidRPr="00E54819" w:rsidRDefault="000E0626" w:rsidP="003A5E53">
            <w:pPr>
              <w:spacing w:line="360" w:lineRule="auto"/>
              <w:rPr>
                <w:rFonts w:ascii="Times New Roman" w:hAnsi="Times New Roman"/>
                <w:sz w:val="24"/>
                <w:szCs w:val="24"/>
              </w:rPr>
            </w:pPr>
          </w:p>
        </w:tc>
      </w:tr>
    </w:tbl>
    <w:p w14:paraId="25441591" w14:textId="77777777" w:rsidR="000E0626" w:rsidRPr="005655F1" w:rsidRDefault="000E0626" w:rsidP="000E0626">
      <w:pPr>
        <w:spacing w:line="360" w:lineRule="auto"/>
        <w:rPr>
          <w:sz w:val="28"/>
          <w:szCs w:val="28"/>
        </w:rPr>
      </w:pPr>
    </w:p>
    <w:tbl>
      <w:tblPr>
        <w:tblStyle w:val="Mkatabulky"/>
        <w:tblW w:w="0" w:type="auto"/>
        <w:tblLook w:val="04A0" w:firstRow="1" w:lastRow="0" w:firstColumn="1" w:lastColumn="0" w:noHBand="0" w:noVBand="1"/>
      </w:tblPr>
      <w:tblGrid>
        <w:gridCol w:w="4698"/>
      </w:tblGrid>
      <w:tr w:rsidR="000E0626" w:rsidRPr="00714AAB" w14:paraId="2A01BD40" w14:textId="77777777" w:rsidTr="003A5E53">
        <w:tc>
          <w:tcPr>
            <w:tcW w:w="4698" w:type="dxa"/>
          </w:tcPr>
          <w:p w14:paraId="3FFC270E" w14:textId="77777777" w:rsidR="000E0626" w:rsidRPr="00E54819" w:rsidRDefault="000E0626" w:rsidP="003A5E53">
            <w:pPr>
              <w:spacing w:line="360" w:lineRule="auto"/>
              <w:rPr>
                <w:rFonts w:ascii="Times New Roman" w:hAnsi="Times New Roman"/>
                <w:b/>
                <w:sz w:val="24"/>
                <w:szCs w:val="24"/>
                <w:highlight w:val="yellow"/>
              </w:rPr>
            </w:pPr>
            <w:r w:rsidRPr="00E54819">
              <w:rPr>
                <w:rFonts w:ascii="Times New Roman" w:hAnsi="Times New Roman"/>
                <w:b/>
                <w:sz w:val="24"/>
                <w:szCs w:val="24"/>
              </w:rPr>
              <w:t>Za Objednatele (přebírajícího):</w:t>
            </w:r>
          </w:p>
          <w:p w14:paraId="47731396" w14:textId="77777777" w:rsidR="000E0626" w:rsidRPr="00E54819" w:rsidRDefault="000E0626" w:rsidP="003A5E53">
            <w:pPr>
              <w:spacing w:line="360" w:lineRule="auto"/>
              <w:rPr>
                <w:rFonts w:ascii="Times New Roman" w:hAnsi="Times New Roman"/>
                <w:sz w:val="24"/>
                <w:szCs w:val="24"/>
              </w:rPr>
            </w:pPr>
            <w:r w:rsidRPr="00E54819">
              <w:rPr>
                <w:rFonts w:ascii="Times New Roman" w:hAnsi="Times New Roman"/>
                <w:sz w:val="24"/>
                <w:szCs w:val="24"/>
              </w:rPr>
              <w:t>Útvar:</w:t>
            </w:r>
          </w:p>
          <w:p w14:paraId="6F2CF00B" w14:textId="06B3C228" w:rsidR="000E0626" w:rsidRPr="00D21E05" w:rsidRDefault="000E0626" w:rsidP="003A5E53">
            <w:pPr>
              <w:spacing w:line="360" w:lineRule="auto"/>
              <w:rPr>
                <w:rFonts w:ascii="Times New Roman" w:hAnsi="Times New Roman"/>
                <w:sz w:val="24"/>
                <w:szCs w:val="24"/>
              </w:rPr>
            </w:pPr>
            <w:r w:rsidRPr="00E54819">
              <w:rPr>
                <w:rFonts w:ascii="Times New Roman" w:hAnsi="Times New Roman"/>
                <w:sz w:val="24"/>
                <w:szCs w:val="24"/>
              </w:rPr>
              <w:t>Jméno a příjmení:</w:t>
            </w:r>
          </w:p>
        </w:tc>
      </w:tr>
      <w:tr w:rsidR="000E0626" w:rsidRPr="00714AAB" w14:paraId="38432DDE" w14:textId="77777777" w:rsidTr="003A5E53">
        <w:tc>
          <w:tcPr>
            <w:tcW w:w="4698" w:type="dxa"/>
          </w:tcPr>
          <w:p w14:paraId="1FC5FF6B" w14:textId="77777777" w:rsidR="000E0626" w:rsidRPr="00E54819" w:rsidRDefault="000E0626" w:rsidP="003A5E53">
            <w:pPr>
              <w:spacing w:line="360" w:lineRule="auto"/>
              <w:rPr>
                <w:rFonts w:ascii="Times New Roman" w:hAnsi="Times New Roman"/>
                <w:sz w:val="24"/>
                <w:szCs w:val="24"/>
              </w:rPr>
            </w:pPr>
          </w:p>
          <w:p w14:paraId="09E46412" w14:textId="77777777" w:rsidR="000E0626" w:rsidRPr="00E54819" w:rsidRDefault="000E0626" w:rsidP="003A5E53">
            <w:pPr>
              <w:spacing w:line="360" w:lineRule="auto"/>
              <w:rPr>
                <w:rFonts w:ascii="Times New Roman" w:hAnsi="Times New Roman"/>
                <w:sz w:val="24"/>
                <w:szCs w:val="24"/>
              </w:rPr>
            </w:pPr>
            <w:r w:rsidRPr="00E54819">
              <w:rPr>
                <w:rFonts w:ascii="Times New Roman" w:hAnsi="Times New Roman"/>
                <w:sz w:val="24"/>
                <w:szCs w:val="24"/>
              </w:rPr>
              <w:t>Dne:</w:t>
            </w:r>
          </w:p>
          <w:p w14:paraId="19DFC2DC" w14:textId="77777777" w:rsidR="000E0626" w:rsidRPr="00E54819" w:rsidRDefault="000E0626" w:rsidP="003A5E53">
            <w:pPr>
              <w:spacing w:line="360" w:lineRule="auto"/>
              <w:rPr>
                <w:rFonts w:ascii="Times New Roman" w:hAnsi="Times New Roman"/>
                <w:sz w:val="24"/>
                <w:szCs w:val="24"/>
                <w:highlight w:val="yellow"/>
              </w:rPr>
            </w:pPr>
            <w:r w:rsidRPr="00E54819">
              <w:rPr>
                <w:rFonts w:ascii="Times New Roman" w:hAnsi="Times New Roman"/>
                <w:sz w:val="24"/>
                <w:szCs w:val="24"/>
              </w:rPr>
              <w:t xml:space="preserve">Podpis: </w:t>
            </w:r>
          </w:p>
        </w:tc>
      </w:tr>
    </w:tbl>
    <w:p w14:paraId="7B768280" w14:textId="77777777" w:rsidR="00D21E05" w:rsidRDefault="00D21E05" w:rsidP="00D21E05">
      <w:pPr>
        <w:pStyle w:val="Claneka"/>
        <w:widowControl/>
        <w:numPr>
          <w:ilvl w:val="0"/>
          <w:numId w:val="0"/>
        </w:numPr>
        <w:rPr>
          <w:sz w:val="28"/>
          <w:szCs w:val="28"/>
          <w:u w:val="single"/>
        </w:rPr>
      </w:pPr>
    </w:p>
    <w:p w14:paraId="4F8DCC7C" w14:textId="77777777" w:rsidR="0002543D" w:rsidRDefault="0002543D" w:rsidP="00D21E05">
      <w:pPr>
        <w:pStyle w:val="Claneka"/>
        <w:widowControl/>
        <w:numPr>
          <w:ilvl w:val="0"/>
          <w:numId w:val="0"/>
        </w:numPr>
        <w:rPr>
          <w:sz w:val="28"/>
          <w:szCs w:val="28"/>
          <w:u w:val="single"/>
        </w:rPr>
      </w:pPr>
    </w:p>
    <w:p w14:paraId="7ADBECC1" w14:textId="77777777" w:rsidR="0002543D" w:rsidRDefault="0002543D" w:rsidP="00D21E05">
      <w:pPr>
        <w:pStyle w:val="Claneka"/>
        <w:widowControl/>
        <w:numPr>
          <w:ilvl w:val="0"/>
          <w:numId w:val="0"/>
        </w:numPr>
        <w:rPr>
          <w:sz w:val="28"/>
          <w:szCs w:val="28"/>
          <w:u w:val="single"/>
        </w:rPr>
      </w:pPr>
    </w:p>
    <w:p w14:paraId="0BA50159" w14:textId="5AB11DF1" w:rsidR="00663E62" w:rsidRDefault="00663E62" w:rsidP="00D21E05">
      <w:pPr>
        <w:pStyle w:val="Claneka"/>
        <w:widowControl/>
        <w:numPr>
          <w:ilvl w:val="0"/>
          <w:numId w:val="0"/>
        </w:numPr>
        <w:rPr>
          <w:sz w:val="28"/>
          <w:szCs w:val="28"/>
          <w:u w:val="single"/>
        </w:rPr>
      </w:pPr>
      <w:r w:rsidRPr="00C32DD3">
        <w:rPr>
          <w:sz w:val="28"/>
          <w:szCs w:val="28"/>
          <w:u w:val="single"/>
        </w:rPr>
        <w:t xml:space="preserve">Příloha č. </w:t>
      </w:r>
      <w:r w:rsidR="005200AA">
        <w:rPr>
          <w:sz w:val="28"/>
          <w:szCs w:val="28"/>
          <w:u w:val="single"/>
        </w:rPr>
        <w:t>7</w:t>
      </w:r>
      <w:r w:rsidRPr="00C32DD3">
        <w:rPr>
          <w:sz w:val="28"/>
          <w:szCs w:val="28"/>
          <w:u w:val="single"/>
        </w:rPr>
        <w:t xml:space="preserve"> - Vzor Akceptačního protokolu</w:t>
      </w:r>
    </w:p>
    <w:p w14:paraId="2F8A27F8" w14:textId="77777777" w:rsidR="0002543D" w:rsidRPr="00A314E2" w:rsidRDefault="0002543D" w:rsidP="0002543D">
      <w:pPr>
        <w:spacing w:after="0"/>
        <w:rPr>
          <w:rFonts w:asciiTheme="minorHAnsi" w:hAnsiTheme="minorHAnsi"/>
          <w:b/>
        </w:rPr>
      </w:pPr>
    </w:p>
    <w:tbl>
      <w:tblPr>
        <w:tblStyle w:val="Mkatabulky"/>
        <w:tblW w:w="9326" w:type="dxa"/>
        <w:tblInd w:w="108" w:type="dxa"/>
        <w:tblLook w:val="04A0" w:firstRow="1" w:lastRow="0" w:firstColumn="1" w:lastColumn="0" w:noHBand="0" w:noVBand="1"/>
      </w:tblPr>
      <w:tblGrid>
        <w:gridCol w:w="2864"/>
        <w:gridCol w:w="1389"/>
        <w:gridCol w:w="1730"/>
        <w:gridCol w:w="3343"/>
      </w:tblGrid>
      <w:tr w:rsidR="000E0626" w:rsidRPr="004169F9" w14:paraId="6A7FFDEB" w14:textId="77777777" w:rsidTr="00187D45">
        <w:trPr>
          <w:trHeight w:val="2085"/>
        </w:trPr>
        <w:tc>
          <w:tcPr>
            <w:tcW w:w="4253" w:type="dxa"/>
            <w:gridSpan w:val="2"/>
            <w:shd w:val="clear" w:color="auto" w:fill="FFFFFF" w:themeFill="background1"/>
          </w:tcPr>
          <w:p w14:paraId="76F4251E" w14:textId="77777777" w:rsidR="000E0626" w:rsidRPr="004169F9" w:rsidRDefault="000E0626" w:rsidP="003A5E53">
            <w:pPr>
              <w:rPr>
                <w:sz w:val="24"/>
                <w:u w:val="single"/>
              </w:rPr>
            </w:pPr>
            <w:r w:rsidRPr="004169F9">
              <w:rPr>
                <w:b/>
                <w:sz w:val="24"/>
                <w:u w:val="single"/>
              </w:rPr>
              <w:t>Zhotovitel</w:t>
            </w:r>
            <w:r w:rsidRPr="004169F9">
              <w:rPr>
                <w:sz w:val="24"/>
                <w:u w:val="single"/>
              </w:rPr>
              <w:t>:</w:t>
            </w:r>
          </w:p>
          <w:p w14:paraId="0F40DCB3" w14:textId="77777777" w:rsidR="000E0626" w:rsidRPr="00167C78" w:rsidRDefault="000E0626" w:rsidP="00D21E05">
            <w:pPr>
              <w:pStyle w:val="odraky"/>
              <w:numPr>
                <w:ilvl w:val="0"/>
                <w:numId w:val="0"/>
              </w:numPr>
              <w:spacing w:line="276" w:lineRule="auto"/>
              <w:rPr>
                <w:rFonts w:ascii="Times New Roman" w:hAnsi="Times New Roman"/>
                <w:b/>
                <w:bCs/>
                <w:szCs w:val="22"/>
                <w:highlight w:val="green"/>
                <w:lang w:val="cs-CZ"/>
              </w:rPr>
            </w:pPr>
            <w:r w:rsidRPr="00167C78">
              <w:rPr>
                <w:rFonts w:ascii="Times New Roman" w:hAnsi="Times New Roman"/>
                <w:b/>
                <w:bCs/>
                <w:szCs w:val="22"/>
                <w:highlight w:val="green"/>
                <w:lang w:val="cs-CZ"/>
              </w:rPr>
              <w:t>Název Dodavatele</w:t>
            </w:r>
          </w:p>
          <w:p w14:paraId="05CBB399" w14:textId="77777777" w:rsidR="00D21E05" w:rsidRPr="00167C78" w:rsidRDefault="00D21E05" w:rsidP="00D21E05">
            <w:pPr>
              <w:pStyle w:val="odraky"/>
              <w:numPr>
                <w:ilvl w:val="0"/>
                <w:numId w:val="0"/>
              </w:numPr>
              <w:spacing w:line="276" w:lineRule="auto"/>
              <w:rPr>
                <w:rFonts w:ascii="Times New Roman" w:hAnsi="Times New Roman"/>
                <w:b/>
                <w:bCs/>
                <w:szCs w:val="22"/>
                <w:highlight w:val="green"/>
                <w:lang w:val="cs-CZ"/>
              </w:rPr>
            </w:pPr>
          </w:p>
          <w:p w14:paraId="465F689D" w14:textId="0A351FE6" w:rsidR="000E0626" w:rsidRPr="00167C78" w:rsidRDefault="00D21E05" w:rsidP="00D21E05">
            <w:pPr>
              <w:pStyle w:val="odraky"/>
              <w:numPr>
                <w:ilvl w:val="0"/>
                <w:numId w:val="0"/>
              </w:numPr>
              <w:spacing w:line="276" w:lineRule="auto"/>
              <w:rPr>
                <w:rFonts w:ascii="Times New Roman" w:hAnsi="Times New Roman"/>
                <w:szCs w:val="22"/>
                <w:highlight w:val="green"/>
                <w:lang w:val="cs-CZ"/>
              </w:rPr>
            </w:pPr>
            <w:r w:rsidRPr="00167C78">
              <w:rPr>
                <w:rFonts w:ascii="Times New Roman" w:hAnsi="Times New Roman"/>
                <w:szCs w:val="22"/>
                <w:highlight w:val="green"/>
                <w:lang w:val="cs-CZ"/>
              </w:rPr>
              <w:t>Sídlo</w:t>
            </w:r>
            <w:r w:rsidR="000E0626" w:rsidRPr="00167C78">
              <w:rPr>
                <w:rFonts w:ascii="Times New Roman" w:hAnsi="Times New Roman"/>
                <w:szCs w:val="22"/>
                <w:highlight w:val="green"/>
                <w:lang w:val="cs-CZ"/>
              </w:rPr>
              <w:t>:</w:t>
            </w:r>
          </w:p>
          <w:p w14:paraId="3BFD7024" w14:textId="77777777" w:rsidR="00D21E05" w:rsidRPr="00167C78" w:rsidRDefault="00D21E05" w:rsidP="003A5E53">
            <w:pPr>
              <w:pStyle w:val="odraky"/>
              <w:numPr>
                <w:ilvl w:val="0"/>
                <w:numId w:val="0"/>
              </w:numPr>
              <w:spacing w:line="276" w:lineRule="auto"/>
              <w:rPr>
                <w:rFonts w:ascii="Times New Roman" w:hAnsi="Times New Roman"/>
                <w:szCs w:val="22"/>
                <w:highlight w:val="green"/>
                <w:lang w:val="cs-CZ"/>
              </w:rPr>
            </w:pPr>
          </w:p>
          <w:p w14:paraId="553D219B" w14:textId="72B59AB8" w:rsidR="000E0626" w:rsidRPr="004169F9" w:rsidRDefault="000E0626" w:rsidP="003A5E53">
            <w:pPr>
              <w:pStyle w:val="odraky"/>
              <w:numPr>
                <w:ilvl w:val="0"/>
                <w:numId w:val="0"/>
              </w:numPr>
              <w:spacing w:line="276" w:lineRule="auto"/>
              <w:rPr>
                <w:rFonts w:ascii="Times New Roman" w:hAnsi="Times New Roman"/>
                <w:szCs w:val="22"/>
                <w:lang w:val="cs-CZ"/>
              </w:rPr>
            </w:pPr>
            <w:r w:rsidRPr="00167C78">
              <w:rPr>
                <w:rFonts w:ascii="Times New Roman" w:hAnsi="Times New Roman"/>
                <w:szCs w:val="22"/>
                <w:highlight w:val="green"/>
                <w:lang w:val="cs-CZ"/>
              </w:rPr>
              <w:t>IČO:</w:t>
            </w:r>
          </w:p>
        </w:tc>
        <w:tc>
          <w:tcPr>
            <w:tcW w:w="5073" w:type="dxa"/>
            <w:gridSpan w:val="2"/>
            <w:shd w:val="clear" w:color="auto" w:fill="FFFFFF" w:themeFill="background1"/>
          </w:tcPr>
          <w:p w14:paraId="253F1798" w14:textId="77777777" w:rsidR="000E0626" w:rsidRPr="004169F9" w:rsidRDefault="000E0626" w:rsidP="003A5E53">
            <w:pPr>
              <w:rPr>
                <w:b/>
                <w:sz w:val="24"/>
                <w:u w:val="single"/>
              </w:rPr>
            </w:pPr>
            <w:r w:rsidRPr="004169F9">
              <w:rPr>
                <w:b/>
                <w:sz w:val="24"/>
                <w:u w:val="single"/>
              </w:rPr>
              <w:t>Objednatel:</w:t>
            </w:r>
          </w:p>
          <w:p w14:paraId="0F7795AF" w14:textId="3BC32124" w:rsidR="00E73EB6" w:rsidRPr="00D21E05" w:rsidRDefault="00E73EB6" w:rsidP="00E73EB6">
            <w:pPr>
              <w:pStyle w:val="odraky"/>
              <w:numPr>
                <w:ilvl w:val="0"/>
                <w:numId w:val="0"/>
              </w:numPr>
              <w:spacing w:line="276" w:lineRule="auto"/>
              <w:rPr>
                <w:rFonts w:ascii="Times New Roman" w:hAnsi="Times New Roman"/>
                <w:b/>
                <w:bCs/>
                <w:szCs w:val="22"/>
                <w:lang w:val="cs-CZ"/>
              </w:rPr>
            </w:pPr>
            <w:r w:rsidRPr="00D21E05">
              <w:rPr>
                <w:rFonts w:ascii="Times New Roman" w:hAnsi="Times New Roman"/>
                <w:b/>
                <w:bCs/>
                <w:szCs w:val="22"/>
                <w:lang w:val="cs-CZ"/>
              </w:rPr>
              <w:t xml:space="preserve">Město </w:t>
            </w:r>
            <w:r w:rsidR="00783106">
              <w:rPr>
                <w:rFonts w:ascii="Times New Roman" w:hAnsi="Times New Roman"/>
                <w:b/>
                <w:bCs/>
                <w:szCs w:val="22"/>
                <w:lang w:val="cs-CZ"/>
              </w:rPr>
              <w:t>Dobříš</w:t>
            </w:r>
          </w:p>
          <w:p w14:paraId="79B608BA" w14:textId="77777777" w:rsidR="00E73EB6" w:rsidRDefault="00E73EB6" w:rsidP="00E73EB6">
            <w:pPr>
              <w:pStyle w:val="odraky"/>
              <w:numPr>
                <w:ilvl w:val="0"/>
                <w:numId w:val="0"/>
              </w:numPr>
              <w:spacing w:line="276" w:lineRule="auto"/>
              <w:rPr>
                <w:rFonts w:ascii="Times New Roman" w:hAnsi="Times New Roman"/>
                <w:szCs w:val="22"/>
                <w:lang w:val="cs-CZ"/>
              </w:rPr>
            </w:pPr>
          </w:p>
          <w:p w14:paraId="5779C393" w14:textId="73894808" w:rsidR="00E73EB6" w:rsidRDefault="00783106" w:rsidP="00E73EB6">
            <w:pPr>
              <w:pStyle w:val="odraky"/>
              <w:numPr>
                <w:ilvl w:val="0"/>
                <w:numId w:val="0"/>
              </w:numPr>
              <w:spacing w:line="276" w:lineRule="auto"/>
              <w:rPr>
                <w:rFonts w:ascii="Times New Roman" w:hAnsi="Times New Roman"/>
                <w:szCs w:val="22"/>
                <w:lang w:val="cs-CZ"/>
              </w:rPr>
            </w:pPr>
            <w:r>
              <w:rPr>
                <w:rFonts w:ascii="Times New Roman" w:hAnsi="Times New Roman"/>
                <w:szCs w:val="22"/>
                <w:lang w:val="cs-CZ"/>
              </w:rPr>
              <w:t>Mírové náměstí 119, 263 01</w:t>
            </w:r>
            <w:r w:rsidR="00E73EB6" w:rsidRPr="00E73EB6">
              <w:rPr>
                <w:rFonts w:ascii="Times New Roman" w:hAnsi="Times New Roman"/>
                <w:szCs w:val="22"/>
                <w:lang w:val="cs-CZ"/>
              </w:rPr>
              <w:t xml:space="preserve"> </w:t>
            </w:r>
            <w:r>
              <w:rPr>
                <w:rFonts w:ascii="Times New Roman" w:hAnsi="Times New Roman"/>
                <w:szCs w:val="22"/>
                <w:lang w:val="cs-CZ"/>
              </w:rPr>
              <w:t>Dobříš</w:t>
            </w:r>
          </w:p>
          <w:p w14:paraId="7550CFEA" w14:textId="77777777" w:rsidR="00E73EB6" w:rsidRDefault="00E73EB6" w:rsidP="00E73EB6">
            <w:pPr>
              <w:pStyle w:val="odraky"/>
              <w:numPr>
                <w:ilvl w:val="0"/>
                <w:numId w:val="0"/>
              </w:numPr>
              <w:spacing w:line="276" w:lineRule="auto"/>
              <w:rPr>
                <w:rFonts w:ascii="Times New Roman" w:hAnsi="Times New Roman"/>
                <w:szCs w:val="22"/>
                <w:lang w:val="cs-CZ"/>
              </w:rPr>
            </w:pPr>
          </w:p>
          <w:p w14:paraId="5BC332C8" w14:textId="0A1BD7B4" w:rsidR="00D21E05" w:rsidRPr="004169F9" w:rsidRDefault="00E73EB6" w:rsidP="00E73EB6">
            <w:pPr>
              <w:pStyle w:val="odraky"/>
              <w:numPr>
                <w:ilvl w:val="0"/>
                <w:numId w:val="0"/>
              </w:numPr>
              <w:spacing w:line="276" w:lineRule="auto"/>
              <w:rPr>
                <w:rFonts w:ascii="Times New Roman" w:hAnsi="Times New Roman"/>
                <w:szCs w:val="22"/>
                <w:lang w:val="cs-CZ"/>
              </w:rPr>
            </w:pPr>
            <w:r>
              <w:rPr>
                <w:rFonts w:ascii="Times New Roman" w:hAnsi="Times New Roman"/>
                <w:szCs w:val="22"/>
              </w:rPr>
              <w:t xml:space="preserve">IČO: </w:t>
            </w:r>
            <w:r w:rsidR="00783106">
              <w:rPr>
                <w:rFonts w:ascii="Times New Roman" w:hAnsi="Times New Roman"/>
                <w:szCs w:val="22"/>
              </w:rPr>
              <w:t>00242098</w:t>
            </w:r>
          </w:p>
        </w:tc>
      </w:tr>
      <w:tr w:rsidR="000E0626" w:rsidRPr="004169F9" w14:paraId="374755EF" w14:textId="77777777" w:rsidTr="003A5E53">
        <w:trPr>
          <w:trHeight w:val="627"/>
        </w:trPr>
        <w:tc>
          <w:tcPr>
            <w:tcW w:w="9326" w:type="dxa"/>
            <w:gridSpan w:val="4"/>
            <w:shd w:val="clear" w:color="auto" w:fill="FFFFFF" w:themeFill="background1"/>
          </w:tcPr>
          <w:p w14:paraId="4B3D035A" w14:textId="77777777" w:rsidR="000E0626" w:rsidRPr="004169F9" w:rsidRDefault="000E0626" w:rsidP="003A5E53">
            <w:pPr>
              <w:pStyle w:val="odraky"/>
              <w:numPr>
                <w:ilvl w:val="0"/>
                <w:numId w:val="0"/>
              </w:numPr>
              <w:rPr>
                <w:rFonts w:ascii="Times New Roman" w:hAnsi="Times New Roman"/>
                <w:szCs w:val="22"/>
                <w:lang w:val="cs-CZ"/>
              </w:rPr>
            </w:pPr>
            <w:r w:rsidRPr="004169F9">
              <w:rPr>
                <w:rFonts w:ascii="Times New Roman" w:hAnsi="Times New Roman"/>
                <w:szCs w:val="22"/>
                <w:lang w:val="cs-CZ"/>
              </w:rPr>
              <w:t xml:space="preserve">Předmět: </w:t>
            </w:r>
          </w:p>
          <w:p w14:paraId="7EB66B82" w14:textId="77777777" w:rsidR="000E0626" w:rsidRPr="004169F9" w:rsidRDefault="000E0626" w:rsidP="003A5E53">
            <w:pPr>
              <w:pStyle w:val="odraky"/>
              <w:numPr>
                <w:ilvl w:val="0"/>
                <w:numId w:val="0"/>
              </w:numPr>
              <w:rPr>
                <w:rFonts w:ascii="Times New Roman" w:hAnsi="Times New Roman"/>
                <w:szCs w:val="22"/>
                <w:lang w:val="cs-CZ"/>
              </w:rPr>
            </w:pPr>
            <w:r w:rsidRPr="004169F9">
              <w:rPr>
                <w:rFonts w:ascii="Times New Roman" w:hAnsi="Times New Roman"/>
                <w:szCs w:val="22"/>
                <w:lang w:val="cs-CZ"/>
              </w:rPr>
              <w:t>Fáze:</w:t>
            </w:r>
          </w:p>
        </w:tc>
      </w:tr>
      <w:tr w:rsidR="000E0626" w:rsidRPr="004169F9" w14:paraId="41513A91" w14:textId="77777777" w:rsidTr="003A5E53">
        <w:trPr>
          <w:trHeight w:val="626"/>
        </w:trPr>
        <w:tc>
          <w:tcPr>
            <w:tcW w:w="9326" w:type="dxa"/>
            <w:gridSpan w:val="4"/>
            <w:shd w:val="clear" w:color="auto" w:fill="FFFFFF" w:themeFill="background1"/>
          </w:tcPr>
          <w:p w14:paraId="46B88778" w14:textId="77777777" w:rsidR="000E0626" w:rsidRPr="004169F9" w:rsidRDefault="000E0626" w:rsidP="003A5E53">
            <w:pPr>
              <w:pStyle w:val="odraky"/>
              <w:numPr>
                <w:ilvl w:val="0"/>
                <w:numId w:val="0"/>
              </w:numPr>
              <w:rPr>
                <w:rFonts w:ascii="Times New Roman" w:hAnsi="Times New Roman"/>
                <w:szCs w:val="22"/>
                <w:lang w:val="cs-CZ"/>
              </w:rPr>
            </w:pPr>
            <w:r w:rsidRPr="004169F9">
              <w:rPr>
                <w:rFonts w:ascii="Times New Roman" w:hAnsi="Times New Roman"/>
                <w:szCs w:val="22"/>
                <w:lang w:val="cs-CZ"/>
              </w:rPr>
              <w:t>Popis plnění:</w:t>
            </w:r>
          </w:p>
          <w:p w14:paraId="3031D1AC" w14:textId="77777777" w:rsidR="000E0626" w:rsidRPr="004169F9" w:rsidRDefault="000E0626" w:rsidP="003A5E53">
            <w:pPr>
              <w:pStyle w:val="odraky"/>
              <w:numPr>
                <w:ilvl w:val="0"/>
                <w:numId w:val="0"/>
              </w:numPr>
              <w:rPr>
                <w:rFonts w:ascii="Times New Roman" w:hAnsi="Times New Roman"/>
                <w:szCs w:val="22"/>
                <w:lang w:val="cs-CZ"/>
              </w:rPr>
            </w:pPr>
          </w:p>
          <w:p w14:paraId="02458D7A" w14:textId="77777777" w:rsidR="000E0626" w:rsidRPr="004169F9" w:rsidRDefault="000E0626" w:rsidP="003A5E53">
            <w:pPr>
              <w:pStyle w:val="odraky"/>
              <w:numPr>
                <w:ilvl w:val="0"/>
                <w:numId w:val="0"/>
              </w:numPr>
              <w:rPr>
                <w:rFonts w:ascii="Times New Roman" w:hAnsi="Times New Roman"/>
                <w:szCs w:val="22"/>
                <w:lang w:val="cs-CZ"/>
              </w:rPr>
            </w:pPr>
          </w:p>
        </w:tc>
      </w:tr>
      <w:tr w:rsidR="000E0626" w:rsidRPr="004169F9" w14:paraId="1DF38DA2" w14:textId="77777777" w:rsidTr="003A5E53">
        <w:trPr>
          <w:trHeight w:val="702"/>
        </w:trPr>
        <w:tc>
          <w:tcPr>
            <w:tcW w:w="9326" w:type="dxa"/>
            <w:gridSpan w:val="4"/>
            <w:shd w:val="clear" w:color="auto" w:fill="FFFFFF" w:themeFill="background1"/>
          </w:tcPr>
          <w:p w14:paraId="64409DD3" w14:textId="77777777" w:rsidR="000E0626" w:rsidRPr="004169F9" w:rsidRDefault="000E0626" w:rsidP="003A5E53">
            <w:pPr>
              <w:pStyle w:val="odraky"/>
              <w:numPr>
                <w:ilvl w:val="0"/>
                <w:numId w:val="0"/>
              </w:numPr>
              <w:spacing w:before="240"/>
              <w:jc w:val="center"/>
              <w:rPr>
                <w:rFonts w:ascii="Times New Roman" w:hAnsi="Times New Roman"/>
                <w:szCs w:val="22"/>
                <w:lang w:val="cs-CZ"/>
              </w:rPr>
            </w:pPr>
            <w:r w:rsidRPr="004169F9">
              <w:rPr>
                <w:rFonts w:ascii="Times New Roman" w:hAnsi="Times New Roman"/>
                <w:szCs w:val="22"/>
                <w:lang w:val="cs-CZ"/>
              </w:rPr>
              <w:t>Vyjádření Objednatele:</w:t>
            </w:r>
          </w:p>
        </w:tc>
      </w:tr>
      <w:tr w:rsidR="000E0626" w:rsidRPr="004169F9" w14:paraId="3D43753D" w14:textId="77777777" w:rsidTr="003A5E53">
        <w:tc>
          <w:tcPr>
            <w:tcW w:w="2864" w:type="dxa"/>
            <w:shd w:val="clear" w:color="auto" w:fill="FFFFFF" w:themeFill="background1"/>
          </w:tcPr>
          <w:p w14:paraId="238D3B7F" w14:textId="77777777" w:rsidR="000E0626" w:rsidRPr="004169F9" w:rsidRDefault="000E0626" w:rsidP="003A5E53">
            <w:pPr>
              <w:pStyle w:val="odraky"/>
              <w:numPr>
                <w:ilvl w:val="0"/>
                <w:numId w:val="0"/>
              </w:numPr>
              <w:ind w:left="34"/>
              <w:jc w:val="center"/>
              <w:rPr>
                <w:rFonts w:ascii="Times New Roman" w:hAnsi="Times New Roman"/>
                <w:szCs w:val="22"/>
                <w:lang w:val="cs-CZ"/>
              </w:rPr>
            </w:pPr>
            <w:r w:rsidRPr="004169F9">
              <w:rPr>
                <w:rFonts w:ascii="Times New Roman" w:hAnsi="Times New Roman"/>
                <w:b/>
                <w:szCs w:val="22"/>
                <w:lang w:val="cs-CZ"/>
              </w:rPr>
              <w:t>Neakceptováno</w:t>
            </w:r>
          </w:p>
          <w:p w14:paraId="7C304116" w14:textId="77777777" w:rsidR="000E0626" w:rsidRPr="004169F9" w:rsidRDefault="000E0626" w:rsidP="003A5E53">
            <w:pPr>
              <w:pStyle w:val="odraky"/>
              <w:numPr>
                <w:ilvl w:val="0"/>
                <w:numId w:val="0"/>
              </w:numPr>
              <w:jc w:val="center"/>
              <w:rPr>
                <w:rFonts w:ascii="Times New Roman" w:hAnsi="Times New Roman"/>
                <w:b/>
                <w:szCs w:val="22"/>
                <w:lang w:val="cs-CZ"/>
              </w:rPr>
            </w:pPr>
          </w:p>
        </w:tc>
        <w:tc>
          <w:tcPr>
            <w:tcW w:w="3119" w:type="dxa"/>
            <w:gridSpan w:val="2"/>
            <w:shd w:val="clear" w:color="auto" w:fill="FFFFFF" w:themeFill="background1"/>
          </w:tcPr>
          <w:p w14:paraId="623DF3E8" w14:textId="77777777" w:rsidR="000E0626" w:rsidRPr="004169F9" w:rsidRDefault="000E0626" w:rsidP="003A5E53">
            <w:pPr>
              <w:pStyle w:val="odraky"/>
              <w:numPr>
                <w:ilvl w:val="0"/>
                <w:numId w:val="0"/>
              </w:numPr>
              <w:jc w:val="center"/>
              <w:rPr>
                <w:rFonts w:ascii="Times New Roman" w:hAnsi="Times New Roman"/>
                <w:b/>
                <w:szCs w:val="22"/>
                <w:lang w:val="cs-CZ"/>
              </w:rPr>
            </w:pPr>
            <w:r w:rsidRPr="004169F9">
              <w:rPr>
                <w:rFonts w:ascii="Times New Roman" w:hAnsi="Times New Roman"/>
                <w:b/>
                <w:szCs w:val="22"/>
                <w:lang w:val="cs-CZ"/>
              </w:rPr>
              <w:t>Akceptováno</w:t>
            </w:r>
            <w:r>
              <w:rPr>
                <w:rFonts w:ascii="Times New Roman" w:hAnsi="Times New Roman"/>
                <w:b/>
                <w:szCs w:val="22"/>
                <w:lang w:val="cs-CZ"/>
              </w:rPr>
              <w:t xml:space="preserve"> s výhradou</w:t>
            </w:r>
          </w:p>
        </w:tc>
        <w:tc>
          <w:tcPr>
            <w:tcW w:w="3343" w:type="dxa"/>
            <w:shd w:val="clear" w:color="auto" w:fill="FFFFFF" w:themeFill="background1"/>
          </w:tcPr>
          <w:p w14:paraId="7DC3027D" w14:textId="77777777" w:rsidR="000E0626" w:rsidRPr="004169F9" w:rsidRDefault="000E0626" w:rsidP="003A5E53">
            <w:pPr>
              <w:pStyle w:val="odraky"/>
              <w:numPr>
                <w:ilvl w:val="0"/>
                <w:numId w:val="0"/>
              </w:numPr>
              <w:jc w:val="center"/>
              <w:rPr>
                <w:rFonts w:ascii="Times New Roman" w:hAnsi="Times New Roman"/>
                <w:b/>
                <w:szCs w:val="22"/>
                <w:lang w:val="cs-CZ"/>
              </w:rPr>
            </w:pPr>
            <w:r>
              <w:rPr>
                <w:rFonts w:ascii="Times New Roman" w:hAnsi="Times New Roman"/>
                <w:b/>
                <w:szCs w:val="22"/>
                <w:lang w:val="cs-CZ"/>
              </w:rPr>
              <w:t>Akceptováno</w:t>
            </w:r>
          </w:p>
        </w:tc>
      </w:tr>
      <w:tr w:rsidR="000E0626" w:rsidRPr="004169F9" w14:paraId="56EED99E" w14:textId="77777777" w:rsidTr="003A5E53">
        <w:tc>
          <w:tcPr>
            <w:tcW w:w="9326" w:type="dxa"/>
            <w:gridSpan w:val="4"/>
            <w:shd w:val="clear" w:color="auto" w:fill="FFFFFF" w:themeFill="background1"/>
          </w:tcPr>
          <w:p w14:paraId="5FF57A80" w14:textId="77777777" w:rsidR="000E0626" w:rsidRPr="004169F9" w:rsidRDefault="000E0626" w:rsidP="003A5E53">
            <w:pPr>
              <w:pStyle w:val="odraky"/>
              <w:numPr>
                <w:ilvl w:val="0"/>
                <w:numId w:val="0"/>
              </w:numPr>
              <w:rPr>
                <w:rFonts w:ascii="Times New Roman" w:hAnsi="Times New Roman"/>
                <w:b/>
                <w:szCs w:val="22"/>
                <w:lang w:val="cs-CZ"/>
              </w:rPr>
            </w:pPr>
            <w:r w:rsidRPr="004169F9">
              <w:rPr>
                <w:rFonts w:ascii="Times New Roman" w:hAnsi="Times New Roman"/>
                <w:b/>
                <w:szCs w:val="22"/>
                <w:lang w:val="cs-CZ"/>
              </w:rPr>
              <w:t>Výhrady, popis Vad, jejich počet a kategorie:</w:t>
            </w:r>
          </w:p>
          <w:p w14:paraId="67697C6E" w14:textId="77777777" w:rsidR="000E0626" w:rsidRPr="004169F9" w:rsidRDefault="000E0626" w:rsidP="003A5E53">
            <w:pPr>
              <w:pStyle w:val="odraky"/>
              <w:numPr>
                <w:ilvl w:val="0"/>
                <w:numId w:val="0"/>
              </w:numPr>
              <w:rPr>
                <w:rFonts w:ascii="Times New Roman" w:hAnsi="Times New Roman"/>
                <w:b/>
                <w:szCs w:val="22"/>
                <w:lang w:val="cs-CZ"/>
              </w:rPr>
            </w:pPr>
          </w:p>
          <w:p w14:paraId="54D7726F" w14:textId="77777777" w:rsidR="000E0626" w:rsidRPr="004169F9" w:rsidRDefault="000E0626" w:rsidP="003A5E53">
            <w:pPr>
              <w:pStyle w:val="odraky"/>
              <w:numPr>
                <w:ilvl w:val="0"/>
                <w:numId w:val="0"/>
              </w:numPr>
              <w:rPr>
                <w:rFonts w:ascii="Times New Roman" w:hAnsi="Times New Roman"/>
                <w:b/>
                <w:szCs w:val="22"/>
                <w:lang w:val="cs-CZ"/>
              </w:rPr>
            </w:pPr>
          </w:p>
          <w:p w14:paraId="684DEA6F" w14:textId="77777777" w:rsidR="000E0626" w:rsidRPr="004169F9" w:rsidRDefault="000E0626" w:rsidP="003A5E53">
            <w:pPr>
              <w:pStyle w:val="odraky"/>
              <w:numPr>
                <w:ilvl w:val="0"/>
                <w:numId w:val="0"/>
              </w:numPr>
              <w:rPr>
                <w:rFonts w:ascii="Times New Roman" w:hAnsi="Times New Roman"/>
                <w:b/>
                <w:szCs w:val="22"/>
                <w:lang w:val="cs-CZ"/>
              </w:rPr>
            </w:pPr>
            <w:r>
              <w:rPr>
                <w:rFonts w:ascii="Times New Roman" w:hAnsi="Times New Roman"/>
                <w:b/>
                <w:szCs w:val="22"/>
                <w:lang w:val="cs-CZ"/>
              </w:rPr>
              <w:t>Doba pro odstranění Vad:</w:t>
            </w:r>
          </w:p>
          <w:p w14:paraId="10278390" w14:textId="77777777" w:rsidR="000E0626" w:rsidRPr="004169F9" w:rsidRDefault="000E0626" w:rsidP="003A5E53">
            <w:pPr>
              <w:pStyle w:val="odraky"/>
              <w:numPr>
                <w:ilvl w:val="0"/>
                <w:numId w:val="0"/>
              </w:numPr>
              <w:rPr>
                <w:rFonts w:ascii="Times New Roman" w:hAnsi="Times New Roman"/>
                <w:b/>
                <w:szCs w:val="22"/>
                <w:lang w:val="cs-CZ"/>
              </w:rPr>
            </w:pPr>
          </w:p>
        </w:tc>
      </w:tr>
      <w:tr w:rsidR="000E0626" w:rsidRPr="004169F9" w14:paraId="5F2F6C56" w14:textId="77777777" w:rsidTr="003A5E53">
        <w:tc>
          <w:tcPr>
            <w:tcW w:w="4253" w:type="dxa"/>
            <w:gridSpan w:val="2"/>
            <w:shd w:val="clear" w:color="auto" w:fill="FFFFFF" w:themeFill="background1"/>
          </w:tcPr>
          <w:p w14:paraId="241F65FB" w14:textId="77777777" w:rsidR="000E0626" w:rsidRPr="004169F9" w:rsidRDefault="000E0626" w:rsidP="003A5E53">
            <w:pPr>
              <w:pStyle w:val="odraky"/>
              <w:numPr>
                <w:ilvl w:val="0"/>
                <w:numId w:val="0"/>
              </w:numPr>
              <w:spacing w:line="276" w:lineRule="auto"/>
              <w:jc w:val="center"/>
              <w:rPr>
                <w:rFonts w:ascii="Times New Roman" w:hAnsi="Times New Roman"/>
                <w:szCs w:val="22"/>
                <w:lang w:val="cs-CZ"/>
              </w:rPr>
            </w:pPr>
            <w:r w:rsidRPr="004169F9">
              <w:rPr>
                <w:rFonts w:ascii="Times New Roman" w:hAnsi="Times New Roman"/>
                <w:szCs w:val="22"/>
                <w:lang w:val="cs-CZ"/>
              </w:rPr>
              <w:t>Za Zhotovitele</w:t>
            </w:r>
          </w:p>
          <w:p w14:paraId="63981105" w14:textId="77777777" w:rsidR="000E0626" w:rsidRPr="004169F9" w:rsidRDefault="000E0626" w:rsidP="003A5E53">
            <w:pPr>
              <w:pStyle w:val="odraky"/>
              <w:numPr>
                <w:ilvl w:val="0"/>
                <w:numId w:val="0"/>
              </w:numPr>
              <w:spacing w:line="276" w:lineRule="auto"/>
              <w:rPr>
                <w:rFonts w:ascii="Times New Roman" w:hAnsi="Times New Roman"/>
                <w:szCs w:val="22"/>
                <w:lang w:val="cs-CZ"/>
              </w:rPr>
            </w:pPr>
            <w:r w:rsidRPr="004169F9">
              <w:rPr>
                <w:rFonts w:ascii="Times New Roman" w:hAnsi="Times New Roman"/>
                <w:szCs w:val="22"/>
                <w:lang w:val="cs-CZ"/>
              </w:rPr>
              <w:t>Jméno a funkce:</w:t>
            </w:r>
          </w:p>
          <w:p w14:paraId="5BD1C78E" w14:textId="77777777" w:rsidR="000E0626" w:rsidRPr="004169F9" w:rsidRDefault="000E0626" w:rsidP="003A5E53">
            <w:pPr>
              <w:pStyle w:val="odraky"/>
              <w:numPr>
                <w:ilvl w:val="0"/>
                <w:numId w:val="0"/>
              </w:numPr>
              <w:spacing w:line="276" w:lineRule="auto"/>
              <w:rPr>
                <w:rFonts w:ascii="Times New Roman" w:hAnsi="Times New Roman"/>
                <w:szCs w:val="22"/>
                <w:lang w:val="cs-CZ"/>
              </w:rPr>
            </w:pPr>
            <w:r w:rsidRPr="004169F9">
              <w:rPr>
                <w:rFonts w:ascii="Times New Roman" w:hAnsi="Times New Roman"/>
                <w:szCs w:val="22"/>
                <w:lang w:val="cs-CZ"/>
              </w:rPr>
              <w:t>Podpis:</w:t>
            </w:r>
          </w:p>
          <w:p w14:paraId="19E16B27" w14:textId="77777777" w:rsidR="000E0626" w:rsidRPr="004169F9" w:rsidRDefault="000E0626" w:rsidP="003A5E53">
            <w:pPr>
              <w:pStyle w:val="odraky"/>
              <w:numPr>
                <w:ilvl w:val="0"/>
                <w:numId w:val="0"/>
              </w:numPr>
              <w:spacing w:line="276" w:lineRule="auto"/>
              <w:rPr>
                <w:rFonts w:ascii="Times New Roman" w:hAnsi="Times New Roman"/>
                <w:b/>
                <w:szCs w:val="22"/>
                <w:lang w:val="cs-CZ"/>
              </w:rPr>
            </w:pPr>
          </w:p>
          <w:p w14:paraId="77D88577" w14:textId="77777777" w:rsidR="000E0626" w:rsidRPr="004169F9" w:rsidRDefault="000E0626" w:rsidP="003A5E53">
            <w:pPr>
              <w:pStyle w:val="odraky"/>
              <w:numPr>
                <w:ilvl w:val="0"/>
                <w:numId w:val="0"/>
              </w:numPr>
              <w:spacing w:line="276" w:lineRule="auto"/>
              <w:rPr>
                <w:rFonts w:ascii="Times New Roman" w:hAnsi="Times New Roman"/>
                <w:b/>
                <w:szCs w:val="22"/>
                <w:lang w:val="cs-CZ"/>
              </w:rPr>
            </w:pPr>
          </w:p>
        </w:tc>
        <w:tc>
          <w:tcPr>
            <w:tcW w:w="5073" w:type="dxa"/>
            <w:gridSpan w:val="2"/>
            <w:shd w:val="clear" w:color="auto" w:fill="FFFFFF" w:themeFill="background1"/>
          </w:tcPr>
          <w:p w14:paraId="48851F50" w14:textId="77777777" w:rsidR="000E0626" w:rsidRPr="004169F9" w:rsidRDefault="000E0626" w:rsidP="003A5E53">
            <w:pPr>
              <w:pStyle w:val="odraky"/>
              <w:numPr>
                <w:ilvl w:val="0"/>
                <w:numId w:val="0"/>
              </w:numPr>
              <w:spacing w:line="276" w:lineRule="auto"/>
              <w:jc w:val="center"/>
              <w:rPr>
                <w:rFonts w:ascii="Times New Roman" w:hAnsi="Times New Roman"/>
                <w:szCs w:val="22"/>
                <w:lang w:val="cs-CZ"/>
              </w:rPr>
            </w:pPr>
            <w:r w:rsidRPr="004169F9">
              <w:rPr>
                <w:rFonts w:ascii="Times New Roman" w:hAnsi="Times New Roman"/>
                <w:szCs w:val="22"/>
                <w:lang w:val="cs-CZ"/>
              </w:rPr>
              <w:t>Za Objednatele</w:t>
            </w:r>
          </w:p>
          <w:p w14:paraId="360F2E48" w14:textId="77777777" w:rsidR="000E0626" w:rsidRPr="004169F9" w:rsidRDefault="000E0626" w:rsidP="003A5E53">
            <w:pPr>
              <w:pStyle w:val="odraky"/>
              <w:numPr>
                <w:ilvl w:val="0"/>
                <w:numId w:val="0"/>
              </w:numPr>
              <w:spacing w:line="276" w:lineRule="auto"/>
              <w:rPr>
                <w:rFonts w:ascii="Times New Roman" w:hAnsi="Times New Roman"/>
                <w:szCs w:val="22"/>
                <w:lang w:val="cs-CZ"/>
              </w:rPr>
            </w:pPr>
            <w:r w:rsidRPr="004169F9">
              <w:rPr>
                <w:rFonts w:ascii="Times New Roman" w:hAnsi="Times New Roman"/>
                <w:szCs w:val="22"/>
                <w:lang w:val="cs-CZ"/>
              </w:rPr>
              <w:t>Jméno a funkce:</w:t>
            </w:r>
          </w:p>
          <w:p w14:paraId="7F6F6169" w14:textId="77777777" w:rsidR="000E0626" w:rsidRPr="004169F9" w:rsidRDefault="000E0626" w:rsidP="003A5E53">
            <w:pPr>
              <w:pStyle w:val="odraky"/>
              <w:numPr>
                <w:ilvl w:val="0"/>
                <w:numId w:val="0"/>
              </w:numPr>
              <w:spacing w:line="276" w:lineRule="auto"/>
              <w:rPr>
                <w:rFonts w:ascii="Times New Roman" w:hAnsi="Times New Roman"/>
                <w:szCs w:val="22"/>
                <w:lang w:val="cs-CZ"/>
              </w:rPr>
            </w:pPr>
            <w:r w:rsidRPr="004169F9">
              <w:rPr>
                <w:rFonts w:ascii="Times New Roman" w:hAnsi="Times New Roman"/>
                <w:szCs w:val="22"/>
                <w:lang w:val="cs-CZ"/>
              </w:rPr>
              <w:t>Podpis:</w:t>
            </w:r>
          </w:p>
          <w:p w14:paraId="6EF8F081" w14:textId="77777777" w:rsidR="000E0626" w:rsidRPr="004169F9" w:rsidRDefault="000E0626" w:rsidP="003A5E53">
            <w:pPr>
              <w:pStyle w:val="odraky"/>
              <w:numPr>
                <w:ilvl w:val="0"/>
                <w:numId w:val="0"/>
              </w:numPr>
              <w:spacing w:line="276" w:lineRule="auto"/>
              <w:jc w:val="center"/>
              <w:rPr>
                <w:rFonts w:ascii="Times New Roman" w:hAnsi="Times New Roman"/>
                <w:szCs w:val="22"/>
                <w:lang w:val="cs-CZ"/>
              </w:rPr>
            </w:pPr>
          </w:p>
        </w:tc>
      </w:tr>
      <w:tr w:rsidR="000E0626" w:rsidRPr="004169F9" w14:paraId="78FA23E8" w14:textId="77777777" w:rsidTr="003A5E53">
        <w:trPr>
          <w:trHeight w:val="1641"/>
        </w:trPr>
        <w:tc>
          <w:tcPr>
            <w:tcW w:w="9326" w:type="dxa"/>
            <w:gridSpan w:val="4"/>
            <w:shd w:val="clear" w:color="auto" w:fill="D9D9D9" w:themeFill="background1" w:themeFillShade="D9"/>
          </w:tcPr>
          <w:p w14:paraId="395C199A" w14:textId="77777777" w:rsidR="000E0626" w:rsidRPr="004169F9" w:rsidRDefault="000E0626" w:rsidP="003A5E53">
            <w:pPr>
              <w:pStyle w:val="Nadpis1"/>
              <w:ind w:left="15"/>
              <w:rPr>
                <w:rFonts w:cs="Times New Roman"/>
                <w:b w:val="0"/>
                <w:szCs w:val="22"/>
              </w:rPr>
            </w:pPr>
          </w:p>
          <w:p w14:paraId="1D4EF42D" w14:textId="77777777" w:rsidR="000E0626" w:rsidRPr="004169F9" w:rsidRDefault="000E0626" w:rsidP="00167C78">
            <w:pPr>
              <w:pStyle w:val="Clanek11"/>
              <w:numPr>
                <w:ilvl w:val="0"/>
                <w:numId w:val="0"/>
              </w:numPr>
              <w:ind w:left="709" w:hanging="567"/>
            </w:pPr>
            <w:r w:rsidRPr="004169F9">
              <w:t>V ……………………… dne ………………………………….</w:t>
            </w:r>
          </w:p>
        </w:tc>
      </w:tr>
    </w:tbl>
    <w:p w14:paraId="35CC281B" w14:textId="77777777" w:rsidR="00663E62" w:rsidRDefault="00663E62" w:rsidP="00E73EB6">
      <w:pPr>
        <w:pStyle w:val="Claneka"/>
        <w:widowControl/>
        <w:numPr>
          <w:ilvl w:val="0"/>
          <w:numId w:val="0"/>
        </w:numPr>
      </w:pPr>
    </w:p>
    <w:p w14:paraId="3271952F" w14:textId="77777777" w:rsidR="00161B8F" w:rsidRDefault="00161B8F" w:rsidP="00E73EB6">
      <w:pPr>
        <w:pStyle w:val="Claneka"/>
        <w:widowControl/>
        <w:numPr>
          <w:ilvl w:val="0"/>
          <w:numId w:val="0"/>
        </w:numPr>
      </w:pPr>
    </w:p>
    <w:p w14:paraId="0251C325" w14:textId="77777777" w:rsidR="00161B8F" w:rsidRDefault="00161B8F" w:rsidP="00E73EB6">
      <w:pPr>
        <w:pStyle w:val="Claneka"/>
        <w:widowControl/>
        <w:numPr>
          <w:ilvl w:val="0"/>
          <w:numId w:val="0"/>
        </w:numPr>
      </w:pPr>
    </w:p>
    <w:p w14:paraId="548C2EC2" w14:textId="77777777" w:rsidR="00161B8F" w:rsidRDefault="00161B8F" w:rsidP="00E73EB6">
      <w:pPr>
        <w:pStyle w:val="Claneka"/>
        <w:widowControl/>
        <w:numPr>
          <w:ilvl w:val="0"/>
          <w:numId w:val="0"/>
        </w:numPr>
      </w:pPr>
    </w:p>
    <w:p w14:paraId="1797DBF4" w14:textId="77777777" w:rsidR="0002543D" w:rsidRDefault="0002543D" w:rsidP="00E73EB6">
      <w:pPr>
        <w:pStyle w:val="Claneka"/>
        <w:widowControl/>
        <w:numPr>
          <w:ilvl w:val="0"/>
          <w:numId w:val="0"/>
        </w:numPr>
      </w:pPr>
    </w:p>
    <w:p w14:paraId="5834A6D0" w14:textId="77777777" w:rsidR="0002543D" w:rsidRDefault="0002543D" w:rsidP="00E73EB6">
      <w:pPr>
        <w:pStyle w:val="Claneka"/>
        <w:widowControl/>
        <w:numPr>
          <w:ilvl w:val="0"/>
          <w:numId w:val="0"/>
        </w:numPr>
      </w:pPr>
    </w:p>
    <w:p w14:paraId="68AFC311" w14:textId="6302762C" w:rsidR="00161B8F" w:rsidRDefault="00161B8F" w:rsidP="00161B8F">
      <w:pPr>
        <w:pStyle w:val="Claneka"/>
        <w:widowControl/>
        <w:numPr>
          <w:ilvl w:val="0"/>
          <w:numId w:val="0"/>
        </w:numPr>
        <w:rPr>
          <w:sz w:val="28"/>
          <w:szCs w:val="28"/>
          <w:u w:val="single"/>
        </w:rPr>
      </w:pPr>
      <w:r w:rsidRPr="00C32DD3">
        <w:rPr>
          <w:sz w:val="28"/>
          <w:szCs w:val="28"/>
          <w:u w:val="single"/>
        </w:rPr>
        <w:t xml:space="preserve">Příloha č. </w:t>
      </w:r>
      <w:r>
        <w:rPr>
          <w:sz w:val="28"/>
          <w:szCs w:val="28"/>
          <w:u w:val="single"/>
        </w:rPr>
        <w:t>8</w:t>
      </w:r>
      <w:r w:rsidRPr="00C32DD3">
        <w:rPr>
          <w:sz w:val="28"/>
          <w:szCs w:val="28"/>
          <w:u w:val="single"/>
        </w:rPr>
        <w:t xml:space="preserve"> </w:t>
      </w:r>
      <w:r>
        <w:rPr>
          <w:sz w:val="28"/>
          <w:szCs w:val="28"/>
          <w:u w:val="single"/>
        </w:rPr>
        <w:t>–</w:t>
      </w:r>
      <w:r w:rsidRPr="00C32DD3">
        <w:rPr>
          <w:sz w:val="28"/>
          <w:szCs w:val="28"/>
          <w:u w:val="single"/>
        </w:rPr>
        <w:t xml:space="preserve"> </w:t>
      </w:r>
      <w:r>
        <w:rPr>
          <w:sz w:val="28"/>
          <w:szCs w:val="28"/>
          <w:u w:val="single"/>
        </w:rPr>
        <w:t>Zadávací dokumentace (bez příloh)</w:t>
      </w:r>
    </w:p>
    <w:p w14:paraId="5A682712" w14:textId="77777777" w:rsidR="00161B8F" w:rsidRDefault="00161B8F" w:rsidP="00E73EB6">
      <w:pPr>
        <w:pStyle w:val="Claneka"/>
        <w:widowControl/>
        <w:numPr>
          <w:ilvl w:val="0"/>
          <w:numId w:val="0"/>
        </w:numPr>
      </w:pPr>
    </w:p>
    <w:sectPr w:rsidR="00161B8F" w:rsidSect="003A5E53">
      <w:headerReference w:type="default" r:id="rId12"/>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1A3DE50" w14:textId="77777777" w:rsidR="00BD7CD8" w:rsidRDefault="00BD7CD8" w:rsidP="005007DC">
      <w:pPr>
        <w:spacing w:after="0" w:line="240" w:lineRule="auto"/>
      </w:pPr>
      <w:r>
        <w:separator/>
      </w:r>
    </w:p>
  </w:endnote>
  <w:endnote w:type="continuationSeparator" w:id="0">
    <w:p w14:paraId="4AB36E24" w14:textId="77777777" w:rsidR="00BD7CD8" w:rsidRDefault="00BD7CD8" w:rsidP="005007DC">
      <w:pPr>
        <w:spacing w:after="0" w:line="240" w:lineRule="auto"/>
      </w:pPr>
      <w:r>
        <w:continuationSeparator/>
      </w:r>
    </w:p>
  </w:endnote>
  <w:endnote w:type="continuationNotice" w:id="1">
    <w:p w14:paraId="0299C472" w14:textId="77777777" w:rsidR="00BD7CD8" w:rsidRDefault="00BD7CD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Segoe UI Symbol"/>
    <w:charset w:val="00"/>
    <w:family w:val="auto"/>
    <w:pitch w:val="variable"/>
    <w:sig w:usb0="00000003" w:usb1="1001ECEA" w:usb2="00000000" w:usb3="00000000" w:csb0="0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altName w:val="Times New Roman"/>
    <w:panose1 w:val="00000000000000000000"/>
    <w:charset w:val="00"/>
    <w:family w:val="roman"/>
    <w:notTrueType/>
    <w:pitch w:val="variable"/>
    <w:sig w:usb0="00000003" w:usb1="00000000" w:usb2="00000000" w:usb3="00000000" w:csb0="00000001" w:csb1="00000000"/>
  </w:font>
  <w:font w:name="Liberation Serif">
    <w:altName w:val="Times New Roman"/>
    <w:charset w:val="EE"/>
    <w:family w:val="roman"/>
    <w:pitch w:val="variable"/>
    <w:sig w:usb0="E0000AFF" w:usb1="500078FF" w:usb2="00000021" w:usb3="00000000" w:csb0="000001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7CD8F4" w14:textId="1CB07F3F" w:rsidR="003A5E53" w:rsidRPr="00B06592" w:rsidRDefault="003A5E53" w:rsidP="003A5E53">
    <w:pPr>
      <w:pStyle w:val="Zpat"/>
      <w:tabs>
        <w:tab w:val="clear" w:pos="4703"/>
        <w:tab w:val="clear" w:pos="9406"/>
        <w:tab w:val="right" w:pos="9072"/>
      </w:tabs>
      <w:rPr>
        <w:sz w:val="28"/>
      </w:rPr>
    </w:pPr>
    <w:r w:rsidRPr="00B06592">
      <w:rPr>
        <w:szCs w:val="15"/>
      </w:rPr>
      <w:t>Smlouva o dílo</w:t>
    </w:r>
    <w:r w:rsidRPr="00B06592">
      <w:rPr>
        <w:sz w:val="28"/>
      </w:rPr>
      <w:tab/>
    </w:r>
    <w:r w:rsidRPr="00B06592">
      <w:rPr>
        <w:rStyle w:val="slostrnky"/>
        <w:szCs w:val="15"/>
      </w:rPr>
      <w:fldChar w:fldCharType="begin"/>
    </w:r>
    <w:r w:rsidRPr="00B06592">
      <w:rPr>
        <w:rStyle w:val="slostrnky"/>
        <w:szCs w:val="15"/>
      </w:rPr>
      <w:instrText xml:space="preserve"> PAGE </w:instrText>
    </w:r>
    <w:r w:rsidRPr="00B06592">
      <w:rPr>
        <w:rStyle w:val="slostrnky"/>
        <w:szCs w:val="15"/>
      </w:rPr>
      <w:fldChar w:fldCharType="separate"/>
    </w:r>
    <w:r w:rsidR="00FA0FB6">
      <w:rPr>
        <w:rStyle w:val="slostrnky"/>
        <w:noProof/>
        <w:szCs w:val="15"/>
      </w:rPr>
      <w:t>36</w:t>
    </w:r>
    <w:r w:rsidRPr="00B06592">
      <w:rPr>
        <w:rStyle w:val="slostrnky"/>
        <w:szCs w:val="15"/>
      </w:rPr>
      <w:fldChar w:fldCharType="end"/>
    </w:r>
    <w:r w:rsidRPr="00B06592">
      <w:rPr>
        <w:rStyle w:val="slostrnky"/>
        <w:szCs w:val="15"/>
      </w:rPr>
      <w:t>/</w:t>
    </w:r>
    <w:r w:rsidRPr="00B06592">
      <w:rPr>
        <w:rStyle w:val="slostrnky"/>
        <w:szCs w:val="15"/>
      </w:rPr>
      <w:fldChar w:fldCharType="begin"/>
    </w:r>
    <w:r w:rsidRPr="00B06592">
      <w:rPr>
        <w:rStyle w:val="slostrnky"/>
        <w:szCs w:val="15"/>
      </w:rPr>
      <w:instrText xml:space="preserve"> NUMPAGES   \* MERGEFORMAT </w:instrText>
    </w:r>
    <w:r w:rsidRPr="00B06592">
      <w:rPr>
        <w:rStyle w:val="slostrnky"/>
        <w:szCs w:val="15"/>
      </w:rPr>
      <w:fldChar w:fldCharType="separate"/>
    </w:r>
    <w:r w:rsidR="00FA0FB6">
      <w:rPr>
        <w:rStyle w:val="slostrnky"/>
        <w:noProof/>
        <w:szCs w:val="15"/>
      </w:rPr>
      <w:t>38</w:t>
    </w:r>
    <w:r w:rsidRPr="00B06592">
      <w:rPr>
        <w:rStyle w:val="slostrnky"/>
        <w:szCs w:val="15"/>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BCC6B23" w14:textId="77777777" w:rsidR="00BD7CD8" w:rsidRDefault="00BD7CD8" w:rsidP="005007DC">
      <w:pPr>
        <w:spacing w:after="0" w:line="240" w:lineRule="auto"/>
      </w:pPr>
      <w:r>
        <w:separator/>
      </w:r>
    </w:p>
  </w:footnote>
  <w:footnote w:type="continuationSeparator" w:id="0">
    <w:p w14:paraId="6561C1A2" w14:textId="77777777" w:rsidR="00BD7CD8" w:rsidRDefault="00BD7CD8" w:rsidP="005007DC">
      <w:pPr>
        <w:spacing w:after="0" w:line="240" w:lineRule="auto"/>
      </w:pPr>
      <w:r>
        <w:continuationSeparator/>
      </w:r>
    </w:p>
  </w:footnote>
  <w:footnote w:type="continuationNotice" w:id="1">
    <w:p w14:paraId="2F7F0317" w14:textId="77777777" w:rsidR="00BD7CD8" w:rsidRDefault="00BD7CD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9DD56E" w14:textId="77777777" w:rsidR="003A5E53" w:rsidRPr="002D5A8E" w:rsidRDefault="003A5E53" w:rsidP="00DE620E">
    <w:pPr>
      <w:pStyle w:val="Zpat"/>
    </w:pPr>
    <w:r>
      <w:rPr>
        <w:noProof/>
        <w:lang w:eastAsia="cs-CZ"/>
      </w:rPr>
      <w:drawing>
        <wp:inline distT="0" distB="0" distL="0" distR="0" wp14:anchorId="1211A771" wp14:editId="4A5162A8">
          <wp:extent cx="5760720" cy="693420"/>
          <wp:effectExtent l="0" t="0" r="0"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ek 2"/>
                  <pic:cNvPicPr/>
                </pic:nvPicPr>
                <pic:blipFill>
                  <a:blip r:embed="rId1">
                    <a:extLst>
                      <a:ext uri="{28A0092B-C50C-407E-A947-70E740481C1C}">
                        <a14:useLocalDpi xmlns:a14="http://schemas.microsoft.com/office/drawing/2010/main" val="0"/>
                      </a:ext>
                    </a:extLst>
                  </a:blip>
                  <a:stretch>
                    <a:fillRect/>
                  </a:stretch>
                </pic:blipFill>
                <pic:spPr>
                  <a:xfrm>
                    <a:off x="0" y="0"/>
                    <a:ext cx="5760720" cy="693420"/>
                  </a:xfrm>
                  <a:prstGeom prst="rect">
                    <a:avLst/>
                  </a:prstGeom>
                </pic:spPr>
              </pic:pic>
            </a:graphicData>
          </a:graphic>
        </wp:inline>
      </w:drawing>
    </w:r>
  </w:p>
  <w:p w14:paraId="7DD45B6C" w14:textId="4641209D" w:rsidR="003A5E53" w:rsidRPr="00DE620E" w:rsidRDefault="003A5E53" w:rsidP="00DE620E">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DC2856"/>
    <w:multiLevelType w:val="multilevel"/>
    <w:tmpl w:val="6ABE7DA0"/>
    <w:lvl w:ilvl="0">
      <w:start w:val="1"/>
      <w:numFmt w:val="decimal"/>
      <w:pStyle w:val="Paragraf1"/>
      <w:lvlText w:val="%1."/>
      <w:lvlJc w:val="left"/>
      <w:pPr>
        <w:tabs>
          <w:tab w:val="num" w:pos="720"/>
        </w:tabs>
        <w:ind w:left="720" w:hanging="720"/>
      </w:pPr>
      <w:rPr>
        <w:rFonts w:hint="default"/>
      </w:rPr>
    </w:lvl>
    <w:lvl w:ilvl="1">
      <w:start w:val="1"/>
      <w:numFmt w:val="decimal"/>
      <w:pStyle w:val="Paragraf2"/>
      <w:lvlText w:val="%1.%2"/>
      <w:lvlJc w:val="left"/>
      <w:pPr>
        <w:tabs>
          <w:tab w:val="num" w:pos="720"/>
        </w:tabs>
        <w:ind w:left="720" w:hanging="720"/>
      </w:pPr>
      <w:rPr>
        <w:rFonts w:hint="default"/>
        <w:sz w:val="22"/>
      </w:rPr>
    </w:lvl>
    <w:lvl w:ilvl="2">
      <w:start w:val="1"/>
      <w:numFmt w:val="lowerLetter"/>
      <w:pStyle w:val="Paragraf2a"/>
      <w:lvlText w:val="%1.%2.%3)"/>
      <w:lvlJc w:val="left"/>
      <w:pPr>
        <w:tabs>
          <w:tab w:val="num" w:pos="1080"/>
        </w:tabs>
        <w:ind w:left="720" w:hanging="720"/>
      </w:pPr>
      <w:rPr>
        <w:rFonts w:hint="default"/>
      </w:rPr>
    </w:lvl>
    <w:lvl w:ilvl="3">
      <w:start w:val="1"/>
      <w:numFmt w:val="lowerRoman"/>
      <w:pStyle w:val="Paragraf3"/>
      <w:lvlText w:val="%4."/>
      <w:lvlJc w:val="left"/>
      <w:pPr>
        <w:tabs>
          <w:tab w:val="num" w:pos="1797"/>
        </w:tabs>
        <w:ind w:left="1797" w:hanging="717"/>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3A45D74"/>
    <w:multiLevelType w:val="hybridMultilevel"/>
    <w:tmpl w:val="C8A6344A"/>
    <w:lvl w:ilvl="0" w:tplc="0405000F">
      <w:start w:val="1"/>
      <w:numFmt w:val="decimal"/>
      <w:lvlText w:val="%1."/>
      <w:lvlJc w:val="left"/>
      <w:pPr>
        <w:ind w:left="1151" w:hanging="360"/>
      </w:pPr>
    </w:lvl>
    <w:lvl w:ilvl="1" w:tplc="04050019" w:tentative="1">
      <w:start w:val="1"/>
      <w:numFmt w:val="lowerLetter"/>
      <w:lvlText w:val="%2."/>
      <w:lvlJc w:val="left"/>
      <w:pPr>
        <w:ind w:left="1871" w:hanging="360"/>
      </w:pPr>
    </w:lvl>
    <w:lvl w:ilvl="2" w:tplc="0405001B" w:tentative="1">
      <w:start w:val="1"/>
      <w:numFmt w:val="lowerRoman"/>
      <w:lvlText w:val="%3."/>
      <w:lvlJc w:val="right"/>
      <w:pPr>
        <w:ind w:left="2591" w:hanging="180"/>
      </w:pPr>
    </w:lvl>
    <w:lvl w:ilvl="3" w:tplc="0405000F" w:tentative="1">
      <w:start w:val="1"/>
      <w:numFmt w:val="decimal"/>
      <w:lvlText w:val="%4."/>
      <w:lvlJc w:val="left"/>
      <w:pPr>
        <w:ind w:left="3311" w:hanging="360"/>
      </w:pPr>
    </w:lvl>
    <w:lvl w:ilvl="4" w:tplc="04050019" w:tentative="1">
      <w:start w:val="1"/>
      <w:numFmt w:val="lowerLetter"/>
      <w:lvlText w:val="%5."/>
      <w:lvlJc w:val="left"/>
      <w:pPr>
        <w:ind w:left="4031" w:hanging="360"/>
      </w:pPr>
    </w:lvl>
    <w:lvl w:ilvl="5" w:tplc="0405001B" w:tentative="1">
      <w:start w:val="1"/>
      <w:numFmt w:val="lowerRoman"/>
      <w:lvlText w:val="%6."/>
      <w:lvlJc w:val="right"/>
      <w:pPr>
        <w:ind w:left="4751" w:hanging="180"/>
      </w:pPr>
    </w:lvl>
    <w:lvl w:ilvl="6" w:tplc="0405000F" w:tentative="1">
      <w:start w:val="1"/>
      <w:numFmt w:val="decimal"/>
      <w:lvlText w:val="%7."/>
      <w:lvlJc w:val="left"/>
      <w:pPr>
        <w:ind w:left="5471" w:hanging="360"/>
      </w:pPr>
    </w:lvl>
    <w:lvl w:ilvl="7" w:tplc="04050019" w:tentative="1">
      <w:start w:val="1"/>
      <w:numFmt w:val="lowerLetter"/>
      <w:lvlText w:val="%8."/>
      <w:lvlJc w:val="left"/>
      <w:pPr>
        <w:ind w:left="6191" w:hanging="360"/>
      </w:pPr>
    </w:lvl>
    <w:lvl w:ilvl="8" w:tplc="0405001B" w:tentative="1">
      <w:start w:val="1"/>
      <w:numFmt w:val="lowerRoman"/>
      <w:lvlText w:val="%9."/>
      <w:lvlJc w:val="right"/>
      <w:pPr>
        <w:ind w:left="6911" w:hanging="180"/>
      </w:pPr>
    </w:lvl>
  </w:abstractNum>
  <w:abstractNum w:abstractNumId="2" w15:restartNumberingAfterBreak="0">
    <w:nsid w:val="03C717EA"/>
    <w:multiLevelType w:val="multilevel"/>
    <w:tmpl w:val="254EAC2E"/>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3" w15:restartNumberingAfterBreak="0">
    <w:nsid w:val="03EC1216"/>
    <w:multiLevelType w:val="hybridMultilevel"/>
    <w:tmpl w:val="211A521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54378EA"/>
    <w:multiLevelType w:val="hybridMultilevel"/>
    <w:tmpl w:val="C8A6344A"/>
    <w:lvl w:ilvl="0" w:tplc="FFFFFFFF">
      <w:start w:val="1"/>
      <w:numFmt w:val="decimal"/>
      <w:lvlText w:val="%1."/>
      <w:lvlJc w:val="left"/>
      <w:pPr>
        <w:ind w:left="1151" w:hanging="360"/>
      </w:pPr>
    </w:lvl>
    <w:lvl w:ilvl="1" w:tplc="FFFFFFFF" w:tentative="1">
      <w:start w:val="1"/>
      <w:numFmt w:val="lowerLetter"/>
      <w:lvlText w:val="%2."/>
      <w:lvlJc w:val="left"/>
      <w:pPr>
        <w:ind w:left="1871" w:hanging="360"/>
      </w:pPr>
    </w:lvl>
    <w:lvl w:ilvl="2" w:tplc="FFFFFFFF" w:tentative="1">
      <w:start w:val="1"/>
      <w:numFmt w:val="lowerRoman"/>
      <w:lvlText w:val="%3."/>
      <w:lvlJc w:val="right"/>
      <w:pPr>
        <w:ind w:left="2591" w:hanging="180"/>
      </w:pPr>
    </w:lvl>
    <w:lvl w:ilvl="3" w:tplc="FFFFFFFF" w:tentative="1">
      <w:start w:val="1"/>
      <w:numFmt w:val="decimal"/>
      <w:lvlText w:val="%4."/>
      <w:lvlJc w:val="left"/>
      <w:pPr>
        <w:ind w:left="3311" w:hanging="360"/>
      </w:pPr>
    </w:lvl>
    <w:lvl w:ilvl="4" w:tplc="FFFFFFFF" w:tentative="1">
      <w:start w:val="1"/>
      <w:numFmt w:val="lowerLetter"/>
      <w:lvlText w:val="%5."/>
      <w:lvlJc w:val="left"/>
      <w:pPr>
        <w:ind w:left="4031" w:hanging="360"/>
      </w:pPr>
    </w:lvl>
    <w:lvl w:ilvl="5" w:tplc="FFFFFFFF" w:tentative="1">
      <w:start w:val="1"/>
      <w:numFmt w:val="lowerRoman"/>
      <w:lvlText w:val="%6."/>
      <w:lvlJc w:val="right"/>
      <w:pPr>
        <w:ind w:left="4751" w:hanging="180"/>
      </w:pPr>
    </w:lvl>
    <w:lvl w:ilvl="6" w:tplc="FFFFFFFF" w:tentative="1">
      <w:start w:val="1"/>
      <w:numFmt w:val="decimal"/>
      <w:lvlText w:val="%7."/>
      <w:lvlJc w:val="left"/>
      <w:pPr>
        <w:ind w:left="5471" w:hanging="360"/>
      </w:pPr>
    </w:lvl>
    <w:lvl w:ilvl="7" w:tplc="FFFFFFFF" w:tentative="1">
      <w:start w:val="1"/>
      <w:numFmt w:val="lowerLetter"/>
      <w:lvlText w:val="%8."/>
      <w:lvlJc w:val="left"/>
      <w:pPr>
        <w:ind w:left="6191" w:hanging="360"/>
      </w:pPr>
    </w:lvl>
    <w:lvl w:ilvl="8" w:tplc="FFFFFFFF" w:tentative="1">
      <w:start w:val="1"/>
      <w:numFmt w:val="lowerRoman"/>
      <w:lvlText w:val="%9."/>
      <w:lvlJc w:val="right"/>
      <w:pPr>
        <w:ind w:left="6911" w:hanging="180"/>
      </w:pPr>
    </w:lvl>
  </w:abstractNum>
  <w:abstractNum w:abstractNumId="5" w15:restartNumberingAfterBreak="0">
    <w:nsid w:val="06645B8B"/>
    <w:multiLevelType w:val="hybridMultilevel"/>
    <w:tmpl w:val="7B4CB9F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08653E90"/>
    <w:multiLevelType w:val="hybridMultilevel"/>
    <w:tmpl w:val="D06AED0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0B35232C"/>
    <w:multiLevelType w:val="hybridMultilevel"/>
    <w:tmpl w:val="21F4DFCA"/>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8" w15:restartNumberingAfterBreak="0">
    <w:nsid w:val="0CAB31A6"/>
    <w:multiLevelType w:val="hybridMultilevel"/>
    <w:tmpl w:val="016837E0"/>
    <w:lvl w:ilvl="0" w:tplc="227C563C">
      <w:start w:val="1"/>
      <w:numFmt w:val="decimal"/>
      <w:pStyle w:val="Odrazkaproi"/>
      <w:lvlText w:val="(%1)"/>
      <w:lvlJc w:val="left"/>
      <w:pPr>
        <w:tabs>
          <w:tab w:val="num" w:pos="567"/>
        </w:tabs>
        <w:ind w:left="567" w:hanging="567"/>
      </w:pPr>
      <w:rPr>
        <w:rFonts w:ascii="Times New Roman" w:hAnsi="Times New Roman" w:cs="Times New Roman" w:hint="default"/>
        <w:b w:val="0"/>
        <w:i w:val="0"/>
        <w:sz w:val="22"/>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0D774100"/>
    <w:multiLevelType w:val="hybridMultilevel"/>
    <w:tmpl w:val="3B3824AA"/>
    <w:lvl w:ilvl="0" w:tplc="7F149A90">
      <w:start w:val="1"/>
      <w:numFmt w:val="decimal"/>
      <w:lvlText w:val="1.%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0A00B51"/>
    <w:multiLevelType w:val="multilevel"/>
    <w:tmpl w:val="C3DC59C0"/>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1" w15:restartNumberingAfterBreak="0">
    <w:nsid w:val="16660CDF"/>
    <w:multiLevelType w:val="hybridMultilevel"/>
    <w:tmpl w:val="FF503C8C"/>
    <w:lvl w:ilvl="0" w:tplc="B5E0EC1E">
      <w:start w:val="1"/>
      <w:numFmt w:val="upperLetter"/>
      <w:lvlText w:val="(%1)"/>
      <w:lvlJc w:val="left"/>
      <w:pPr>
        <w:ind w:left="153" w:hanging="360"/>
      </w:pPr>
      <w:rPr>
        <w:rFonts w:hint="default"/>
        <w:sz w:val="22"/>
      </w:rPr>
    </w:lvl>
    <w:lvl w:ilvl="1" w:tplc="04050019" w:tentative="1">
      <w:start w:val="1"/>
      <w:numFmt w:val="lowerLetter"/>
      <w:lvlText w:val="%2."/>
      <w:lvlJc w:val="left"/>
      <w:pPr>
        <w:ind w:left="873" w:hanging="360"/>
      </w:pPr>
    </w:lvl>
    <w:lvl w:ilvl="2" w:tplc="0405001B" w:tentative="1">
      <w:start w:val="1"/>
      <w:numFmt w:val="lowerRoman"/>
      <w:lvlText w:val="%3."/>
      <w:lvlJc w:val="right"/>
      <w:pPr>
        <w:ind w:left="1593" w:hanging="180"/>
      </w:pPr>
    </w:lvl>
    <w:lvl w:ilvl="3" w:tplc="0405000F" w:tentative="1">
      <w:start w:val="1"/>
      <w:numFmt w:val="decimal"/>
      <w:lvlText w:val="%4."/>
      <w:lvlJc w:val="left"/>
      <w:pPr>
        <w:ind w:left="2313" w:hanging="360"/>
      </w:pPr>
    </w:lvl>
    <w:lvl w:ilvl="4" w:tplc="04050019" w:tentative="1">
      <w:start w:val="1"/>
      <w:numFmt w:val="lowerLetter"/>
      <w:lvlText w:val="%5."/>
      <w:lvlJc w:val="left"/>
      <w:pPr>
        <w:ind w:left="3033" w:hanging="360"/>
      </w:pPr>
    </w:lvl>
    <w:lvl w:ilvl="5" w:tplc="0405001B" w:tentative="1">
      <w:start w:val="1"/>
      <w:numFmt w:val="lowerRoman"/>
      <w:lvlText w:val="%6."/>
      <w:lvlJc w:val="right"/>
      <w:pPr>
        <w:ind w:left="3753" w:hanging="180"/>
      </w:pPr>
    </w:lvl>
    <w:lvl w:ilvl="6" w:tplc="0405000F" w:tentative="1">
      <w:start w:val="1"/>
      <w:numFmt w:val="decimal"/>
      <w:lvlText w:val="%7."/>
      <w:lvlJc w:val="left"/>
      <w:pPr>
        <w:ind w:left="4473" w:hanging="360"/>
      </w:pPr>
    </w:lvl>
    <w:lvl w:ilvl="7" w:tplc="04050019" w:tentative="1">
      <w:start w:val="1"/>
      <w:numFmt w:val="lowerLetter"/>
      <w:lvlText w:val="%8."/>
      <w:lvlJc w:val="left"/>
      <w:pPr>
        <w:ind w:left="5193" w:hanging="360"/>
      </w:pPr>
    </w:lvl>
    <w:lvl w:ilvl="8" w:tplc="0405001B" w:tentative="1">
      <w:start w:val="1"/>
      <w:numFmt w:val="lowerRoman"/>
      <w:lvlText w:val="%9."/>
      <w:lvlJc w:val="right"/>
      <w:pPr>
        <w:ind w:left="5913" w:hanging="180"/>
      </w:pPr>
    </w:lvl>
  </w:abstractNum>
  <w:abstractNum w:abstractNumId="12" w15:restartNumberingAfterBreak="0">
    <w:nsid w:val="18A41169"/>
    <w:multiLevelType w:val="multilevel"/>
    <w:tmpl w:val="29F4C90E"/>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3" w15:restartNumberingAfterBreak="0">
    <w:nsid w:val="19C31633"/>
    <w:multiLevelType w:val="multilevel"/>
    <w:tmpl w:val="8AB49CBA"/>
    <w:lvl w:ilvl="0">
      <w:start w:val="1"/>
      <w:numFmt w:val="decimal"/>
      <w:pStyle w:val="eISIR1"/>
      <w:lvlText w:val="%1."/>
      <w:lvlJc w:val="left"/>
      <w:pPr>
        <w:ind w:left="360" w:hanging="360"/>
      </w:pPr>
      <w:rPr>
        <w:rFonts w:hint="default"/>
      </w:rPr>
    </w:lvl>
    <w:lvl w:ilvl="1">
      <w:start w:val="1"/>
      <w:numFmt w:val="decimal"/>
      <w:lvlText w:val="%1.%2."/>
      <w:lvlJc w:val="left"/>
      <w:pPr>
        <w:ind w:left="792" w:hanging="432"/>
      </w:pPr>
      <w:rPr>
        <w:rFonts w:ascii="Times New Roman" w:hAnsi="Times New Roman" w:cs="Times New Roman" w:hint="default"/>
        <w:sz w:val="22"/>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19DA7FC0"/>
    <w:multiLevelType w:val="hybridMultilevel"/>
    <w:tmpl w:val="973C7E8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1A3A53F7"/>
    <w:multiLevelType w:val="multilevel"/>
    <w:tmpl w:val="6AAA8038"/>
    <w:lvl w:ilvl="0">
      <w:start w:val="1"/>
      <w:numFmt w:val="decimal"/>
      <w:lvlText w:val="%1."/>
      <w:lvlJc w:val="left"/>
      <w:pPr>
        <w:tabs>
          <w:tab w:val="num" w:pos="567"/>
        </w:tabs>
        <w:ind w:left="567" w:hanging="567"/>
      </w:pPr>
      <w:rPr>
        <w:rFonts w:ascii="Times New Roman" w:hAnsi="Times New Roman" w:hint="default"/>
        <w:b/>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ascii="Times New Roman" w:hAnsi="Times New Roman" w:cs="Times New Roman"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6" w15:restartNumberingAfterBreak="0">
    <w:nsid w:val="1F7D3A96"/>
    <w:multiLevelType w:val="hybridMultilevel"/>
    <w:tmpl w:val="AF12D20A"/>
    <w:lvl w:ilvl="0" w:tplc="F1DAD93C">
      <w:start w:val="1"/>
      <w:numFmt w:val="decimal"/>
      <w:lvlText w:val="2.%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237B69E2"/>
    <w:multiLevelType w:val="multilevel"/>
    <w:tmpl w:val="F6744B08"/>
    <w:lvl w:ilvl="0">
      <w:start w:val="1"/>
      <w:numFmt w:val="decimal"/>
      <w:pStyle w:val="Nadpis1"/>
      <w:lvlText w:val="%1"/>
      <w:lvlJc w:val="left"/>
      <w:pPr>
        <w:ind w:left="360" w:hanging="360"/>
      </w:pPr>
      <w:rPr>
        <w:rFonts w:hint="default"/>
        <w:b/>
        <w:i w:val="0"/>
        <w:sz w:val="22"/>
      </w:rPr>
    </w:lvl>
    <w:lvl w:ilvl="1">
      <w:start w:val="1"/>
      <w:numFmt w:val="decimal"/>
      <w:pStyle w:val="Clanek11"/>
      <w:lvlText w:val="%1.%2"/>
      <w:lvlJc w:val="left"/>
      <w:pPr>
        <w:tabs>
          <w:tab w:val="num" w:pos="709"/>
        </w:tabs>
        <w:ind w:left="709" w:hanging="567"/>
      </w:pPr>
      <w:rPr>
        <w:rFonts w:ascii="Times New Roman" w:hAnsi="Times New Roman" w:cs="Times New Roman" w:hint="default"/>
        <w:b/>
        <w:i w:val="0"/>
        <w:sz w:val="22"/>
      </w:rPr>
    </w:lvl>
    <w:lvl w:ilvl="2">
      <w:start w:val="1"/>
      <w:numFmt w:val="lowerLetter"/>
      <w:pStyle w:val="Claneka"/>
      <w:lvlText w:val="(%3)"/>
      <w:lvlJc w:val="left"/>
      <w:pPr>
        <w:tabs>
          <w:tab w:val="num" w:pos="992"/>
        </w:tabs>
        <w:ind w:left="992" w:hanging="425"/>
      </w:pPr>
      <w:rPr>
        <w:rFonts w:hint="default"/>
        <w:b w:val="0"/>
        <w:i w:val="0"/>
      </w:rPr>
    </w:lvl>
    <w:lvl w:ilvl="3">
      <w:start w:val="1"/>
      <w:numFmt w:val="lowerRoman"/>
      <w:pStyle w:val="Claneki"/>
      <w:lvlText w:val="(%4)"/>
      <w:lvlJc w:val="left"/>
      <w:pPr>
        <w:tabs>
          <w:tab w:val="num" w:pos="1418"/>
        </w:tabs>
        <w:ind w:left="1418" w:hanging="426"/>
      </w:pPr>
      <w:rPr>
        <w:rFonts w:hint="default"/>
        <w:b w:val="0"/>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8" w15:restartNumberingAfterBreak="0">
    <w:nsid w:val="28FF0754"/>
    <w:multiLevelType w:val="multilevel"/>
    <w:tmpl w:val="B65ED05A"/>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9" w15:restartNumberingAfterBreak="0">
    <w:nsid w:val="2BAE7337"/>
    <w:multiLevelType w:val="hybridMultilevel"/>
    <w:tmpl w:val="884EA91A"/>
    <w:lvl w:ilvl="0" w:tplc="D30A9C84">
      <w:start w:val="11"/>
      <w:numFmt w:val="bullet"/>
      <w:lvlText w:val="-"/>
      <w:lvlJc w:val="left"/>
      <w:pPr>
        <w:ind w:left="1069" w:hanging="360"/>
      </w:pPr>
      <w:rPr>
        <w:rFonts w:ascii="Times New Roman" w:eastAsia="Times New Roman" w:hAnsi="Times New Roman" w:cs="Times New Roman" w:hint="default"/>
      </w:rPr>
    </w:lvl>
    <w:lvl w:ilvl="1" w:tplc="04050003" w:tentative="1">
      <w:start w:val="1"/>
      <w:numFmt w:val="bullet"/>
      <w:lvlText w:val="o"/>
      <w:lvlJc w:val="left"/>
      <w:pPr>
        <w:ind w:left="1789" w:hanging="360"/>
      </w:pPr>
      <w:rPr>
        <w:rFonts w:ascii="Courier New" w:hAnsi="Courier New" w:hint="default"/>
      </w:rPr>
    </w:lvl>
    <w:lvl w:ilvl="2" w:tplc="04050005">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20" w15:restartNumberingAfterBreak="0">
    <w:nsid w:val="2EF70935"/>
    <w:multiLevelType w:val="singleLevel"/>
    <w:tmpl w:val="04050001"/>
    <w:lvl w:ilvl="0">
      <w:start w:val="1"/>
      <w:numFmt w:val="bullet"/>
      <w:pStyle w:val="odraky"/>
      <w:lvlText w:val=""/>
      <w:lvlJc w:val="left"/>
      <w:pPr>
        <w:tabs>
          <w:tab w:val="num" w:pos="360"/>
        </w:tabs>
        <w:ind w:left="360" w:hanging="360"/>
      </w:pPr>
      <w:rPr>
        <w:rFonts w:ascii="Symbol" w:hAnsi="Symbol" w:hint="default"/>
      </w:rPr>
    </w:lvl>
  </w:abstractNum>
  <w:abstractNum w:abstractNumId="21" w15:restartNumberingAfterBreak="0">
    <w:nsid w:val="327E4ECA"/>
    <w:multiLevelType w:val="multilevel"/>
    <w:tmpl w:val="9D2C49A0"/>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22" w15:restartNumberingAfterBreak="0">
    <w:nsid w:val="36186AF2"/>
    <w:multiLevelType w:val="hybridMultilevel"/>
    <w:tmpl w:val="20B4FAE8"/>
    <w:lvl w:ilvl="0" w:tplc="04050001">
      <w:start w:val="1"/>
      <w:numFmt w:val="bullet"/>
      <w:lvlText w:val=""/>
      <w:lvlJc w:val="left"/>
      <w:pPr>
        <w:ind w:left="2138" w:hanging="360"/>
      </w:pPr>
      <w:rPr>
        <w:rFonts w:ascii="Symbol" w:hAnsi="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hint="default"/>
      </w:rPr>
    </w:lvl>
    <w:lvl w:ilvl="3" w:tplc="04050001" w:tentative="1">
      <w:start w:val="1"/>
      <w:numFmt w:val="bullet"/>
      <w:lvlText w:val=""/>
      <w:lvlJc w:val="left"/>
      <w:pPr>
        <w:ind w:left="4298" w:hanging="360"/>
      </w:pPr>
      <w:rPr>
        <w:rFonts w:ascii="Symbol" w:hAnsi="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hint="default"/>
      </w:rPr>
    </w:lvl>
    <w:lvl w:ilvl="6" w:tplc="04050001" w:tentative="1">
      <w:start w:val="1"/>
      <w:numFmt w:val="bullet"/>
      <w:lvlText w:val=""/>
      <w:lvlJc w:val="left"/>
      <w:pPr>
        <w:ind w:left="6458" w:hanging="360"/>
      </w:pPr>
      <w:rPr>
        <w:rFonts w:ascii="Symbol" w:hAnsi="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hint="default"/>
      </w:rPr>
    </w:lvl>
  </w:abstractNum>
  <w:abstractNum w:abstractNumId="23"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39400CAD"/>
    <w:multiLevelType w:val="multilevel"/>
    <w:tmpl w:val="DE1EE420"/>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25" w15:restartNumberingAfterBreak="0">
    <w:nsid w:val="44F1115E"/>
    <w:multiLevelType w:val="multilevel"/>
    <w:tmpl w:val="E20A3D6E"/>
    <w:lvl w:ilvl="0">
      <w:start w:val="1"/>
      <w:numFmt w:val="decimal"/>
      <w:lvlText w:val="%1"/>
      <w:lvlJc w:val="left"/>
      <w:pPr>
        <w:ind w:left="360" w:hanging="360"/>
      </w:pPr>
      <w:rPr>
        <w:rFonts w:hint="default"/>
        <w:b/>
        <w:i w:val="0"/>
        <w:sz w:val="22"/>
      </w:rPr>
    </w:lvl>
    <w:lvl w:ilvl="1">
      <w:start w:val="1"/>
      <w:numFmt w:val="decimal"/>
      <w:lvlText w:val="%1.%2"/>
      <w:lvlJc w:val="left"/>
      <w:pPr>
        <w:tabs>
          <w:tab w:val="num" w:pos="709"/>
        </w:tabs>
        <w:ind w:left="709" w:hanging="567"/>
      </w:pPr>
      <w:rPr>
        <w:rFonts w:ascii="Times New Roman" w:hAnsi="Times New Roman" w:cs="Times New Roman" w:hint="default"/>
        <w:b/>
        <w:i w:val="0"/>
        <w:sz w:val="22"/>
      </w:rPr>
    </w:lvl>
    <w:lvl w:ilvl="2">
      <w:start w:val="1"/>
      <w:numFmt w:val="lowerLetter"/>
      <w:lvlText w:val="(%3)"/>
      <w:lvlJc w:val="left"/>
      <w:pPr>
        <w:tabs>
          <w:tab w:val="num" w:pos="992"/>
        </w:tabs>
        <w:ind w:left="992" w:hanging="425"/>
      </w:pPr>
      <w:rPr>
        <w:rFonts w:hint="default"/>
        <w:b w:val="0"/>
        <w:i w:val="0"/>
      </w:rPr>
    </w:lvl>
    <w:lvl w:ilvl="3">
      <w:start w:val="1"/>
      <w:numFmt w:val="lowerRoman"/>
      <w:lvlText w:val="(%4)"/>
      <w:lvlJc w:val="left"/>
      <w:pPr>
        <w:tabs>
          <w:tab w:val="num" w:pos="1418"/>
        </w:tabs>
        <w:ind w:left="1418" w:hanging="426"/>
      </w:pPr>
      <w:rPr>
        <w:rFonts w:hint="default"/>
        <w:b w:val="0"/>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6" w15:restartNumberingAfterBreak="0">
    <w:nsid w:val="478169FD"/>
    <w:multiLevelType w:val="multilevel"/>
    <w:tmpl w:val="9F7AA694"/>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27" w15:restartNumberingAfterBreak="0">
    <w:nsid w:val="4B1A5E82"/>
    <w:multiLevelType w:val="multilevel"/>
    <w:tmpl w:val="CA246E62"/>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28" w15:restartNumberingAfterBreak="0">
    <w:nsid w:val="4DD07A64"/>
    <w:multiLevelType w:val="multilevel"/>
    <w:tmpl w:val="34D40D8A"/>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29" w15:restartNumberingAfterBreak="0">
    <w:nsid w:val="4ECB0EE8"/>
    <w:multiLevelType w:val="hybridMultilevel"/>
    <w:tmpl w:val="082839E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525F407F"/>
    <w:multiLevelType w:val="multilevel"/>
    <w:tmpl w:val="F50A35CA"/>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31" w15:restartNumberingAfterBreak="0">
    <w:nsid w:val="54B61866"/>
    <w:multiLevelType w:val="multilevel"/>
    <w:tmpl w:val="7738307A"/>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32" w15:restartNumberingAfterBreak="0">
    <w:nsid w:val="59097B6B"/>
    <w:multiLevelType w:val="hybridMultilevel"/>
    <w:tmpl w:val="237810BC"/>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33" w15:restartNumberingAfterBreak="0">
    <w:nsid w:val="6027130B"/>
    <w:multiLevelType w:val="hybridMultilevel"/>
    <w:tmpl w:val="AB660BDA"/>
    <w:name w:val="WW8Num32"/>
    <w:lvl w:ilvl="0" w:tplc="03529DDE">
      <w:start w:val="1"/>
      <w:numFmt w:val="decimal"/>
      <w:pStyle w:val="Clanek1"/>
      <w:lvlText w:val="%1."/>
      <w:lvlJc w:val="left"/>
      <w:pPr>
        <w:ind w:left="720" w:hanging="360"/>
      </w:pPr>
      <w:rPr>
        <w:rFonts w:ascii="Times New Roman" w:hAnsi="Times New Roman" w:cs="Times New Roman" w:hint="default"/>
        <w:b w:val="0"/>
        <w:i w:val="0"/>
        <w:sz w:val="24"/>
        <w:szCs w:val="24"/>
      </w:rPr>
    </w:lvl>
    <w:lvl w:ilvl="1" w:tplc="210AE8E8">
      <w:start w:val="1"/>
      <w:numFmt w:val="lowerLetter"/>
      <w:pStyle w:val="Claneka0"/>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32B29E0"/>
    <w:multiLevelType w:val="multilevel"/>
    <w:tmpl w:val="610EE0E6"/>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35" w15:restartNumberingAfterBreak="0">
    <w:nsid w:val="68333991"/>
    <w:multiLevelType w:val="multilevel"/>
    <w:tmpl w:val="79506F76"/>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36" w15:restartNumberingAfterBreak="0">
    <w:nsid w:val="68554937"/>
    <w:multiLevelType w:val="multilevel"/>
    <w:tmpl w:val="F738AACA"/>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37" w15:restartNumberingAfterBreak="0">
    <w:nsid w:val="6F4B5D6A"/>
    <w:multiLevelType w:val="multilevel"/>
    <w:tmpl w:val="50CE4840"/>
    <w:lvl w:ilvl="0">
      <w:start w:val="1"/>
      <w:numFmt w:val="decimal"/>
      <w:lvlText w:val="%1"/>
      <w:lvlJc w:val="left"/>
      <w:pPr>
        <w:ind w:left="360" w:hanging="360"/>
      </w:pPr>
      <w:rPr>
        <w:rFonts w:hint="default"/>
        <w:b/>
        <w:i w:val="0"/>
        <w:sz w:val="22"/>
      </w:rPr>
    </w:lvl>
    <w:lvl w:ilvl="1">
      <w:start w:val="1"/>
      <w:numFmt w:val="decimal"/>
      <w:lvlText w:val="%1.%2"/>
      <w:lvlJc w:val="left"/>
      <w:pPr>
        <w:tabs>
          <w:tab w:val="num" w:pos="709"/>
        </w:tabs>
        <w:ind w:left="709" w:hanging="567"/>
      </w:pPr>
      <w:rPr>
        <w:rFonts w:ascii="Times New Roman" w:hAnsi="Times New Roman" w:cs="Times New Roman" w:hint="default"/>
        <w:b/>
        <w:i w:val="0"/>
        <w:sz w:val="22"/>
      </w:rPr>
    </w:lvl>
    <w:lvl w:ilvl="2">
      <w:start w:val="1"/>
      <w:numFmt w:val="lowerLetter"/>
      <w:lvlText w:val="(%3)"/>
      <w:lvlJc w:val="left"/>
      <w:pPr>
        <w:tabs>
          <w:tab w:val="num" w:pos="992"/>
        </w:tabs>
        <w:ind w:left="992" w:hanging="425"/>
      </w:pPr>
      <w:rPr>
        <w:rFonts w:hint="default"/>
        <w:b w:val="0"/>
        <w:i w:val="0"/>
      </w:rPr>
    </w:lvl>
    <w:lvl w:ilvl="3">
      <w:start w:val="1"/>
      <w:numFmt w:val="lowerRoman"/>
      <w:lvlText w:val="(%4)"/>
      <w:lvlJc w:val="left"/>
      <w:pPr>
        <w:tabs>
          <w:tab w:val="num" w:pos="1418"/>
        </w:tabs>
        <w:ind w:left="1418" w:hanging="426"/>
      </w:pPr>
      <w:rPr>
        <w:rFonts w:hint="default"/>
        <w:b w:val="0"/>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8" w15:restartNumberingAfterBreak="0">
    <w:nsid w:val="73696098"/>
    <w:multiLevelType w:val="hybridMultilevel"/>
    <w:tmpl w:val="E6AAAC1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77332633"/>
    <w:multiLevelType w:val="multilevel"/>
    <w:tmpl w:val="15C0EEB8"/>
    <w:lvl w:ilvl="0">
      <w:start w:val="1"/>
      <w:numFmt w:val="none"/>
      <w:lvlRestart w:val="0"/>
      <w:pStyle w:val="CNLevel1Bullet"/>
      <w:lvlText w:val="●"/>
      <w:lvlJc w:val="left"/>
      <w:pPr>
        <w:tabs>
          <w:tab w:val="num" w:pos="1224"/>
        </w:tabs>
        <w:ind w:left="1224" w:hanging="504"/>
      </w:pPr>
      <w:rPr>
        <w:rFonts w:cs="Times New Roman"/>
      </w:rPr>
    </w:lvl>
    <w:lvl w:ilvl="1">
      <w:start w:val="1"/>
      <w:numFmt w:val="none"/>
      <w:lvlRestart w:val="0"/>
      <w:pStyle w:val="CNLevel2Bullet"/>
      <w:lvlText w:val="●"/>
      <w:lvlJc w:val="left"/>
      <w:pPr>
        <w:tabs>
          <w:tab w:val="num" w:pos="1728"/>
        </w:tabs>
        <w:ind w:left="1728" w:hanging="504"/>
      </w:pPr>
      <w:rPr>
        <w:rFonts w:cs="Times New Roman"/>
      </w:rPr>
    </w:lvl>
    <w:lvl w:ilvl="2">
      <w:start w:val="1"/>
      <w:numFmt w:val="none"/>
      <w:lvlRestart w:val="0"/>
      <w:pStyle w:val="CNLevel3Bullet"/>
      <w:lvlText w:val="●"/>
      <w:lvlJc w:val="left"/>
      <w:pPr>
        <w:tabs>
          <w:tab w:val="num" w:pos="2232"/>
        </w:tabs>
        <w:ind w:left="2232" w:hanging="504"/>
      </w:pPr>
      <w:rPr>
        <w:rFonts w:cs="Times New Roman"/>
      </w:rPr>
    </w:lvl>
    <w:lvl w:ilvl="3">
      <w:start w:val="1"/>
      <w:numFmt w:val="none"/>
      <w:lvlRestart w:val="0"/>
      <w:pStyle w:val="CNLevel4Bullet"/>
      <w:lvlText w:val="●"/>
      <w:lvlJc w:val="left"/>
      <w:pPr>
        <w:tabs>
          <w:tab w:val="num" w:pos="2736"/>
        </w:tabs>
        <w:ind w:left="2736" w:hanging="504"/>
      </w:pPr>
      <w:rPr>
        <w:rFonts w:cs="Times New Roman"/>
      </w:rPr>
    </w:lvl>
    <w:lvl w:ilvl="4">
      <w:start w:val="1"/>
      <w:numFmt w:val="none"/>
      <w:lvlRestart w:val="0"/>
      <w:pStyle w:val="CNLevel5Bullet"/>
      <w:lvlText w:val="●"/>
      <w:lvlJc w:val="left"/>
      <w:pPr>
        <w:tabs>
          <w:tab w:val="num" w:pos="3240"/>
        </w:tabs>
        <w:ind w:left="3240" w:hanging="504"/>
      </w:pPr>
      <w:rPr>
        <w:rFonts w:cs="Times New Roman"/>
      </w:rPr>
    </w:lvl>
    <w:lvl w:ilvl="5">
      <w:start w:val="1"/>
      <w:numFmt w:val="none"/>
      <w:lvlRestart w:val="0"/>
      <w:pStyle w:val="CNLevel6Bullet"/>
      <w:lvlText w:val="●"/>
      <w:lvlJc w:val="left"/>
      <w:pPr>
        <w:tabs>
          <w:tab w:val="num" w:pos="3744"/>
        </w:tabs>
        <w:ind w:left="3744" w:hanging="504"/>
      </w:pPr>
      <w:rPr>
        <w:rFonts w:cs="Times New Roman"/>
      </w:rPr>
    </w:lvl>
    <w:lvl w:ilvl="6">
      <w:start w:val="1"/>
      <w:numFmt w:val="none"/>
      <w:lvlRestart w:val="0"/>
      <w:suff w:val="nothing"/>
      <w:lvlText w:val=""/>
      <w:lvlJc w:val="left"/>
      <w:rPr>
        <w:rFonts w:cs="Times New Roman"/>
      </w:rPr>
    </w:lvl>
    <w:lvl w:ilvl="7">
      <w:start w:val="1"/>
      <w:numFmt w:val="none"/>
      <w:lvlRestart w:val="0"/>
      <w:suff w:val="nothing"/>
      <w:lvlText w:val=""/>
      <w:lvlJc w:val="left"/>
      <w:rPr>
        <w:rFonts w:cs="Times New Roman"/>
      </w:rPr>
    </w:lvl>
    <w:lvl w:ilvl="8">
      <w:start w:val="1"/>
      <w:numFmt w:val="none"/>
      <w:lvlRestart w:val="0"/>
      <w:suff w:val="nothing"/>
      <w:lvlText w:val=""/>
      <w:lvlJc w:val="left"/>
      <w:rPr>
        <w:rFonts w:cs="Times New Roman"/>
      </w:rPr>
    </w:lvl>
  </w:abstractNum>
  <w:abstractNum w:abstractNumId="40" w15:restartNumberingAfterBreak="0">
    <w:nsid w:val="77530E57"/>
    <w:multiLevelType w:val="multilevel"/>
    <w:tmpl w:val="812AA2B6"/>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41" w15:restartNumberingAfterBreak="0">
    <w:nsid w:val="77AA043F"/>
    <w:multiLevelType w:val="multilevel"/>
    <w:tmpl w:val="D0D4FB40"/>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eClanekaBold"/>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7A86435F"/>
    <w:multiLevelType w:val="hybridMultilevel"/>
    <w:tmpl w:val="14322364"/>
    <w:lvl w:ilvl="0" w:tplc="399223CE">
      <w:start w:val="1"/>
      <w:numFmt w:val="decimal"/>
      <w:lvlText w:val="3.%1."/>
      <w:lvlJc w:val="left"/>
      <w:pPr>
        <w:ind w:left="1287" w:hanging="360"/>
      </w:pPr>
      <w:rPr>
        <w:rFonts w:hint="default"/>
      </w:rPr>
    </w:lvl>
    <w:lvl w:ilvl="1" w:tplc="04050019">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43" w15:restartNumberingAfterBreak="0">
    <w:nsid w:val="7AF96766"/>
    <w:multiLevelType w:val="multilevel"/>
    <w:tmpl w:val="70F86DEE"/>
    <w:lvl w:ilvl="0">
      <w:start w:val="1"/>
      <w:numFmt w:val="decimal"/>
      <w:lvlText w:val="%1."/>
      <w:lvlJc w:val="left"/>
      <w:pPr>
        <w:tabs>
          <w:tab w:val="num" w:pos="567"/>
        </w:tabs>
        <w:ind w:left="567" w:hanging="567"/>
      </w:pPr>
      <w:rPr>
        <w:rFonts w:ascii="Times New Roman" w:hAnsi="Times New Roman" w:hint="default"/>
        <w:b/>
        <w:sz w:val="22"/>
      </w:rPr>
    </w:lvl>
    <w:lvl w:ilvl="1">
      <w:start w:val="1"/>
      <w:numFmt w:val="decimal"/>
      <w:lvlText w:val="%1.%2"/>
      <w:lvlJc w:val="left"/>
      <w:pPr>
        <w:tabs>
          <w:tab w:val="num" w:pos="709"/>
        </w:tabs>
        <w:ind w:left="709" w:hanging="567"/>
      </w:pPr>
      <w:rPr>
        <w:rFonts w:ascii="Times New Roman" w:hAnsi="Times New Roman" w:hint="default"/>
        <w:b/>
        <w:i w:val="0"/>
        <w:color w:val="auto"/>
        <w:sz w:val="22"/>
      </w:rPr>
    </w:lvl>
    <w:lvl w:ilvl="2">
      <w:start w:val="1"/>
      <w:numFmt w:val="lowerLetter"/>
      <w:pStyle w:val="Styl3"/>
      <w:lvlText w:val="(%3)"/>
      <w:lvlJc w:val="left"/>
      <w:pPr>
        <w:tabs>
          <w:tab w:val="num" w:pos="1419"/>
        </w:tabs>
        <w:ind w:left="1419" w:hanging="567"/>
      </w:pPr>
      <w:rPr>
        <w:rFonts w:ascii="Times New Roman" w:hAnsi="Times New Roman" w:cs="Times New Roman" w:hint="default"/>
        <w:b w:val="0"/>
        <w:caps w:val="0"/>
        <w:color w:val="auto"/>
      </w:rPr>
    </w:lvl>
    <w:lvl w:ilvl="3">
      <w:start w:val="1"/>
      <w:numFmt w:val="lowerRoman"/>
      <w:lvlText w:val="(%4)"/>
      <w:lvlJc w:val="left"/>
      <w:pPr>
        <w:tabs>
          <w:tab w:val="num" w:pos="1701"/>
        </w:tabs>
        <w:ind w:left="1701" w:hanging="283"/>
      </w:pPr>
      <w:rPr>
        <w:rFonts w:ascii="Times New Roman" w:hAnsi="Times New Roman" w:cs="Times New Roman"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44" w15:restartNumberingAfterBreak="0">
    <w:nsid w:val="7C9E1A4A"/>
    <w:multiLevelType w:val="multilevel"/>
    <w:tmpl w:val="92C2813A"/>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45" w15:restartNumberingAfterBreak="0">
    <w:nsid w:val="7EE8533E"/>
    <w:multiLevelType w:val="hybridMultilevel"/>
    <w:tmpl w:val="94564418"/>
    <w:lvl w:ilvl="0" w:tplc="B5E0EC1E">
      <w:start w:val="1"/>
      <w:numFmt w:val="upperLetter"/>
      <w:lvlText w:val="(%1)"/>
      <w:lvlJc w:val="left"/>
      <w:pPr>
        <w:tabs>
          <w:tab w:val="num" w:pos="567"/>
        </w:tabs>
        <w:ind w:left="567" w:hanging="207"/>
      </w:pPr>
      <w:rPr>
        <w:rFonts w:hint="default"/>
        <w:sz w:val="22"/>
      </w:rPr>
    </w:lvl>
    <w:lvl w:ilvl="1" w:tplc="C49061F8">
      <w:numFmt w:val="bullet"/>
      <w:lvlText w:val="-"/>
      <w:lvlJc w:val="left"/>
      <w:pPr>
        <w:ind w:left="1272" w:hanging="192"/>
      </w:pPr>
      <w:rPr>
        <w:rFonts w:ascii="Times New Roman" w:eastAsia="Times New Roman" w:hAnsi="Times New Roman" w:cs="Times New Roman"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6" w15:restartNumberingAfterBreak="0">
    <w:nsid w:val="7F536875"/>
    <w:multiLevelType w:val="multilevel"/>
    <w:tmpl w:val="50EC0232"/>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num w:numId="1" w16cid:durableId="462699857">
    <w:abstractNumId w:val="8"/>
  </w:num>
  <w:num w:numId="2" w16cid:durableId="1075929274">
    <w:abstractNumId w:val="37"/>
  </w:num>
  <w:num w:numId="3" w16cid:durableId="1762753275">
    <w:abstractNumId w:val="45"/>
  </w:num>
  <w:num w:numId="4" w16cid:durableId="1263296743">
    <w:abstractNumId w:val="0"/>
  </w:num>
  <w:num w:numId="5" w16cid:durableId="1053038820">
    <w:abstractNumId w:val="39"/>
  </w:num>
  <w:num w:numId="6" w16cid:durableId="1823278368">
    <w:abstractNumId w:val="43"/>
  </w:num>
  <w:num w:numId="7" w16cid:durableId="1928492465">
    <w:abstractNumId w:val="23"/>
  </w:num>
  <w:num w:numId="8" w16cid:durableId="1704548936">
    <w:abstractNumId w:val="41"/>
  </w:num>
  <w:num w:numId="9" w16cid:durableId="1033725566">
    <w:abstractNumId w:val="13"/>
  </w:num>
  <w:num w:numId="10" w16cid:durableId="949554008">
    <w:abstractNumId w:val="22"/>
  </w:num>
  <w:num w:numId="11" w16cid:durableId="1530988317">
    <w:abstractNumId w:val="11"/>
  </w:num>
  <w:num w:numId="12" w16cid:durableId="1194609335">
    <w:abstractNumId w:val="33"/>
  </w:num>
  <w:num w:numId="13" w16cid:durableId="176505327">
    <w:abstractNumId w:val="19"/>
  </w:num>
  <w:num w:numId="14" w16cid:durableId="1854301950">
    <w:abstractNumId w:val="9"/>
  </w:num>
  <w:num w:numId="15" w16cid:durableId="71006911">
    <w:abstractNumId w:val="16"/>
  </w:num>
  <w:num w:numId="16" w16cid:durableId="2063170192">
    <w:abstractNumId w:val="42"/>
  </w:num>
  <w:num w:numId="17" w16cid:durableId="1881436724">
    <w:abstractNumId w:val="1"/>
  </w:num>
  <w:num w:numId="18" w16cid:durableId="52704914">
    <w:abstractNumId w:val="15"/>
  </w:num>
  <w:num w:numId="19" w16cid:durableId="1213346589">
    <w:abstractNumId w:val="4"/>
  </w:num>
  <w:num w:numId="20" w16cid:durableId="1787507472">
    <w:abstractNumId w:val="20"/>
  </w:num>
  <w:num w:numId="21" w16cid:durableId="1074161464">
    <w:abstractNumId w:val="5"/>
  </w:num>
  <w:num w:numId="22" w16cid:durableId="2062288733">
    <w:abstractNumId w:val="6"/>
  </w:num>
  <w:num w:numId="23" w16cid:durableId="766077622">
    <w:abstractNumId w:val="3"/>
  </w:num>
  <w:num w:numId="24" w16cid:durableId="260375071">
    <w:abstractNumId w:val="29"/>
  </w:num>
  <w:num w:numId="25" w16cid:durableId="1267695408">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211841159">
    <w:abstractNumId w:val="18"/>
  </w:num>
  <w:num w:numId="27" w16cid:durableId="578636949">
    <w:abstractNumId w:val="14"/>
  </w:num>
  <w:num w:numId="28" w16cid:durableId="654189018">
    <w:abstractNumId w:val="2"/>
  </w:num>
  <w:num w:numId="29" w16cid:durableId="1102799177">
    <w:abstractNumId w:val="44"/>
  </w:num>
  <w:num w:numId="30" w16cid:durableId="1764767176">
    <w:abstractNumId w:val="12"/>
  </w:num>
  <w:num w:numId="31" w16cid:durableId="578902936">
    <w:abstractNumId w:val="34"/>
  </w:num>
  <w:num w:numId="32" w16cid:durableId="519778093">
    <w:abstractNumId w:val="40"/>
  </w:num>
  <w:num w:numId="33" w16cid:durableId="1891460396">
    <w:abstractNumId w:val="26"/>
  </w:num>
  <w:num w:numId="34" w16cid:durableId="2127842966">
    <w:abstractNumId w:val="27"/>
  </w:num>
  <w:num w:numId="35" w16cid:durableId="2073888363">
    <w:abstractNumId w:val="28"/>
  </w:num>
  <w:num w:numId="36" w16cid:durableId="2099213190">
    <w:abstractNumId w:val="24"/>
  </w:num>
  <w:num w:numId="37" w16cid:durableId="2109618206">
    <w:abstractNumId w:val="10"/>
  </w:num>
  <w:num w:numId="38" w16cid:durableId="574248235">
    <w:abstractNumId w:val="30"/>
  </w:num>
  <w:num w:numId="39" w16cid:durableId="2010864892">
    <w:abstractNumId w:val="35"/>
  </w:num>
  <w:num w:numId="40" w16cid:durableId="729038025">
    <w:abstractNumId w:val="21"/>
  </w:num>
  <w:num w:numId="41" w16cid:durableId="1556087919">
    <w:abstractNumId w:val="46"/>
  </w:num>
  <w:num w:numId="42" w16cid:durableId="238179279">
    <w:abstractNumId w:val="31"/>
  </w:num>
  <w:num w:numId="43" w16cid:durableId="2116053705">
    <w:abstractNumId w:val="36"/>
  </w:num>
  <w:num w:numId="44" w16cid:durableId="1433814932">
    <w:abstractNumId w:val="38"/>
  </w:num>
  <w:num w:numId="45" w16cid:durableId="830566339">
    <w:abstractNumId w:val="25"/>
  </w:num>
  <w:num w:numId="46" w16cid:durableId="95448436">
    <w:abstractNumId w:val="17"/>
  </w:num>
  <w:num w:numId="47" w16cid:durableId="82801347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4219455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1661501305">
    <w:abstractNumId w:val="19"/>
  </w:num>
  <w:num w:numId="50" w16cid:durableId="1217161950">
    <w:abstractNumId w:val="7"/>
  </w:num>
  <w:num w:numId="51" w16cid:durableId="636379088">
    <w:abstractNumId w:val="32"/>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1F53"/>
    <w:rsid w:val="000035FD"/>
    <w:rsid w:val="00016A5A"/>
    <w:rsid w:val="0001744A"/>
    <w:rsid w:val="0002543D"/>
    <w:rsid w:val="000256AE"/>
    <w:rsid w:val="00031A71"/>
    <w:rsid w:val="000751DA"/>
    <w:rsid w:val="00083D62"/>
    <w:rsid w:val="00085D77"/>
    <w:rsid w:val="000975AA"/>
    <w:rsid w:val="000A3617"/>
    <w:rsid w:val="000A5ABF"/>
    <w:rsid w:val="000C215D"/>
    <w:rsid w:val="000D6930"/>
    <w:rsid w:val="000D7E69"/>
    <w:rsid w:val="000E0626"/>
    <w:rsid w:val="000E1155"/>
    <w:rsid w:val="000E64CB"/>
    <w:rsid w:val="000E68B8"/>
    <w:rsid w:val="000E72D3"/>
    <w:rsid w:val="000F0815"/>
    <w:rsid w:val="000F08B7"/>
    <w:rsid w:val="000F4CA9"/>
    <w:rsid w:val="0010467D"/>
    <w:rsid w:val="001071EE"/>
    <w:rsid w:val="00113B3A"/>
    <w:rsid w:val="0011480D"/>
    <w:rsid w:val="00120C02"/>
    <w:rsid w:val="00135B97"/>
    <w:rsid w:val="001421C5"/>
    <w:rsid w:val="00155235"/>
    <w:rsid w:val="00160674"/>
    <w:rsid w:val="00161B8F"/>
    <w:rsid w:val="00167C78"/>
    <w:rsid w:val="00181F5E"/>
    <w:rsid w:val="00182A0B"/>
    <w:rsid w:val="00187D45"/>
    <w:rsid w:val="00192DB8"/>
    <w:rsid w:val="00192EF0"/>
    <w:rsid w:val="001C49F0"/>
    <w:rsid w:val="001D1490"/>
    <w:rsid w:val="001D181E"/>
    <w:rsid w:val="001D4530"/>
    <w:rsid w:val="001E0EDF"/>
    <w:rsid w:val="001E62AC"/>
    <w:rsid w:val="001F3171"/>
    <w:rsid w:val="001F4A8A"/>
    <w:rsid w:val="001F5241"/>
    <w:rsid w:val="00200B06"/>
    <w:rsid w:val="00220604"/>
    <w:rsid w:val="00221B31"/>
    <w:rsid w:val="0023164F"/>
    <w:rsid w:val="00244741"/>
    <w:rsid w:val="00245613"/>
    <w:rsid w:val="00250174"/>
    <w:rsid w:val="00250E93"/>
    <w:rsid w:val="00260555"/>
    <w:rsid w:val="00264C15"/>
    <w:rsid w:val="00277734"/>
    <w:rsid w:val="002830AA"/>
    <w:rsid w:val="00284B97"/>
    <w:rsid w:val="00290C24"/>
    <w:rsid w:val="0029714A"/>
    <w:rsid w:val="0029733B"/>
    <w:rsid w:val="002A64E8"/>
    <w:rsid w:val="002B0F7B"/>
    <w:rsid w:val="002B6E43"/>
    <w:rsid w:val="002E1E5C"/>
    <w:rsid w:val="002E3B1A"/>
    <w:rsid w:val="002E4C2F"/>
    <w:rsid w:val="002F24AA"/>
    <w:rsid w:val="002F2FF2"/>
    <w:rsid w:val="00301BBB"/>
    <w:rsid w:val="0031622E"/>
    <w:rsid w:val="00316EA5"/>
    <w:rsid w:val="003275E5"/>
    <w:rsid w:val="00327B3D"/>
    <w:rsid w:val="003305AF"/>
    <w:rsid w:val="00333136"/>
    <w:rsid w:val="00343BD8"/>
    <w:rsid w:val="00353E09"/>
    <w:rsid w:val="00356630"/>
    <w:rsid w:val="003713B0"/>
    <w:rsid w:val="0037614D"/>
    <w:rsid w:val="00376F58"/>
    <w:rsid w:val="0037719C"/>
    <w:rsid w:val="0039356D"/>
    <w:rsid w:val="003A5E53"/>
    <w:rsid w:val="003A66A9"/>
    <w:rsid w:val="003A729C"/>
    <w:rsid w:val="003C161F"/>
    <w:rsid w:val="003E0425"/>
    <w:rsid w:val="003E5774"/>
    <w:rsid w:val="003F4AFF"/>
    <w:rsid w:val="003F66CE"/>
    <w:rsid w:val="00415CB6"/>
    <w:rsid w:val="004164C7"/>
    <w:rsid w:val="004202FD"/>
    <w:rsid w:val="0042452D"/>
    <w:rsid w:val="00432BCC"/>
    <w:rsid w:val="0044695F"/>
    <w:rsid w:val="00447FC9"/>
    <w:rsid w:val="00454A49"/>
    <w:rsid w:val="004555F3"/>
    <w:rsid w:val="00461C3B"/>
    <w:rsid w:val="004674C6"/>
    <w:rsid w:val="00475497"/>
    <w:rsid w:val="00480E87"/>
    <w:rsid w:val="00490602"/>
    <w:rsid w:val="00493DFA"/>
    <w:rsid w:val="004A1F84"/>
    <w:rsid w:val="004B2A14"/>
    <w:rsid w:val="004B5566"/>
    <w:rsid w:val="004C08AD"/>
    <w:rsid w:val="004C4B58"/>
    <w:rsid w:val="004E11AD"/>
    <w:rsid w:val="004E2244"/>
    <w:rsid w:val="004E7EA9"/>
    <w:rsid w:val="004F11AC"/>
    <w:rsid w:val="004F62AE"/>
    <w:rsid w:val="005007DC"/>
    <w:rsid w:val="00501AC5"/>
    <w:rsid w:val="00505C4A"/>
    <w:rsid w:val="00506662"/>
    <w:rsid w:val="005126C0"/>
    <w:rsid w:val="00513B69"/>
    <w:rsid w:val="005200AA"/>
    <w:rsid w:val="00530A69"/>
    <w:rsid w:val="0053585C"/>
    <w:rsid w:val="005365B8"/>
    <w:rsid w:val="00537977"/>
    <w:rsid w:val="005549E1"/>
    <w:rsid w:val="0055706F"/>
    <w:rsid w:val="00563501"/>
    <w:rsid w:val="005650A2"/>
    <w:rsid w:val="00576E89"/>
    <w:rsid w:val="00593BB9"/>
    <w:rsid w:val="005A40B0"/>
    <w:rsid w:val="005C1915"/>
    <w:rsid w:val="005D1BC6"/>
    <w:rsid w:val="005D3041"/>
    <w:rsid w:val="005D4114"/>
    <w:rsid w:val="005D6759"/>
    <w:rsid w:val="005D749F"/>
    <w:rsid w:val="005E07A6"/>
    <w:rsid w:val="005E1AF7"/>
    <w:rsid w:val="005E4D66"/>
    <w:rsid w:val="005F25B8"/>
    <w:rsid w:val="005F6B6B"/>
    <w:rsid w:val="00601AA2"/>
    <w:rsid w:val="00611DDF"/>
    <w:rsid w:val="006208EF"/>
    <w:rsid w:val="006214E8"/>
    <w:rsid w:val="00637455"/>
    <w:rsid w:val="00645A67"/>
    <w:rsid w:val="006612B2"/>
    <w:rsid w:val="00663E62"/>
    <w:rsid w:val="006838F9"/>
    <w:rsid w:val="00684C65"/>
    <w:rsid w:val="0068681C"/>
    <w:rsid w:val="006A3826"/>
    <w:rsid w:val="006B1143"/>
    <w:rsid w:val="006C66CC"/>
    <w:rsid w:val="006D2A45"/>
    <w:rsid w:val="006E1300"/>
    <w:rsid w:val="006E7011"/>
    <w:rsid w:val="006F3E19"/>
    <w:rsid w:val="006F57E8"/>
    <w:rsid w:val="00703C00"/>
    <w:rsid w:val="0070454C"/>
    <w:rsid w:val="00707ADD"/>
    <w:rsid w:val="00713A01"/>
    <w:rsid w:val="007159B0"/>
    <w:rsid w:val="007215F3"/>
    <w:rsid w:val="00722EAB"/>
    <w:rsid w:val="00723B6F"/>
    <w:rsid w:val="00727488"/>
    <w:rsid w:val="007414A5"/>
    <w:rsid w:val="00741E21"/>
    <w:rsid w:val="00741E97"/>
    <w:rsid w:val="00761AE4"/>
    <w:rsid w:val="00770DB8"/>
    <w:rsid w:val="007778D9"/>
    <w:rsid w:val="00780E3D"/>
    <w:rsid w:val="00783106"/>
    <w:rsid w:val="0078722A"/>
    <w:rsid w:val="00787C92"/>
    <w:rsid w:val="00797724"/>
    <w:rsid w:val="007A61C0"/>
    <w:rsid w:val="007B3753"/>
    <w:rsid w:val="007C249D"/>
    <w:rsid w:val="007C51E5"/>
    <w:rsid w:val="007D035E"/>
    <w:rsid w:val="007D4701"/>
    <w:rsid w:val="007E1D42"/>
    <w:rsid w:val="007F09E5"/>
    <w:rsid w:val="007F3A2B"/>
    <w:rsid w:val="00800F2B"/>
    <w:rsid w:val="0080355B"/>
    <w:rsid w:val="00811A5F"/>
    <w:rsid w:val="0081331A"/>
    <w:rsid w:val="00836F19"/>
    <w:rsid w:val="0085011B"/>
    <w:rsid w:val="008506F5"/>
    <w:rsid w:val="00854666"/>
    <w:rsid w:val="00863BE1"/>
    <w:rsid w:val="00867BE1"/>
    <w:rsid w:val="00875D6E"/>
    <w:rsid w:val="008813C0"/>
    <w:rsid w:val="00882817"/>
    <w:rsid w:val="00893447"/>
    <w:rsid w:val="008942AC"/>
    <w:rsid w:val="008A0C0B"/>
    <w:rsid w:val="008C48A3"/>
    <w:rsid w:val="008D0AC3"/>
    <w:rsid w:val="008E54CA"/>
    <w:rsid w:val="008E5DC4"/>
    <w:rsid w:val="008F3765"/>
    <w:rsid w:val="00901AB5"/>
    <w:rsid w:val="00910382"/>
    <w:rsid w:val="00931A28"/>
    <w:rsid w:val="00936DA3"/>
    <w:rsid w:val="009443A7"/>
    <w:rsid w:val="00952423"/>
    <w:rsid w:val="00952AAE"/>
    <w:rsid w:val="00961594"/>
    <w:rsid w:val="009633E7"/>
    <w:rsid w:val="009A0EA8"/>
    <w:rsid w:val="009B0F45"/>
    <w:rsid w:val="009B3231"/>
    <w:rsid w:val="009D1FB0"/>
    <w:rsid w:val="009D39B4"/>
    <w:rsid w:val="009E5C4F"/>
    <w:rsid w:val="009F5C7F"/>
    <w:rsid w:val="00A03219"/>
    <w:rsid w:val="00A13B4A"/>
    <w:rsid w:val="00A17191"/>
    <w:rsid w:val="00A20077"/>
    <w:rsid w:val="00A20FE6"/>
    <w:rsid w:val="00A2205E"/>
    <w:rsid w:val="00A26A4F"/>
    <w:rsid w:val="00A27F5A"/>
    <w:rsid w:val="00A42C25"/>
    <w:rsid w:val="00A472F9"/>
    <w:rsid w:val="00A628DB"/>
    <w:rsid w:val="00A6465C"/>
    <w:rsid w:val="00A7113F"/>
    <w:rsid w:val="00A82875"/>
    <w:rsid w:val="00A92438"/>
    <w:rsid w:val="00A97786"/>
    <w:rsid w:val="00AA0392"/>
    <w:rsid w:val="00AA2B57"/>
    <w:rsid w:val="00AB0F7B"/>
    <w:rsid w:val="00AC2D7C"/>
    <w:rsid w:val="00AC7228"/>
    <w:rsid w:val="00AD264D"/>
    <w:rsid w:val="00AE6B79"/>
    <w:rsid w:val="00AF1E05"/>
    <w:rsid w:val="00B02B93"/>
    <w:rsid w:val="00B058F1"/>
    <w:rsid w:val="00B164C4"/>
    <w:rsid w:val="00B17547"/>
    <w:rsid w:val="00B22638"/>
    <w:rsid w:val="00B23CDD"/>
    <w:rsid w:val="00B23FBA"/>
    <w:rsid w:val="00B32C7E"/>
    <w:rsid w:val="00B342A8"/>
    <w:rsid w:val="00B612CA"/>
    <w:rsid w:val="00B64A67"/>
    <w:rsid w:val="00B72EBD"/>
    <w:rsid w:val="00B7415E"/>
    <w:rsid w:val="00B76574"/>
    <w:rsid w:val="00B82965"/>
    <w:rsid w:val="00B87792"/>
    <w:rsid w:val="00B92879"/>
    <w:rsid w:val="00B97E68"/>
    <w:rsid w:val="00BA3D8E"/>
    <w:rsid w:val="00BA5AAE"/>
    <w:rsid w:val="00BB1E4D"/>
    <w:rsid w:val="00BB58BF"/>
    <w:rsid w:val="00BC19C7"/>
    <w:rsid w:val="00BC202E"/>
    <w:rsid w:val="00BD5490"/>
    <w:rsid w:val="00BD5BA1"/>
    <w:rsid w:val="00BD7CD8"/>
    <w:rsid w:val="00BE07C0"/>
    <w:rsid w:val="00BE7014"/>
    <w:rsid w:val="00C15749"/>
    <w:rsid w:val="00C16271"/>
    <w:rsid w:val="00C2039A"/>
    <w:rsid w:val="00C20FD6"/>
    <w:rsid w:val="00C32DD3"/>
    <w:rsid w:val="00C40834"/>
    <w:rsid w:val="00C42089"/>
    <w:rsid w:val="00C50768"/>
    <w:rsid w:val="00C6277F"/>
    <w:rsid w:val="00C65690"/>
    <w:rsid w:val="00C76681"/>
    <w:rsid w:val="00C766BC"/>
    <w:rsid w:val="00CD0B60"/>
    <w:rsid w:val="00CE190B"/>
    <w:rsid w:val="00CE1E35"/>
    <w:rsid w:val="00CE4952"/>
    <w:rsid w:val="00CF459D"/>
    <w:rsid w:val="00D21E05"/>
    <w:rsid w:val="00D239F4"/>
    <w:rsid w:val="00D329E9"/>
    <w:rsid w:val="00D44C2C"/>
    <w:rsid w:val="00D52A30"/>
    <w:rsid w:val="00D56C8D"/>
    <w:rsid w:val="00D6240A"/>
    <w:rsid w:val="00D63057"/>
    <w:rsid w:val="00D64C96"/>
    <w:rsid w:val="00D703C2"/>
    <w:rsid w:val="00D832F7"/>
    <w:rsid w:val="00D95017"/>
    <w:rsid w:val="00DA22B9"/>
    <w:rsid w:val="00DB674B"/>
    <w:rsid w:val="00DD16A6"/>
    <w:rsid w:val="00DD1FD7"/>
    <w:rsid w:val="00DD6DCF"/>
    <w:rsid w:val="00DD6EAB"/>
    <w:rsid w:val="00DE47F0"/>
    <w:rsid w:val="00DE620E"/>
    <w:rsid w:val="00DF115B"/>
    <w:rsid w:val="00E0461D"/>
    <w:rsid w:val="00E1361C"/>
    <w:rsid w:val="00E14A16"/>
    <w:rsid w:val="00E1523F"/>
    <w:rsid w:val="00E37FEC"/>
    <w:rsid w:val="00E4405D"/>
    <w:rsid w:val="00E44736"/>
    <w:rsid w:val="00E4631F"/>
    <w:rsid w:val="00E50D9D"/>
    <w:rsid w:val="00E60F6C"/>
    <w:rsid w:val="00E700D6"/>
    <w:rsid w:val="00E725EC"/>
    <w:rsid w:val="00E73EB6"/>
    <w:rsid w:val="00E76EA5"/>
    <w:rsid w:val="00E84BF0"/>
    <w:rsid w:val="00EA16CB"/>
    <w:rsid w:val="00EA2355"/>
    <w:rsid w:val="00EA6215"/>
    <w:rsid w:val="00EB2FC6"/>
    <w:rsid w:val="00EB7D53"/>
    <w:rsid w:val="00EC7216"/>
    <w:rsid w:val="00ED3873"/>
    <w:rsid w:val="00EE36CA"/>
    <w:rsid w:val="00EF1F53"/>
    <w:rsid w:val="00F06265"/>
    <w:rsid w:val="00F062E5"/>
    <w:rsid w:val="00F0792A"/>
    <w:rsid w:val="00F16103"/>
    <w:rsid w:val="00F213DE"/>
    <w:rsid w:val="00F34B52"/>
    <w:rsid w:val="00F42C31"/>
    <w:rsid w:val="00F52AD6"/>
    <w:rsid w:val="00F60F5D"/>
    <w:rsid w:val="00F636FB"/>
    <w:rsid w:val="00F669DB"/>
    <w:rsid w:val="00F77981"/>
    <w:rsid w:val="00F82B00"/>
    <w:rsid w:val="00F838AE"/>
    <w:rsid w:val="00F849AA"/>
    <w:rsid w:val="00F85964"/>
    <w:rsid w:val="00F95A52"/>
    <w:rsid w:val="00FA0FB6"/>
    <w:rsid w:val="00FA12A2"/>
    <w:rsid w:val="00FA7A4A"/>
    <w:rsid w:val="00FD004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D52530"/>
  <w15:chartTrackingRefBased/>
  <w15:docId w15:val="{8EC26F20-256E-451E-A244-F17D4BC816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iPriority="0" w:unhideWhenUsed="1"/>
    <w:lsdException w:name="toc 4" w:semiHidden="1" w:uiPriority="0"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EF1F53"/>
    <w:pPr>
      <w:spacing w:after="200" w:line="276" w:lineRule="auto"/>
    </w:pPr>
    <w:rPr>
      <w:rFonts w:ascii="Calibri" w:eastAsia="Calibri" w:hAnsi="Calibri" w:cs="Times New Roman"/>
    </w:rPr>
  </w:style>
  <w:style w:type="paragraph" w:styleId="Nadpis1">
    <w:name w:val="heading 1"/>
    <w:aliases w:val="_Nadpis 1,Hoofdstukkop,Section Heading,H1,h1,Základní kapitola,Článek,ASAPHeading 1,Kapitola,section,1,Nadpis 1T,V_Head1,Záhlaví 1,Char Char,Char Char Char Char Char,Char Char Char Char Char Char Char Char,Char Char Char Char Char Char,RI,Clau"/>
    <w:basedOn w:val="Normln"/>
    <w:next w:val="Clanek11"/>
    <w:link w:val="Nadpis1Char"/>
    <w:qFormat/>
    <w:rsid w:val="00EF1F53"/>
    <w:pPr>
      <w:keepNext/>
      <w:numPr>
        <w:numId w:val="46"/>
      </w:numPr>
      <w:spacing w:before="240" w:after="0" w:line="240" w:lineRule="auto"/>
      <w:jc w:val="both"/>
      <w:outlineLvl w:val="0"/>
    </w:pPr>
    <w:rPr>
      <w:rFonts w:ascii="Times New Roman" w:eastAsia="Times New Roman" w:hAnsi="Times New Roman" w:cs="Arial"/>
      <w:b/>
      <w:bCs/>
      <w:caps/>
      <w:kern w:val="32"/>
      <w:szCs w:val="32"/>
    </w:rPr>
  </w:style>
  <w:style w:type="paragraph" w:styleId="Nadpis2">
    <w:name w:val="heading 2"/>
    <w:basedOn w:val="Normln"/>
    <w:next w:val="Normln"/>
    <w:link w:val="Nadpis2Char"/>
    <w:uiPriority w:val="9"/>
    <w:unhideWhenUsed/>
    <w:qFormat/>
    <w:rsid w:val="00EF1F53"/>
    <w:pPr>
      <w:keepNext/>
      <w:keepLines/>
      <w:spacing w:before="40" w:after="0" w:line="240" w:lineRule="auto"/>
      <w:jc w:val="both"/>
      <w:outlineLvl w:val="1"/>
    </w:pPr>
    <w:rPr>
      <w:rFonts w:ascii="Calibri Light" w:eastAsia="Times New Roman" w:hAnsi="Calibri Light"/>
      <w:color w:val="2E74B5"/>
      <w:sz w:val="26"/>
      <w:szCs w:val="26"/>
    </w:rPr>
  </w:style>
  <w:style w:type="paragraph" w:styleId="Nadpis3">
    <w:name w:val="heading 3"/>
    <w:basedOn w:val="Normln"/>
    <w:next w:val="Normln"/>
    <w:link w:val="Nadpis3Char"/>
    <w:rsid w:val="00EF1F53"/>
    <w:pPr>
      <w:keepNext/>
      <w:tabs>
        <w:tab w:val="num" w:pos="851"/>
      </w:tabs>
      <w:spacing w:before="240" w:after="60" w:line="240" w:lineRule="auto"/>
      <w:ind w:left="851" w:hanging="142"/>
      <w:jc w:val="both"/>
      <w:outlineLvl w:val="2"/>
    </w:pPr>
    <w:rPr>
      <w:rFonts w:ascii="Arial" w:eastAsia="Times New Roman" w:hAnsi="Arial" w:cs="Arial"/>
      <w:b/>
      <w:bCs/>
      <w:sz w:val="26"/>
      <w:szCs w:val="26"/>
    </w:rPr>
  </w:style>
  <w:style w:type="paragraph" w:styleId="Nadpis4">
    <w:name w:val="heading 4"/>
    <w:aliases w:val="ASAPHeading 4,Sub Sub Paragraph,Podkapitola3,Podkapitola31,Odstavec 1,Odstavec 11,Odstavec 12,Odstavec 13,Odstavec 14,Odstavec 111,Odstavec 121,Odstavec 131,Odstavec 15,Odstavec 141,Odstavec 16,Odstavec 112,Odstavec 122,Odstavec 132,V_Head4,M"/>
    <w:basedOn w:val="Normln"/>
    <w:next w:val="Normln"/>
    <w:link w:val="Nadpis4Char"/>
    <w:rsid w:val="00EF1F53"/>
    <w:pPr>
      <w:keepNext/>
      <w:spacing w:before="240" w:after="60" w:line="240" w:lineRule="auto"/>
      <w:jc w:val="both"/>
      <w:outlineLvl w:val="3"/>
    </w:pPr>
    <w:rPr>
      <w:rFonts w:ascii="Times New Roman" w:eastAsia="Times New Roman" w:hAnsi="Times New Roman"/>
      <w:b/>
      <w:bCs/>
      <w:sz w:val="28"/>
      <w:szCs w:val="28"/>
    </w:rPr>
  </w:style>
  <w:style w:type="paragraph" w:styleId="Nadpis5">
    <w:name w:val="heading 5"/>
    <w:basedOn w:val="Normln"/>
    <w:next w:val="Normln"/>
    <w:link w:val="Nadpis5Char"/>
    <w:rsid w:val="00EF1F53"/>
    <w:pPr>
      <w:spacing w:before="240" w:after="60" w:line="240" w:lineRule="auto"/>
      <w:jc w:val="both"/>
      <w:outlineLvl w:val="4"/>
    </w:pPr>
    <w:rPr>
      <w:rFonts w:ascii="Times New Roman" w:eastAsia="Times New Roman" w:hAnsi="Times New Roman"/>
      <w:b/>
      <w:bCs/>
      <w:i/>
      <w:iCs/>
      <w:sz w:val="26"/>
      <w:szCs w:val="26"/>
    </w:rPr>
  </w:style>
  <w:style w:type="paragraph" w:styleId="Nadpis6">
    <w:name w:val="heading 6"/>
    <w:basedOn w:val="Normln"/>
    <w:next w:val="Normln"/>
    <w:link w:val="Nadpis6Char"/>
    <w:rsid w:val="00EF1F53"/>
    <w:pPr>
      <w:spacing w:before="240" w:after="60" w:line="240" w:lineRule="auto"/>
      <w:jc w:val="both"/>
      <w:outlineLvl w:val="5"/>
    </w:pPr>
    <w:rPr>
      <w:rFonts w:ascii="Times New Roman" w:eastAsia="Times New Roman" w:hAnsi="Times New Roman"/>
      <w:b/>
      <w:bCs/>
    </w:rPr>
  </w:style>
  <w:style w:type="paragraph" w:styleId="Nadpis7">
    <w:name w:val="heading 7"/>
    <w:basedOn w:val="Normln"/>
    <w:next w:val="Normln"/>
    <w:link w:val="Nadpis7Char"/>
    <w:rsid w:val="00EF1F53"/>
    <w:pPr>
      <w:spacing w:before="240" w:after="60" w:line="240" w:lineRule="auto"/>
      <w:jc w:val="both"/>
      <w:outlineLvl w:val="6"/>
    </w:pPr>
    <w:rPr>
      <w:rFonts w:ascii="Times New Roman" w:eastAsia="Times New Roman" w:hAnsi="Times New Roman"/>
      <w:szCs w:val="24"/>
    </w:rPr>
  </w:style>
  <w:style w:type="paragraph" w:styleId="Nadpis8">
    <w:name w:val="heading 8"/>
    <w:basedOn w:val="Normln"/>
    <w:next w:val="Normln"/>
    <w:link w:val="Nadpis8Char"/>
    <w:rsid w:val="00EF1F53"/>
    <w:pPr>
      <w:spacing w:before="240" w:after="60" w:line="240" w:lineRule="auto"/>
      <w:jc w:val="both"/>
      <w:outlineLvl w:val="7"/>
    </w:pPr>
    <w:rPr>
      <w:rFonts w:ascii="Times New Roman" w:eastAsia="Times New Roman" w:hAnsi="Times New Roman"/>
      <w:i/>
      <w:iCs/>
      <w:szCs w:val="24"/>
    </w:rPr>
  </w:style>
  <w:style w:type="paragraph" w:styleId="Nadpis9">
    <w:name w:val="heading 9"/>
    <w:basedOn w:val="Normln"/>
    <w:next w:val="Normln"/>
    <w:link w:val="Nadpis9Char"/>
    <w:rsid w:val="00EF1F53"/>
    <w:pPr>
      <w:spacing w:before="240" w:after="60" w:line="240" w:lineRule="auto"/>
      <w:jc w:val="both"/>
      <w:outlineLvl w:val="8"/>
    </w:pPr>
    <w:rPr>
      <w:rFonts w:ascii="Arial" w:eastAsia="Times New Roman" w:hAnsi="Arial" w:cs="Arial"/>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_Nadpis 1 Char,Hoofdstukkop Char,Section Heading Char,H1 Char,h1 Char,Základní kapitola Char,Článek Char,ASAPHeading 1 Char,Kapitola Char,section Char,1 Char,Nadpis 1T Char,V_Head1 Char,Záhlaví 1 Char,Char Char Char,RI Char,Clau Char"/>
    <w:basedOn w:val="Standardnpsmoodstavce"/>
    <w:link w:val="Nadpis1"/>
    <w:rsid w:val="00EF1F53"/>
    <w:rPr>
      <w:rFonts w:ascii="Times New Roman" w:eastAsia="Times New Roman" w:hAnsi="Times New Roman" w:cs="Arial"/>
      <w:b/>
      <w:bCs/>
      <w:caps/>
      <w:kern w:val="32"/>
      <w:szCs w:val="32"/>
    </w:rPr>
  </w:style>
  <w:style w:type="character" w:customStyle="1" w:styleId="Nadpis2Char">
    <w:name w:val="Nadpis 2 Char"/>
    <w:basedOn w:val="Standardnpsmoodstavce"/>
    <w:link w:val="Nadpis2"/>
    <w:uiPriority w:val="9"/>
    <w:rsid w:val="00EF1F53"/>
    <w:rPr>
      <w:rFonts w:ascii="Calibri Light" w:eastAsia="Times New Roman" w:hAnsi="Calibri Light" w:cs="Times New Roman"/>
      <w:color w:val="2E74B5"/>
      <w:sz w:val="26"/>
      <w:szCs w:val="26"/>
    </w:rPr>
  </w:style>
  <w:style w:type="character" w:customStyle="1" w:styleId="Nadpis3Char">
    <w:name w:val="Nadpis 3 Char"/>
    <w:basedOn w:val="Standardnpsmoodstavce"/>
    <w:link w:val="Nadpis3"/>
    <w:rsid w:val="00EF1F53"/>
    <w:rPr>
      <w:rFonts w:ascii="Arial" w:eastAsia="Times New Roman" w:hAnsi="Arial" w:cs="Arial"/>
      <w:b/>
      <w:bCs/>
      <w:sz w:val="26"/>
      <w:szCs w:val="26"/>
    </w:rPr>
  </w:style>
  <w:style w:type="character" w:customStyle="1" w:styleId="Nadpis4Char">
    <w:name w:val="Nadpis 4 Char"/>
    <w:aliases w:val="ASAPHeading 4 Char,Sub Sub Paragraph Char,Podkapitola3 Char,Podkapitola31 Char,Odstavec 1 Char,Odstavec 11 Char,Odstavec 12 Char,Odstavec 13 Char,Odstavec 14 Char,Odstavec 111 Char,Odstavec 121 Char,Odstavec 131 Char,Odstavec 15 Char"/>
    <w:basedOn w:val="Standardnpsmoodstavce"/>
    <w:link w:val="Nadpis4"/>
    <w:rsid w:val="00EF1F53"/>
    <w:rPr>
      <w:rFonts w:ascii="Times New Roman" w:eastAsia="Times New Roman" w:hAnsi="Times New Roman" w:cs="Times New Roman"/>
      <w:b/>
      <w:bCs/>
      <w:sz w:val="28"/>
      <w:szCs w:val="28"/>
    </w:rPr>
  </w:style>
  <w:style w:type="character" w:customStyle="1" w:styleId="Nadpis5Char">
    <w:name w:val="Nadpis 5 Char"/>
    <w:basedOn w:val="Standardnpsmoodstavce"/>
    <w:link w:val="Nadpis5"/>
    <w:rsid w:val="00EF1F53"/>
    <w:rPr>
      <w:rFonts w:ascii="Times New Roman" w:eastAsia="Times New Roman" w:hAnsi="Times New Roman" w:cs="Times New Roman"/>
      <w:b/>
      <w:bCs/>
      <w:i/>
      <w:iCs/>
      <w:sz w:val="26"/>
      <w:szCs w:val="26"/>
    </w:rPr>
  </w:style>
  <w:style w:type="character" w:customStyle="1" w:styleId="Nadpis6Char">
    <w:name w:val="Nadpis 6 Char"/>
    <w:basedOn w:val="Standardnpsmoodstavce"/>
    <w:link w:val="Nadpis6"/>
    <w:rsid w:val="00EF1F53"/>
    <w:rPr>
      <w:rFonts w:ascii="Times New Roman" w:eastAsia="Times New Roman" w:hAnsi="Times New Roman" w:cs="Times New Roman"/>
      <w:b/>
      <w:bCs/>
    </w:rPr>
  </w:style>
  <w:style w:type="character" w:customStyle="1" w:styleId="Nadpis7Char">
    <w:name w:val="Nadpis 7 Char"/>
    <w:basedOn w:val="Standardnpsmoodstavce"/>
    <w:link w:val="Nadpis7"/>
    <w:rsid w:val="00EF1F53"/>
    <w:rPr>
      <w:rFonts w:ascii="Times New Roman" w:eastAsia="Times New Roman" w:hAnsi="Times New Roman" w:cs="Times New Roman"/>
      <w:szCs w:val="24"/>
    </w:rPr>
  </w:style>
  <w:style w:type="character" w:customStyle="1" w:styleId="Nadpis8Char">
    <w:name w:val="Nadpis 8 Char"/>
    <w:basedOn w:val="Standardnpsmoodstavce"/>
    <w:link w:val="Nadpis8"/>
    <w:rsid w:val="00EF1F53"/>
    <w:rPr>
      <w:rFonts w:ascii="Times New Roman" w:eastAsia="Times New Roman" w:hAnsi="Times New Roman" w:cs="Times New Roman"/>
      <w:i/>
      <w:iCs/>
      <w:szCs w:val="24"/>
    </w:rPr>
  </w:style>
  <w:style w:type="character" w:customStyle="1" w:styleId="Nadpis9Char">
    <w:name w:val="Nadpis 9 Char"/>
    <w:basedOn w:val="Standardnpsmoodstavce"/>
    <w:link w:val="Nadpis9"/>
    <w:rsid w:val="00EF1F53"/>
    <w:rPr>
      <w:rFonts w:ascii="Arial" w:eastAsia="Times New Roman" w:hAnsi="Arial" w:cs="Arial"/>
    </w:rPr>
  </w:style>
  <w:style w:type="paragraph" w:customStyle="1" w:styleId="Clanek11">
    <w:name w:val="Clanek 1.1"/>
    <w:basedOn w:val="Nadpis2"/>
    <w:link w:val="Clanek11Char"/>
    <w:autoRedefine/>
    <w:qFormat/>
    <w:rsid w:val="00E0461D"/>
    <w:pPr>
      <w:keepNext w:val="0"/>
      <w:keepLines w:val="0"/>
      <w:numPr>
        <w:ilvl w:val="1"/>
        <w:numId w:val="46"/>
      </w:numPr>
      <w:spacing w:before="120" w:after="120"/>
    </w:pPr>
    <w:rPr>
      <w:rFonts w:ascii="Times New Roman" w:hAnsi="Times New Roman" w:cs="Arial"/>
      <w:bCs/>
      <w:iCs/>
      <w:color w:val="auto"/>
      <w:sz w:val="22"/>
      <w:szCs w:val="28"/>
    </w:rPr>
  </w:style>
  <w:style w:type="character" w:customStyle="1" w:styleId="Clanek11Char">
    <w:name w:val="Clanek 1.1 Char"/>
    <w:link w:val="Clanek11"/>
    <w:locked/>
    <w:rsid w:val="00E0461D"/>
    <w:rPr>
      <w:rFonts w:ascii="Times New Roman" w:eastAsia="Times New Roman" w:hAnsi="Times New Roman" w:cs="Arial"/>
      <w:bCs/>
      <w:iCs/>
      <w:szCs w:val="28"/>
    </w:rPr>
  </w:style>
  <w:style w:type="paragraph" w:customStyle="1" w:styleId="Claneka">
    <w:name w:val="Clanek (a)"/>
    <w:basedOn w:val="Normln"/>
    <w:link w:val="ClanekaChar"/>
    <w:qFormat/>
    <w:rsid w:val="00EF1F53"/>
    <w:pPr>
      <w:keepLines/>
      <w:widowControl w:val="0"/>
      <w:numPr>
        <w:ilvl w:val="2"/>
        <w:numId w:val="46"/>
      </w:numPr>
      <w:spacing w:before="120" w:after="120" w:line="240" w:lineRule="auto"/>
      <w:jc w:val="both"/>
    </w:pPr>
    <w:rPr>
      <w:rFonts w:ascii="Times New Roman" w:eastAsia="Times New Roman" w:hAnsi="Times New Roman"/>
      <w:szCs w:val="24"/>
    </w:rPr>
  </w:style>
  <w:style w:type="character" w:customStyle="1" w:styleId="ClanekaChar">
    <w:name w:val="Clanek (a) Char"/>
    <w:link w:val="Claneka"/>
    <w:rsid w:val="00EF1F53"/>
    <w:rPr>
      <w:rFonts w:ascii="Times New Roman" w:eastAsia="Times New Roman" w:hAnsi="Times New Roman" w:cs="Times New Roman"/>
      <w:szCs w:val="24"/>
    </w:rPr>
  </w:style>
  <w:style w:type="paragraph" w:customStyle="1" w:styleId="Claneki">
    <w:name w:val="Clanek (i)"/>
    <w:basedOn w:val="Normln"/>
    <w:qFormat/>
    <w:rsid w:val="00EF1F53"/>
    <w:pPr>
      <w:keepNext/>
      <w:numPr>
        <w:ilvl w:val="3"/>
        <w:numId w:val="46"/>
      </w:numPr>
      <w:spacing w:before="120" w:after="120" w:line="240" w:lineRule="auto"/>
      <w:jc w:val="both"/>
    </w:pPr>
    <w:rPr>
      <w:rFonts w:ascii="Times New Roman" w:eastAsia="Times New Roman" w:hAnsi="Times New Roman"/>
      <w:color w:val="000000"/>
      <w:szCs w:val="24"/>
    </w:rPr>
  </w:style>
  <w:style w:type="paragraph" w:customStyle="1" w:styleId="Text11">
    <w:name w:val="Text 1.1"/>
    <w:basedOn w:val="Normln"/>
    <w:qFormat/>
    <w:rsid w:val="00EF1F53"/>
    <w:pPr>
      <w:keepNext/>
      <w:spacing w:before="120" w:after="120" w:line="240" w:lineRule="auto"/>
      <w:ind w:left="561"/>
      <w:jc w:val="both"/>
    </w:pPr>
    <w:rPr>
      <w:rFonts w:ascii="Times New Roman" w:eastAsia="Times New Roman" w:hAnsi="Times New Roman"/>
      <w:szCs w:val="20"/>
    </w:rPr>
  </w:style>
  <w:style w:type="paragraph" w:customStyle="1" w:styleId="Preambule">
    <w:name w:val="Preambule"/>
    <w:basedOn w:val="Normln"/>
    <w:qFormat/>
    <w:rsid w:val="00EF1F53"/>
    <w:pPr>
      <w:widowControl w:val="0"/>
      <w:spacing w:before="120" w:after="120" w:line="240" w:lineRule="auto"/>
      <w:jc w:val="both"/>
    </w:pPr>
    <w:rPr>
      <w:rFonts w:ascii="Times New Roman" w:eastAsia="Times New Roman" w:hAnsi="Times New Roman"/>
      <w:szCs w:val="24"/>
    </w:rPr>
  </w:style>
  <w:style w:type="paragraph" w:styleId="Textpoznpodarou">
    <w:name w:val="footnote text"/>
    <w:aliases w:val="fn"/>
    <w:basedOn w:val="Normln"/>
    <w:link w:val="TextpoznpodarouChar"/>
    <w:semiHidden/>
    <w:rsid w:val="00EF1F53"/>
    <w:pPr>
      <w:spacing w:before="120" w:after="120" w:line="240" w:lineRule="auto"/>
      <w:jc w:val="both"/>
    </w:pPr>
    <w:rPr>
      <w:rFonts w:ascii="Times New Roman" w:eastAsia="Times New Roman" w:hAnsi="Times New Roman"/>
      <w:sz w:val="18"/>
      <w:szCs w:val="20"/>
    </w:rPr>
  </w:style>
  <w:style w:type="character" w:customStyle="1" w:styleId="TextpoznpodarouChar">
    <w:name w:val="Text pozn. pod čarou Char"/>
    <w:aliases w:val="fn Char"/>
    <w:basedOn w:val="Standardnpsmoodstavce"/>
    <w:link w:val="Textpoznpodarou"/>
    <w:semiHidden/>
    <w:rsid w:val="00EF1F53"/>
    <w:rPr>
      <w:rFonts w:ascii="Times New Roman" w:eastAsia="Times New Roman" w:hAnsi="Times New Roman" w:cs="Times New Roman"/>
      <w:sz w:val="18"/>
      <w:szCs w:val="20"/>
    </w:rPr>
  </w:style>
  <w:style w:type="paragraph" w:styleId="Obsah1">
    <w:name w:val="toc 1"/>
    <w:basedOn w:val="Normln"/>
    <w:next w:val="Normln"/>
    <w:autoRedefine/>
    <w:uiPriority w:val="39"/>
    <w:rsid w:val="00EF1F53"/>
    <w:pPr>
      <w:tabs>
        <w:tab w:val="left" w:pos="630"/>
        <w:tab w:val="right" w:leader="dot" w:pos="9061"/>
      </w:tabs>
      <w:spacing w:before="120" w:after="120" w:line="240" w:lineRule="auto"/>
      <w:jc w:val="both"/>
    </w:pPr>
    <w:rPr>
      <w:rFonts w:ascii="Times New Roman" w:eastAsia="Times New Roman" w:hAnsi="Times New Roman"/>
      <w:b/>
      <w:bCs/>
      <w:caps/>
      <w:sz w:val="20"/>
      <w:szCs w:val="20"/>
    </w:rPr>
  </w:style>
  <w:style w:type="character" w:styleId="Hypertextovodkaz">
    <w:name w:val="Hyperlink"/>
    <w:uiPriority w:val="99"/>
    <w:qFormat/>
    <w:rsid w:val="00EF1F53"/>
    <w:rPr>
      <w:rFonts w:ascii="Times New Roman" w:hAnsi="Times New Roman"/>
      <w:color w:val="0000FF"/>
      <w:sz w:val="22"/>
      <w:u w:val="single"/>
    </w:rPr>
  </w:style>
  <w:style w:type="character" w:styleId="Znakapoznpodarou">
    <w:name w:val="footnote reference"/>
    <w:rsid w:val="00EF1F53"/>
    <w:rPr>
      <w:rFonts w:cs="Times New Roman"/>
      <w:vertAlign w:val="superscript"/>
    </w:rPr>
  </w:style>
  <w:style w:type="paragraph" w:styleId="Zpat">
    <w:name w:val="footer"/>
    <w:basedOn w:val="Normln"/>
    <w:link w:val="ZpatChar"/>
    <w:uiPriority w:val="99"/>
    <w:rsid w:val="00EF1F53"/>
    <w:pPr>
      <w:tabs>
        <w:tab w:val="center" w:pos="4703"/>
        <w:tab w:val="right" w:pos="9406"/>
      </w:tabs>
      <w:spacing w:before="120" w:after="120" w:line="240" w:lineRule="auto"/>
      <w:jc w:val="both"/>
    </w:pPr>
    <w:rPr>
      <w:rFonts w:ascii="Times New Roman" w:eastAsia="Times New Roman" w:hAnsi="Times New Roman"/>
      <w:sz w:val="20"/>
      <w:szCs w:val="24"/>
    </w:rPr>
  </w:style>
  <w:style w:type="character" w:customStyle="1" w:styleId="ZpatChar">
    <w:name w:val="Zápatí Char"/>
    <w:basedOn w:val="Standardnpsmoodstavce"/>
    <w:link w:val="Zpat"/>
    <w:uiPriority w:val="99"/>
    <w:rsid w:val="00EF1F53"/>
    <w:rPr>
      <w:rFonts w:ascii="Times New Roman" w:eastAsia="Times New Roman" w:hAnsi="Times New Roman" w:cs="Times New Roman"/>
      <w:sz w:val="20"/>
      <w:szCs w:val="24"/>
    </w:rPr>
  </w:style>
  <w:style w:type="paragraph" w:customStyle="1" w:styleId="HHTitle2">
    <w:name w:val="HH Title 2"/>
    <w:basedOn w:val="Nzev"/>
    <w:uiPriority w:val="99"/>
    <w:semiHidden/>
    <w:rsid w:val="00EF1F53"/>
    <w:pPr>
      <w:spacing w:before="240" w:after="120"/>
      <w:contextualSpacing w:val="0"/>
      <w:jc w:val="center"/>
      <w:outlineLvl w:val="0"/>
    </w:pPr>
    <w:rPr>
      <w:rFonts w:ascii="Times New Roman Bold" w:hAnsi="Times New Roman Bold" w:cs="Arial"/>
      <w:b/>
      <w:bCs/>
      <w:spacing w:val="0"/>
      <w:sz w:val="22"/>
      <w:szCs w:val="32"/>
    </w:rPr>
  </w:style>
  <w:style w:type="paragraph" w:styleId="Nzev">
    <w:name w:val="Title"/>
    <w:basedOn w:val="Normln"/>
    <w:next w:val="Normln"/>
    <w:link w:val="NzevChar"/>
    <w:uiPriority w:val="10"/>
    <w:qFormat/>
    <w:rsid w:val="00EF1F53"/>
    <w:pPr>
      <w:spacing w:after="0" w:line="240" w:lineRule="auto"/>
      <w:contextualSpacing/>
      <w:jc w:val="both"/>
    </w:pPr>
    <w:rPr>
      <w:rFonts w:ascii="Calibri Light" w:eastAsia="Times New Roman" w:hAnsi="Calibri Light"/>
      <w:spacing w:val="-10"/>
      <w:kern w:val="28"/>
      <w:sz w:val="56"/>
      <w:szCs w:val="56"/>
    </w:rPr>
  </w:style>
  <w:style w:type="character" w:customStyle="1" w:styleId="NzevChar">
    <w:name w:val="Název Char"/>
    <w:basedOn w:val="Standardnpsmoodstavce"/>
    <w:link w:val="Nzev"/>
    <w:uiPriority w:val="10"/>
    <w:rsid w:val="00EF1F53"/>
    <w:rPr>
      <w:rFonts w:ascii="Calibri Light" w:eastAsia="Times New Roman" w:hAnsi="Calibri Light" w:cs="Times New Roman"/>
      <w:spacing w:val="-10"/>
      <w:kern w:val="28"/>
      <w:sz w:val="56"/>
      <w:szCs w:val="56"/>
    </w:rPr>
  </w:style>
  <w:style w:type="paragraph" w:customStyle="1" w:styleId="Smluvnistranypreambule">
    <w:name w:val="Smluvni_strany_preambule"/>
    <w:basedOn w:val="Normln"/>
    <w:next w:val="Normln"/>
    <w:semiHidden/>
    <w:rsid w:val="00EF1F53"/>
    <w:pPr>
      <w:spacing w:before="480" w:after="240" w:line="240" w:lineRule="auto"/>
      <w:jc w:val="both"/>
    </w:pPr>
    <w:rPr>
      <w:rFonts w:ascii="Times New Roman Bold" w:eastAsia="Times New Roman" w:hAnsi="Times New Roman Bold"/>
      <w:b/>
      <w:caps/>
      <w:szCs w:val="24"/>
    </w:rPr>
  </w:style>
  <w:style w:type="paragraph" w:customStyle="1" w:styleId="Odrazkaproi">
    <w:name w:val="Odrazka pro (i)"/>
    <w:basedOn w:val="Normln"/>
    <w:link w:val="OdrazkaproiChar"/>
    <w:qFormat/>
    <w:rsid w:val="00EF1F53"/>
    <w:pPr>
      <w:keepNext/>
      <w:numPr>
        <w:numId w:val="1"/>
      </w:numPr>
      <w:tabs>
        <w:tab w:val="clear" w:pos="567"/>
        <w:tab w:val="left" w:pos="1843"/>
      </w:tabs>
      <w:spacing w:before="120" w:after="120" w:line="240" w:lineRule="auto"/>
      <w:ind w:left="1843" w:hanging="425"/>
      <w:jc w:val="both"/>
    </w:pPr>
    <w:rPr>
      <w:rFonts w:ascii="Times New Roman" w:eastAsia="Times New Roman" w:hAnsi="Times New Roman"/>
      <w:szCs w:val="20"/>
    </w:rPr>
  </w:style>
  <w:style w:type="character" w:customStyle="1" w:styleId="OdrazkaproiChar">
    <w:name w:val="Odrazka pro (i) Char"/>
    <w:link w:val="Odrazkaproi"/>
    <w:rsid w:val="00EF1F53"/>
    <w:rPr>
      <w:rFonts w:ascii="Times New Roman" w:eastAsia="Times New Roman" w:hAnsi="Times New Roman" w:cs="Times New Roman"/>
      <w:szCs w:val="20"/>
    </w:rPr>
  </w:style>
  <w:style w:type="character" w:customStyle="1" w:styleId="TextiChar">
    <w:name w:val="Text (i) Char"/>
    <w:link w:val="Texti"/>
    <w:rsid w:val="00EF1F53"/>
    <w:rPr>
      <w:rFonts w:ascii="Times New Roman" w:eastAsia="Times New Roman" w:hAnsi="Times New Roman"/>
    </w:rPr>
  </w:style>
  <w:style w:type="paragraph" w:customStyle="1" w:styleId="Texti">
    <w:name w:val="Text (i)"/>
    <w:basedOn w:val="Normln"/>
    <w:link w:val="TextiChar"/>
    <w:qFormat/>
    <w:rsid w:val="00EF1F53"/>
    <w:pPr>
      <w:keepNext/>
      <w:spacing w:before="120" w:after="120" w:line="240" w:lineRule="auto"/>
      <w:ind w:left="1418"/>
      <w:jc w:val="both"/>
    </w:pPr>
    <w:rPr>
      <w:rFonts w:ascii="Times New Roman" w:eastAsia="Times New Roman" w:hAnsi="Times New Roman" w:cstheme="minorBidi"/>
    </w:rPr>
  </w:style>
  <w:style w:type="character" w:styleId="Odkaznakoment">
    <w:name w:val="annotation reference"/>
    <w:uiPriority w:val="99"/>
    <w:unhideWhenUsed/>
    <w:rsid w:val="00EF1F53"/>
    <w:rPr>
      <w:rFonts w:cs="Times New Roman"/>
      <w:sz w:val="16"/>
      <w:szCs w:val="16"/>
    </w:rPr>
  </w:style>
  <w:style w:type="paragraph" w:styleId="Textkomente">
    <w:name w:val="annotation text"/>
    <w:aliases w:val="RL Text komentáře"/>
    <w:basedOn w:val="Normln"/>
    <w:link w:val="TextkomenteChar"/>
    <w:uiPriority w:val="99"/>
    <w:unhideWhenUsed/>
    <w:rsid w:val="00EF1F53"/>
    <w:pPr>
      <w:spacing w:before="120" w:after="120" w:line="240" w:lineRule="auto"/>
      <w:jc w:val="both"/>
    </w:pPr>
    <w:rPr>
      <w:rFonts w:ascii="Times New Roman" w:eastAsia="Times New Roman" w:hAnsi="Times New Roman"/>
      <w:sz w:val="20"/>
      <w:szCs w:val="20"/>
    </w:rPr>
  </w:style>
  <w:style w:type="character" w:customStyle="1" w:styleId="TextkomenteChar">
    <w:name w:val="Text komentáře Char"/>
    <w:aliases w:val="RL Text komentáře Char"/>
    <w:basedOn w:val="Standardnpsmoodstavce"/>
    <w:link w:val="Textkomente"/>
    <w:uiPriority w:val="99"/>
    <w:rsid w:val="00EF1F53"/>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unhideWhenUsed/>
    <w:rsid w:val="00EF1F53"/>
    <w:rPr>
      <w:b/>
      <w:bCs/>
    </w:rPr>
  </w:style>
  <w:style w:type="character" w:customStyle="1" w:styleId="PedmtkomenteChar">
    <w:name w:val="Předmět komentáře Char"/>
    <w:basedOn w:val="TextkomenteChar"/>
    <w:link w:val="Pedmtkomente"/>
    <w:uiPriority w:val="99"/>
    <w:rsid w:val="00EF1F53"/>
    <w:rPr>
      <w:rFonts w:ascii="Times New Roman" w:eastAsia="Times New Roman" w:hAnsi="Times New Roman" w:cs="Times New Roman"/>
      <w:b/>
      <w:bCs/>
      <w:sz w:val="20"/>
      <w:szCs w:val="20"/>
    </w:rPr>
  </w:style>
  <w:style w:type="paragraph" w:styleId="Textbubliny">
    <w:name w:val="Balloon Text"/>
    <w:basedOn w:val="Normln"/>
    <w:link w:val="TextbublinyChar"/>
    <w:uiPriority w:val="99"/>
    <w:unhideWhenUsed/>
    <w:rsid w:val="00EF1F53"/>
    <w:pPr>
      <w:spacing w:after="0" w:line="240" w:lineRule="auto"/>
      <w:jc w:val="both"/>
    </w:pPr>
    <w:rPr>
      <w:rFonts w:ascii="Segoe UI" w:eastAsia="Times New Roman" w:hAnsi="Segoe UI" w:cs="Segoe UI"/>
      <w:sz w:val="18"/>
      <w:szCs w:val="18"/>
    </w:rPr>
  </w:style>
  <w:style w:type="character" w:customStyle="1" w:styleId="TextbublinyChar">
    <w:name w:val="Text bubliny Char"/>
    <w:basedOn w:val="Standardnpsmoodstavce"/>
    <w:link w:val="Textbubliny"/>
    <w:uiPriority w:val="99"/>
    <w:rsid w:val="00EF1F53"/>
    <w:rPr>
      <w:rFonts w:ascii="Segoe UI" w:eastAsia="Times New Roman" w:hAnsi="Segoe UI" w:cs="Segoe UI"/>
      <w:sz w:val="18"/>
      <w:szCs w:val="18"/>
    </w:rPr>
  </w:style>
  <w:style w:type="paragraph" w:customStyle="1" w:styleId="Texta">
    <w:name w:val="Text (a)"/>
    <w:basedOn w:val="Normln"/>
    <w:link w:val="TextaChar"/>
    <w:qFormat/>
    <w:rsid w:val="00EF1F53"/>
    <w:pPr>
      <w:keepNext/>
      <w:spacing w:before="120" w:after="120" w:line="240" w:lineRule="auto"/>
      <w:ind w:left="992"/>
      <w:jc w:val="both"/>
    </w:pPr>
    <w:rPr>
      <w:rFonts w:ascii="Times New Roman" w:eastAsia="Times New Roman" w:hAnsi="Times New Roman"/>
      <w:szCs w:val="20"/>
    </w:rPr>
  </w:style>
  <w:style w:type="character" w:customStyle="1" w:styleId="TextaChar">
    <w:name w:val="Text (a) Char"/>
    <w:link w:val="Texta"/>
    <w:rsid w:val="00EF1F53"/>
    <w:rPr>
      <w:rFonts w:ascii="Times New Roman" w:eastAsia="Times New Roman" w:hAnsi="Times New Roman" w:cs="Times New Roman"/>
      <w:szCs w:val="20"/>
    </w:rPr>
  </w:style>
  <w:style w:type="paragraph" w:styleId="Zhlav">
    <w:name w:val="header"/>
    <w:aliases w:val="HH Header"/>
    <w:basedOn w:val="Normln"/>
    <w:link w:val="ZhlavChar"/>
    <w:uiPriority w:val="99"/>
    <w:rsid w:val="00EF1F53"/>
    <w:pPr>
      <w:tabs>
        <w:tab w:val="center" w:pos="4703"/>
        <w:tab w:val="right" w:pos="9406"/>
      </w:tabs>
      <w:spacing w:before="120" w:after="120" w:line="240" w:lineRule="auto"/>
      <w:jc w:val="both"/>
    </w:pPr>
    <w:rPr>
      <w:rFonts w:ascii="Arial" w:eastAsia="Times New Roman" w:hAnsi="Arial"/>
      <w:sz w:val="16"/>
      <w:szCs w:val="24"/>
    </w:rPr>
  </w:style>
  <w:style w:type="character" w:customStyle="1" w:styleId="ZhlavChar">
    <w:name w:val="Záhlaví Char"/>
    <w:aliases w:val="HH Header Char"/>
    <w:basedOn w:val="Standardnpsmoodstavce"/>
    <w:link w:val="Zhlav"/>
    <w:uiPriority w:val="99"/>
    <w:rsid w:val="00EF1F53"/>
    <w:rPr>
      <w:rFonts w:ascii="Arial" w:eastAsia="Times New Roman" w:hAnsi="Arial" w:cs="Times New Roman"/>
      <w:sz w:val="16"/>
      <w:szCs w:val="24"/>
    </w:rPr>
  </w:style>
  <w:style w:type="character" w:customStyle="1" w:styleId="RozloendokumentuChar">
    <w:name w:val="Rozložení dokumentu Char"/>
    <w:link w:val="Rozloendokumentu"/>
    <w:uiPriority w:val="99"/>
    <w:semiHidden/>
    <w:rsid w:val="00EF1F53"/>
    <w:rPr>
      <w:rFonts w:ascii="Tahoma" w:eastAsia="Times New Roman" w:hAnsi="Tahoma" w:cs="Tahoma"/>
      <w:shd w:val="clear" w:color="auto" w:fill="000080"/>
    </w:rPr>
  </w:style>
  <w:style w:type="paragraph" w:styleId="Rozloendokumentu">
    <w:name w:val="Document Map"/>
    <w:basedOn w:val="Normln"/>
    <w:link w:val="RozloendokumentuChar"/>
    <w:uiPriority w:val="99"/>
    <w:semiHidden/>
    <w:rsid w:val="00EF1F53"/>
    <w:pPr>
      <w:shd w:val="clear" w:color="auto" w:fill="000080"/>
      <w:spacing w:before="120" w:after="120" w:line="240" w:lineRule="auto"/>
      <w:jc w:val="both"/>
    </w:pPr>
    <w:rPr>
      <w:rFonts w:ascii="Tahoma" w:eastAsia="Times New Roman" w:hAnsi="Tahoma" w:cs="Tahoma"/>
    </w:rPr>
  </w:style>
  <w:style w:type="character" w:customStyle="1" w:styleId="RozloendokumentuChar1">
    <w:name w:val="Rozložení dokumentu Char1"/>
    <w:basedOn w:val="Standardnpsmoodstavce"/>
    <w:uiPriority w:val="99"/>
    <w:semiHidden/>
    <w:rsid w:val="00EF1F53"/>
    <w:rPr>
      <w:rFonts w:ascii="Segoe UI" w:eastAsia="Calibri" w:hAnsi="Segoe UI" w:cs="Segoe UI"/>
      <w:sz w:val="16"/>
      <w:szCs w:val="16"/>
    </w:rPr>
  </w:style>
  <w:style w:type="character" w:customStyle="1" w:styleId="WW8Num2z0">
    <w:name w:val="WW8Num2z0"/>
    <w:uiPriority w:val="99"/>
    <w:rsid w:val="00EF1F53"/>
    <w:rPr>
      <w:rFonts w:ascii="Symbol" w:hAnsi="Symbol"/>
      <w:color w:val="0000FF"/>
      <w:sz w:val="20"/>
    </w:rPr>
  </w:style>
  <w:style w:type="paragraph" w:customStyle="1" w:styleId="Normal2">
    <w:name w:val="Normal 2"/>
    <w:basedOn w:val="Normln"/>
    <w:uiPriority w:val="99"/>
    <w:rsid w:val="00EF1F53"/>
    <w:pPr>
      <w:suppressAutoHyphens/>
      <w:spacing w:before="120" w:after="120" w:line="240" w:lineRule="auto"/>
      <w:ind w:left="709"/>
      <w:jc w:val="both"/>
    </w:pPr>
    <w:rPr>
      <w:rFonts w:ascii="Times New Roman" w:eastAsia="Times New Roman" w:hAnsi="Times New Roman"/>
      <w:szCs w:val="20"/>
      <w:lang w:eastAsia="ar-SA"/>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_muj,Nad"/>
    <w:basedOn w:val="Normln"/>
    <w:link w:val="OdstavecseseznamemChar"/>
    <w:uiPriority w:val="34"/>
    <w:qFormat/>
    <w:rsid w:val="00EF1F53"/>
    <w:pPr>
      <w:spacing w:after="0" w:line="240" w:lineRule="auto"/>
      <w:ind w:left="720"/>
    </w:pPr>
    <w:rPr>
      <w:lang w:val="x-none" w:eastAsia="x-none"/>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qFormat/>
    <w:locked/>
    <w:rsid w:val="00EF1F53"/>
    <w:rPr>
      <w:rFonts w:ascii="Calibri" w:eastAsia="Calibri" w:hAnsi="Calibri" w:cs="Times New Roman"/>
      <w:lang w:val="x-none" w:eastAsia="x-none"/>
    </w:rPr>
  </w:style>
  <w:style w:type="paragraph" w:customStyle="1" w:styleId="Paragraf1">
    <w:name w:val="Paragraf 1"/>
    <w:basedOn w:val="Normln"/>
    <w:rsid w:val="00EF1F53"/>
    <w:pPr>
      <w:keepNext/>
      <w:numPr>
        <w:numId w:val="4"/>
      </w:numPr>
      <w:spacing w:before="240" w:after="40" w:line="240" w:lineRule="auto"/>
      <w:jc w:val="both"/>
    </w:pPr>
    <w:rPr>
      <w:rFonts w:ascii="Times New Roman" w:eastAsia="Times New Roman" w:hAnsi="Times New Roman"/>
      <w:b/>
      <w:sz w:val="24"/>
      <w:szCs w:val="20"/>
    </w:rPr>
  </w:style>
  <w:style w:type="paragraph" w:customStyle="1" w:styleId="Paragraf2">
    <w:name w:val="Paragraf 2"/>
    <w:basedOn w:val="Normln"/>
    <w:rsid w:val="00EF1F53"/>
    <w:pPr>
      <w:numPr>
        <w:ilvl w:val="1"/>
        <w:numId w:val="4"/>
      </w:numPr>
      <w:spacing w:before="120" w:after="40" w:line="240" w:lineRule="auto"/>
      <w:jc w:val="both"/>
    </w:pPr>
    <w:rPr>
      <w:rFonts w:ascii="Times New Roman" w:eastAsia="Times New Roman" w:hAnsi="Times New Roman"/>
      <w:szCs w:val="20"/>
    </w:rPr>
  </w:style>
  <w:style w:type="paragraph" w:customStyle="1" w:styleId="Paragraf3">
    <w:name w:val="Paragraf 3"/>
    <w:basedOn w:val="Paragraf2"/>
    <w:rsid w:val="00EF1F53"/>
    <w:pPr>
      <w:numPr>
        <w:ilvl w:val="3"/>
      </w:numPr>
    </w:pPr>
  </w:style>
  <w:style w:type="paragraph" w:customStyle="1" w:styleId="Paragraf2a">
    <w:name w:val="Paragraf 2a"/>
    <w:basedOn w:val="Paragraf2"/>
    <w:rsid w:val="00EF1F53"/>
    <w:pPr>
      <w:numPr>
        <w:ilvl w:val="2"/>
      </w:numPr>
    </w:pPr>
  </w:style>
  <w:style w:type="paragraph" w:customStyle="1" w:styleId="CNLevel1Bullet">
    <w:name w:val="CN Level 1 Bullet"/>
    <w:basedOn w:val="Normln"/>
    <w:rsid w:val="00EF1F53"/>
    <w:pPr>
      <w:numPr>
        <w:numId w:val="5"/>
      </w:numPr>
      <w:tabs>
        <w:tab w:val="num" w:pos="567"/>
      </w:tabs>
      <w:spacing w:before="80" w:after="80" w:line="240" w:lineRule="auto"/>
      <w:ind w:left="567" w:hanging="567"/>
    </w:pPr>
    <w:rPr>
      <w:rFonts w:ascii="Arial" w:eastAsia="Times New Roman" w:hAnsi="Arial"/>
      <w:sz w:val="20"/>
      <w:szCs w:val="18"/>
      <w:lang w:val="en-US"/>
    </w:rPr>
  </w:style>
  <w:style w:type="paragraph" w:customStyle="1" w:styleId="CNLevel2Bullet">
    <w:name w:val="CN Level 2 Bullet"/>
    <w:basedOn w:val="Normln"/>
    <w:rsid w:val="00EF1F53"/>
    <w:pPr>
      <w:numPr>
        <w:ilvl w:val="1"/>
        <w:numId w:val="5"/>
      </w:numPr>
      <w:tabs>
        <w:tab w:val="num" w:pos="567"/>
      </w:tabs>
      <w:spacing w:before="80" w:after="80" w:line="240" w:lineRule="auto"/>
      <w:ind w:left="709" w:hanging="709"/>
    </w:pPr>
    <w:rPr>
      <w:rFonts w:ascii="Arial" w:eastAsia="Times New Roman" w:hAnsi="Arial"/>
      <w:sz w:val="20"/>
      <w:szCs w:val="18"/>
      <w:lang w:val="en-US"/>
    </w:rPr>
  </w:style>
  <w:style w:type="paragraph" w:customStyle="1" w:styleId="CNLevel3Bullet">
    <w:name w:val="CN Level 3 Bullet"/>
    <w:basedOn w:val="Normln"/>
    <w:rsid w:val="00EF1F53"/>
    <w:pPr>
      <w:numPr>
        <w:ilvl w:val="2"/>
        <w:numId w:val="5"/>
      </w:numPr>
      <w:tabs>
        <w:tab w:val="num" w:pos="851"/>
      </w:tabs>
      <w:spacing w:before="80" w:after="80" w:line="240" w:lineRule="auto"/>
      <w:ind w:left="851" w:hanging="142"/>
    </w:pPr>
    <w:rPr>
      <w:rFonts w:ascii="Arial" w:eastAsia="Times New Roman" w:hAnsi="Arial"/>
      <w:sz w:val="20"/>
      <w:szCs w:val="18"/>
      <w:lang w:val="en-US"/>
    </w:rPr>
  </w:style>
  <w:style w:type="paragraph" w:customStyle="1" w:styleId="CNLevel4Bullet">
    <w:name w:val="CN Level 4 Bullet"/>
    <w:basedOn w:val="Normln"/>
    <w:rsid w:val="00EF1F53"/>
    <w:pPr>
      <w:numPr>
        <w:ilvl w:val="3"/>
        <w:numId w:val="5"/>
      </w:numPr>
      <w:tabs>
        <w:tab w:val="num" w:pos="864"/>
      </w:tabs>
      <w:spacing w:before="80" w:after="80" w:line="240" w:lineRule="auto"/>
      <w:ind w:left="864" w:hanging="864"/>
    </w:pPr>
    <w:rPr>
      <w:rFonts w:ascii="Arial" w:eastAsia="Times New Roman" w:hAnsi="Arial"/>
      <w:sz w:val="20"/>
      <w:szCs w:val="18"/>
      <w:lang w:val="en-US"/>
    </w:rPr>
  </w:style>
  <w:style w:type="paragraph" w:customStyle="1" w:styleId="CNLevel5Bullet">
    <w:name w:val="CN Level 5 Bullet"/>
    <w:basedOn w:val="Normln"/>
    <w:rsid w:val="00EF1F53"/>
    <w:pPr>
      <w:numPr>
        <w:ilvl w:val="4"/>
        <w:numId w:val="5"/>
      </w:numPr>
      <w:tabs>
        <w:tab w:val="num" w:pos="1008"/>
      </w:tabs>
      <w:spacing w:before="80" w:after="80" w:line="240" w:lineRule="auto"/>
      <w:ind w:left="1008" w:hanging="1008"/>
    </w:pPr>
    <w:rPr>
      <w:rFonts w:ascii="Arial" w:eastAsia="Times New Roman" w:hAnsi="Arial"/>
      <w:sz w:val="20"/>
      <w:szCs w:val="18"/>
      <w:lang w:val="en-US"/>
    </w:rPr>
  </w:style>
  <w:style w:type="paragraph" w:customStyle="1" w:styleId="CNLevel6Bullet">
    <w:name w:val="CN Level 6 Bullet"/>
    <w:basedOn w:val="Normln"/>
    <w:rsid w:val="00EF1F53"/>
    <w:pPr>
      <w:numPr>
        <w:ilvl w:val="5"/>
        <w:numId w:val="5"/>
      </w:numPr>
      <w:spacing w:before="80" w:after="80" w:line="240" w:lineRule="auto"/>
    </w:pPr>
    <w:rPr>
      <w:rFonts w:ascii="Arial" w:eastAsia="Times New Roman" w:hAnsi="Arial"/>
      <w:sz w:val="20"/>
      <w:szCs w:val="18"/>
      <w:lang w:val="en-US"/>
    </w:rPr>
  </w:style>
  <w:style w:type="character" w:styleId="Siln">
    <w:name w:val="Strong"/>
    <w:uiPriority w:val="22"/>
    <w:rsid w:val="00EF1F53"/>
    <w:rPr>
      <w:b/>
      <w:bCs/>
    </w:rPr>
  </w:style>
  <w:style w:type="paragraph" w:styleId="Normlnodsazen">
    <w:name w:val="Normal Indent"/>
    <w:basedOn w:val="Normln"/>
    <w:rsid w:val="00EF1F53"/>
    <w:pPr>
      <w:tabs>
        <w:tab w:val="left" w:pos="3402"/>
      </w:tabs>
      <w:spacing w:after="0" w:line="240" w:lineRule="auto"/>
      <w:ind w:left="1440"/>
      <w:jc w:val="both"/>
    </w:pPr>
    <w:rPr>
      <w:rFonts w:ascii="NimbusRoman" w:eastAsia="Times New Roman" w:hAnsi="NimbusRoman"/>
      <w:sz w:val="20"/>
      <w:szCs w:val="20"/>
      <w:lang w:val="en-GB" w:eastAsia="cs-CZ"/>
    </w:rPr>
  </w:style>
  <w:style w:type="paragraph" w:customStyle="1" w:styleId="RLTextlnkuslovan">
    <w:name w:val="RL Text článku číslovaný"/>
    <w:basedOn w:val="Normln"/>
    <w:link w:val="RLTextlnkuslovanChar"/>
    <w:qFormat/>
    <w:rsid w:val="00EF1F53"/>
    <w:pPr>
      <w:tabs>
        <w:tab w:val="num" w:pos="1474"/>
      </w:tabs>
      <w:spacing w:after="120" w:line="280" w:lineRule="exact"/>
      <w:ind w:left="1474" w:hanging="737"/>
      <w:jc w:val="both"/>
    </w:pPr>
    <w:rPr>
      <w:rFonts w:eastAsia="Times New Roman"/>
      <w:szCs w:val="24"/>
      <w:lang w:val="x-none" w:eastAsia="x-none"/>
    </w:rPr>
  </w:style>
  <w:style w:type="character" w:customStyle="1" w:styleId="RLTextlnkuslovanChar">
    <w:name w:val="RL Text článku číslovaný Char"/>
    <w:link w:val="RLTextlnkuslovan"/>
    <w:rsid w:val="00EF1F53"/>
    <w:rPr>
      <w:rFonts w:ascii="Calibri" w:eastAsia="Times New Roman" w:hAnsi="Calibri" w:cs="Times New Roman"/>
      <w:szCs w:val="24"/>
      <w:lang w:val="x-none" w:eastAsia="x-none"/>
    </w:rPr>
  </w:style>
  <w:style w:type="paragraph" w:customStyle="1" w:styleId="RLlneksmlouvy">
    <w:name w:val="RL Článek smlouvy"/>
    <w:basedOn w:val="Normln"/>
    <w:next w:val="RLTextlnkuslovan"/>
    <w:qFormat/>
    <w:rsid w:val="00EF1F53"/>
    <w:pPr>
      <w:keepNext/>
      <w:numPr>
        <w:numId w:val="7"/>
      </w:numPr>
      <w:suppressAutoHyphens/>
      <w:spacing w:before="360" w:after="120" w:line="280" w:lineRule="exact"/>
      <w:jc w:val="both"/>
      <w:outlineLvl w:val="0"/>
    </w:pPr>
    <w:rPr>
      <w:rFonts w:eastAsia="Times New Roman"/>
      <w:b/>
      <w:szCs w:val="24"/>
      <w:lang w:val="x-none"/>
    </w:rPr>
  </w:style>
  <w:style w:type="paragraph" w:customStyle="1" w:styleId="Styl30">
    <w:name w:val="Styl3"/>
    <w:basedOn w:val="Clanek11"/>
    <w:rsid w:val="00EF1F53"/>
    <w:pPr>
      <w:tabs>
        <w:tab w:val="num" w:pos="567"/>
      </w:tabs>
      <w:spacing w:line="276" w:lineRule="auto"/>
      <w:ind w:left="567"/>
    </w:pPr>
    <w:rPr>
      <w:rFonts w:cs="Times New Roman"/>
      <w:szCs w:val="22"/>
    </w:rPr>
  </w:style>
  <w:style w:type="paragraph" w:customStyle="1" w:styleId="Styl7">
    <w:name w:val="Styl7"/>
    <w:basedOn w:val="Nadpis1"/>
    <w:rsid w:val="00EF1F53"/>
    <w:pPr>
      <w:numPr>
        <w:numId w:val="0"/>
      </w:numPr>
      <w:tabs>
        <w:tab w:val="num" w:pos="567"/>
      </w:tabs>
      <w:spacing w:line="276" w:lineRule="auto"/>
      <w:ind w:left="567" w:hanging="567"/>
    </w:pPr>
    <w:rPr>
      <w:rFonts w:cs="Times New Roman"/>
    </w:rPr>
  </w:style>
  <w:style w:type="paragraph" w:customStyle="1" w:styleId="Odrazkapro1a11">
    <w:name w:val="Odrazka pro 1 a 1.1"/>
    <w:basedOn w:val="Normln"/>
    <w:link w:val="Odrazkapro1a11Char"/>
    <w:qFormat/>
    <w:rsid w:val="00EF1F53"/>
    <w:pPr>
      <w:tabs>
        <w:tab w:val="left" w:pos="992"/>
      </w:tabs>
      <w:spacing w:before="120" w:after="120" w:line="240" w:lineRule="auto"/>
      <w:ind w:left="992" w:hanging="425"/>
      <w:jc w:val="both"/>
    </w:pPr>
    <w:rPr>
      <w:rFonts w:ascii="Times New Roman" w:eastAsia="Times New Roman" w:hAnsi="Times New Roman"/>
      <w:szCs w:val="24"/>
    </w:rPr>
  </w:style>
  <w:style w:type="character" w:customStyle="1" w:styleId="Odrazkapro1a11Char">
    <w:name w:val="Odrazka pro 1 a 1.1 Char"/>
    <w:link w:val="Odrazkapro1a11"/>
    <w:rsid w:val="00EF1F53"/>
    <w:rPr>
      <w:rFonts w:ascii="Times New Roman" w:eastAsia="Times New Roman" w:hAnsi="Times New Roman" w:cs="Times New Roman"/>
      <w:szCs w:val="24"/>
    </w:rPr>
  </w:style>
  <w:style w:type="paragraph" w:customStyle="1" w:styleId="Odrazkaproa">
    <w:name w:val="Odrazka pro (a)"/>
    <w:basedOn w:val="Texta"/>
    <w:link w:val="OdrazkaproaChar"/>
    <w:qFormat/>
    <w:rsid w:val="00EF1F53"/>
    <w:pPr>
      <w:tabs>
        <w:tab w:val="left" w:pos="1418"/>
      </w:tabs>
      <w:ind w:left="1418" w:hanging="425"/>
    </w:pPr>
  </w:style>
  <w:style w:type="character" w:customStyle="1" w:styleId="OdrazkaproaChar">
    <w:name w:val="Odrazka pro (a) Char"/>
    <w:link w:val="Odrazkaproa"/>
    <w:rsid w:val="00EF1F53"/>
    <w:rPr>
      <w:rFonts w:ascii="Times New Roman" w:eastAsia="Times New Roman" w:hAnsi="Times New Roman" w:cs="Times New Roman"/>
      <w:szCs w:val="20"/>
    </w:rPr>
  </w:style>
  <w:style w:type="paragraph" w:customStyle="1" w:styleId="Styl1">
    <w:name w:val="Styl 1"/>
    <w:basedOn w:val="Odstavecseseznamem"/>
    <w:qFormat/>
    <w:rsid w:val="00EF1F53"/>
    <w:pPr>
      <w:numPr>
        <w:numId w:val="8"/>
      </w:numPr>
      <w:tabs>
        <w:tab w:val="num" w:pos="360"/>
        <w:tab w:val="left" w:pos="1276"/>
      </w:tabs>
      <w:spacing w:before="240" w:line="276" w:lineRule="auto"/>
      <w:ind w:left="720" w:firstLine="0"/>
      <w:jc w:val="center"/>
    </w:pPr>
    <w:rPr>
      <w:rFonts w:cs="Arial"/>
      <w:b/>
      <w:lang w:val="cs-CZ" w:eastAsia="en-US"/>
    </w:rPr>
  </w:style>
  <w:style w:type="paragraph" w:customStyle="1" w:styleId="Styl2">
    <w:name w:val="Styl 2"/>
    <w:basedOn w:val="Odstavecseseznamem"/>
    <w:link w:val="Styl2Char"/>
    <w:qFormat/>
    <w:rsid w:val="00EF1F53"/>
    <w:pPr>
      <w:numPr>
        <w:ilvl w:val="1"/>
        <w:numId w:val="8"/>
      </w:numPr>
      <w:spacing w:before="120" w:line="276" w:lineRule="auto"/>
      <w:jc w:val="both"/>
    </w:pPr>
    <w:rPr>
      <w:rFonts w:cs="Arial"/>
      <w:lang w:val="cs-CZ" w:eastAsia="en-US"/>
    </w:rPr>
  </w:style>
  <w:style w:type="character" w:customStyle="1" w:styleId="Styl2Char">
    <w:name w:val="Styl 2 Char"/>
    <w:link w:val="Styl2"/>
    <w:rsid w:val="00EF1F53"/>
    <w:rPr>
      <w:rFonts w:ascii="Calibri" w:eastAsia="Calibri" w:hAnsi="Calibri" w:cs="Arial"/>
    </w:rPr>
  </w:style>
  <w:style w:type="paragraph" w:customStyle="1" w:styleId="Styl3">
    <w:name w:val="Styl 3"/>
    <w:basedOn w:val="Styl2"/>
    <w:link w:val="Styl3Char"/>
    <w:qFormat/>
    <w:rsid w:val="00EF1F53"/>
    <w:pPr>
      <w:numPr>
        <w:ilvl w:val="2"/>
        <w:numId w:val="6"/>
      </w:numPr>
      <w:tabs>
        <w:tab w:val="clear" w:pos="1419"/>
      </w:tabs>
      <w:ind w:left="1224" w:hanging="657"/>
    </w:pPr>
  </w:style>
  <w:style w:type="character" w:customStyle="1" w:styleId="Styl3Char">
    <w:name w:val="Styl 3 Char"/>
    <w:link w:val="Styl3"/>
    <w:rsid w:val="00EF1F53"/>
    <w:rPr>
      <w:rFonts w:ascii="Calibri" w:eastAsia="Calibri" w:hAnsi="Calibri" w:cs="Arial"/>
    </w:rPr>
  </w:style>
  <w:style w:type="character" w:styleId="Zdraznnintenzivn">
    <w:name w:val="Intense Emphasis"/>
    <w:uiPriority w:val="21"/>
    <w:qFormat/>
    <w:rsid w:val="00EF1F53"/>
    <w:rPr>
      <w:b/>
      <w:bCs/>
      <w:i/>
      <w:iCs/>
      <w:color w:val="2DA2BF"/>
    </w:rPr>
  </w:style>
  <w:style w:type="table" w:customStyle="1" w:styleId="Tabulkasmkou4zvraznn11">
    <w:name w:val="Tabulka s mřížkou 4 – zvýraznění 11"/>
    <w:basedOn w:val="Normlntabulka"/>
    <w:uiPriority w:val="49"/>
    <w:rsid w:val="00EF1F53"/>
    <w:pPr>
      <w:spacing w:after="0" w:line="240" w:lineRule="auto"/>
    </w:pPr>
    <w:rPr>
      <w:rFonts w:ascii="Calibri" w:eastAsia="Calibri" w:hAnsi="Calibri" w:cs="Times New Roman"/>
      <w:sz w:val="20"/>
      <w:szCs w:val="20"/>
      <w:lang w:eastAsia="cs-CZ"/>
    </w:rPr>
    <w:tblPr>
      <w:tblStyleRowBandSize w:val="1"/>
      <w:tblStyleColBandSize w:val="1"/>
      <w:tblInd w:w="0" w:type="nil"/>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Pr>
    <w:tblStylePr w:type="firstRow">
      <w:rPr>
        <w:b/>
        <w:bCs/>
        <w:color w:val="FFFFFF"/>
      </w:rPr>
      <w:tblPr/>
      <w:tcPr>
        <w:tcBorders>
          <w:top w:val="single" w:sz="4" w:space="0" w:color="5B9BD5"/>
          <w:left w:val="single" w:sz="4" w:space="0" w:color="5B9BD5"/>
          <w:bottom w:val="single" w:sz="4" w:space="0" w:color="5B9BD5"/>
          <w:right w:val="single" w:sz="4" w:space="0" w:color="5B9BD5"/>
          <w:insideH w:val="nil"/>
          <w:insideV w:val="nil"/>
        </w:tcBorders>
        <w:shd w:val="clear" w:color="auto" w:fill="5B9BD5"/>
      </w:tcPr>
    </w:tblStylePr>
    <w:tblStylePr w:type="lastRow">
      <w:rPr>
        <w:b/>
        <w:bCs/>
      </w:rPr>
      <w:tblPr/>
      <w:tcPr>
        <w:tcBorders>
          <w:top w:val="double" w:sz="4" w:space="0" w:color="5B9BD5"/>
        </w:tcBorders>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paragraph" w:styleId="Normlnweb">
    <w:name w:val="Normal (Web)"/>
    <w:basedOn w:val="Normln"/>
    <w:uiPriority w:val="99"/>
    <w:unhideWhenUsed/>
    <w:rsid w:val="00EF1F53"/>
    <w:pPr>
      <w:spacing w:before="100" w:beforeAutospacing="1" w:after="100" w:afterAutospacing="1" w:line="240" w:lineRule="auto"/>
    </w:pPr>
    <w:rPr>
      <w:rFonts w:ascii="Times New Roman" w:eastAsia="Times New Roman" w:hAnsi="Times New Roman"/>
      <w:sz w:val="24"/>
      <w:szCs w:val="24"/>
      <w:lang w:eastAsia="cs-CZ"/>
    </w:rPr>
  </w:style>
  <w:style w:type="paragraph" w:customStyle="1" w:styleId="Nadpis11">
    <w:name w:val="Nadpis 11"/>
    <w:basedOn w:val="Nadpis1"/>
    <w:next w:val="Clanek11"/>
    <w:semiHidden/>
    <w:unhideWhenUsed/>
    <w:qFormat/>
    <w:rsid w:val="00EF1F53"/>
    <w:pPr>
      <w:numPr>
        <w:numId w:val="0"/>
      </w:numPr>
    </w:pPr>
  </w:style>
  <w:style w:type="paragraph" w:styleId="Obsah2">
    <w:name w:val="toc 2"/>
    <w:basedOn w:val="Normln"/>
    <w:next w:val="Normln"/>
    <w:autoRedefine/>
    <w:uiPriority w:val="99"/>
    <w:semiHidden/>
    <w:rsid w:val="00EF1F53"/>
    <w:pPr>
      <w:spacing w:after="0" w:line="240" w:lineRule="auto"/>
      <w:ind w:left="220"/>
      <w:jc w:val="both"/>
    </w:pPr>
    <w:rPr>
      <w:rFonts w:ascii="Times New Roman" w:eastAsia="Times New Roman" w:hAnsi="Times New Roman"/>
      <w:smallCaps/>
      <w:sz w:val="20"/>
      <w:szCs w:val="20"/>
    </w:rPr>
  </w:style>
  <w:style w:type="paragraph" w:styleId="Obsah3">
    <w:name w:val="toc 3"/>
    <w:basedOn w:val="Normln"/>
    <w:next w:val="Normln"/>
    <w:autoRedefine/>
    <w:semiHidden/>
    <w:rsid w:val="00EF1F53"/>
    <w:pPr>
      <w:spacing w:after="0" w:line="240" w:lineRule="auto"/>
      <w:ind w:left="440"/>
      <w:jc w:val="both"/>
    </w:pPr>
    <w:rPr>
      <w:rFonts w:ascii="Times New Roman" w:eastAsia="Times New Roman" w:hAnsi="Times New Roman"/>
      <w:i/>
      <w:iCs/>
      <w:sz w:val="20"/>
      <w:szCs w:val="20"/>
    </w:rPr>
  </w:style>
  <w:style w:type="paragraph" w:styleId="Obsah4">
    <w:name w:val="toc 4"/>
    <w:basedOn w:val="Normln"/>
    <w:next w:val="Normln"/>
    <w:autoRedefine/>
    <w:semiHidden/>
    <w:rsid w:val="00EF1F53"/>
    <w:pPr>
      <w:spacing w:after="0" w:line="240" w:lineRule="auto"/>
      <w:ind w:left="660"/>
      <w:jc w:val="both"/>
    </w:pPr>
    <w:rPr>
      <w:rFonts w:ascii="Times New Roman" w:eastAsia="Times New Roman" w:hAnsi="Times New Roman"/>
      <w:sz w:val="18"/>
      <w:szCs w:val="18"/>
    </w:rPr>
  </w:style>
  <w:style w:type="paragraph" w:styleId="Obsah5">
    <w:name w:val="toc 5"/>
    <w:basedOn w:val="Normln"/>
    <w:next w:val="Normln"/>
    <w:autoRedefine/>
    <w:uiPriority w:val="99"/>
    <w:semiHidden/>
    <w:rsid w:val="00EF1F53"/>
    <w:pPr>
      <w:spacing w:after="0" w:line="240" w:lineRule="auto"/>
      <w:ind w:left="880"/>
      <w:jc w:val="both"/>
    </w:pPr>
    <w:rPr>
      <w:rFonts w:ascii="Times New Roman" w:eastAsia="Times New Roman" w:hAnsi="Times New Roman"/>
      <w:sz w:val="18"/>
      <w:szCs w:val="18"/>
    </w:rPr>
  </w:style>
  <w:style w:type="paragraph" w:styleId="Obsah6">
    <w:name w:val="toc 6"/>
    <w:basedOn w:val="Normln"/>
    <w:next w:val="Normln"/>
    <w:autoRedefine/>
    <w:uiPriority w:val="99"/>
    <w:semiHidden/>
    <w:rsid w:val="00EF1F53"/>
    <w:pPr>
      <w:spacing w:after="0" w:line="240" w:lineRule="auto"/>
      <w:ind w:left="1100"/>
      <w:jc w:val="both"/>
    </w:pPr>
    <w:rPr>
      <w:rFonts w:ascii="Times New Roman" w:eastAsia="Times New Roman" w:hAnsi="Times New Roman"/>
      <w:sz w:val="18"/>
      <w:szCs w:val="18"/>
    </w:rPr>
  </w:style>
  <w:style w:type="paragraph" w:styleId="Obsah7">
    <w:name w:val="toc 7"/>
    <w:basedOn w:val="Normln"/>
    <w:next w:val="Normln"/>
    <w:autoRedefine/>
    <w:uiPriority w:val="99"/>
    <w:semiHidden/>
    <w:rsid w:val="00EF1F53"/>
    <w:pPr>
      <w:spacing w:after="0" w:line="240" w:lineRule="auto"/>
      <w:ind w:left="1320"/>
      <w:jc w:val="both"/>
    </w:pPr>
    <w:rPr>
      <w:rFonts w:ascii="Times New Roman" w:eastAsia="Times New Roman" w:hAnsi="Times New Roman"/>
      <w:sz w:val="18"/>
      <w:szCs w:val="18"/>
    </w:rPr>
  </w:style>
  <w:style w:type="paragraph" w:styleId="Obsah8">
    <w:name w:val="toc 8"/>
    <w:basedOn w:val="Normln"/>
    <w:next w:val="Normln"/>
    <w:autoRedefine/>
    <w:uiPriority w:val="99"/>
    <w:semiHidden/>
    <w:rsid w:val="00EF1F53"/>
    <w:pPr>
      <w:spacing w:after="0" w:line="240" w:lineRule="auto"/>
      <w:ind w:left="1540"/>
      <w:jc w:val="both"/>
    </w:pPr>
    <w:rPr>
      <w:rFonts w:ascii="Times New Roman" w:eastAsia="Times New Roman" w:hAnsi="Times New Roman"/>
      <w:sz w:val="18"/>
      <w:szCs w:val="18"/>
    </w:rPr>
  </w:style>
  <w:style w:type="paragraph" w:styleId="Obsah9">
    <w:name w:val="toc 9"/>
    <w:basedOn w:val="Normln"/>
    <w:next w:val="Normln"/>
    <w:autoRedefine/>
    <w:uiPriority w:val="99"/>
    <w:semiHidden/>
    <w:rsid w:val="00EF1F53"/>
    <w:pPr>
      <w:spacing w:after="0" w:line="240" w:lineRule="auto"/>
      <w:ind w:left="1760"/>
      <w:jc w:val="both"/>
    </w:pPr>
    <w:rPr>
      <w:rFonts w:ascii="Times New Roman" w:eastAsia="Times New Roman" w:hAnsi="Times New Roman"/>
      <w:sz w:val="18"/>
      <w:szCs w:val="18"/>
    </w:rPr>
  </w:style>
  <w:style w:type="character" w:styleId="slostrnky">
    <w:name w:val="page number"/>
    <w:uiPriority w:val="99"/>
    <w:semiHidden/>
    <w:rsid w:val="00EF1F53"/>
    <w:rPr>
      <w:rFonts w:cs="Times New Roman"/>
    </w:rPr>
  </w:style>
  <w:style w:type="paragraph" w:customStyle="1" w:styleId="HHTitle">
    <w:name w:val="HH Title"/>
    <w:basedOn w:val="Nzev"/>
    <w:next w:val="Normln"/>
    <w:uiPriority w:val="99"/>
    <w:semiHidden/>
    <w:rsid w:val="00EF1F53"/>
    <w:pPr>
      <w:spacing w:before="1080" w:after="840"/>
      <w:contextualSpacing w:val="0"/>
      <w:jc w:val="center"/>
      <w:outlineLvl w:val="0"/>
    </w:pPr>
    <w:rPr>
      <w:rFonts w:ascii="Times New Roman Bold" w:hAnsi="Times New Roman Bold" w:cs="Arial"/>
      <w:b/>
      <w:bCs/>
      <w:spacing w:val="0"/>
      <w:sz w:val="44"/>
      <w:szCs w:val="32"/>
    </w:rPr>
  </w:style>
  <w:style w:type="paragraph" w:customStyle="1" w:styleId="Spolecnost">
    <w:name w:val="Spolecnost"/>
    <w:basedOn w:val="Normln"/>
    <w:semiHidden/>
    <w:rsid w:val="00EF1F53"/>
    <w:pPr>
      <w:spacing w:before="240" w:after="240" w:line="240" w:lineRule="auto"/>
      <w:jc w:val="center"/>
    </w:pPr>
    <w:rPr>
      <w:rFonts w:ascii="Times New Roman" w:eastAsia="Times New Roman" w:hAnsi="Times New Roman"/>
      <w:b/>
      <w:sz w:val="32"/>
      <w:szCs w:val="24"/>
    </w:rPr>
  </w:style>
  <w:style w:type="paragraph" w:customStyle="1" w:styleId="Titulka">
    <w:name w:val="Titulka"/>
    <w:aliases w:val="popisy"/>
    <w:basedOn w:val="Spolecnost"/>
    <w:semiHidden/>
    <w:rsid w:val="00EF1F53"/>
    <w:pPr>
      <w:spacing w:before="360"/>
    </w:pPr>
    <w:rPr>
      <w:sz w:val="28"/>
    </w:rPr>
  </w:style>
  <w:style w:type="paragraph" w:customStyle="1" w:styleId="Smluvstranya">
    <w:name w:val="Smluv.strany_&quot;a&quot;"/>
    <w:basedOn w:val="Text11"/>
    <w:uiPriority w:val="99"/>
    <w:semiHidden/>
    <w:rsid w:val="00EF1F53"/>
    <w:pPr>
      <w:spacing w:before="360" w:after="360"/>
      <w:ind w:left="567"/>
      <w:jc w:val="left"/>
    </w:pPr>
  </w:style>
  <w:style w:type="paragraph" w:customStyle="1" w:styleId="StyleClanekaBold">
    <w:name w:val="Style Clanek (a) + Bold"/>
    <w:basedOn w:val="Claneka"/>
    <w:uiPriority w:val="99"/>
    <w:semiHidden/>
    <w:rsid w:val="00EF1F53"/>
    <w:pPr>
      <w:numPr>
        <w:numId w:val="8"/>
      </w:numPr>
    </w:pPr>
    <w:rPr>
      <w:b/>
      <w:bCs/>
    </w:rPr>
  </w:style>
  <w:style w:type="paragraph" w:customStyle="1" w:styleId="StyleBefore4ptAfter4pt">
    <w:name w:val="Style Before:  4 pt After:  4 pt"/>
    <w:basedOn w:val="Normln"/>
    <w:uiPriority w:val="99"/>
    <w:semiHidden/>
    <w:rsid w:val="00EF1F53"/>
    <w:pPr>
      <w:spacing w:before="120" w:after="120" w:line="240" w:lineRule="auto"/>
      <w:jc w:val="both"/>
    </w:pPr>
    <w:rPr>
      <w:rFonts w:ascii="Times New Roman" w:eastAsia="Times New Roman" w:hAnsi="Times New Roman"/>
      <w:szCs w:val="20"/>
    </w:rPr>
  </w:style>
  <w:style w:type="paragraph" w:styleId="Revize">
    <w:name w:val="Revision"/>
    <w:hidden/>
    <w:uiPriority w:val="99"/>
    <w:semiHidden/>
    <w:rsid w:val="00EF1F53"/>
    <w:pPr>
      <w:spacing w:after="0" w:line="240" w:lineRule="auto"/>
    </w:pPr>
    <w:rPr>
      <w:rFonts w:ascii="Times New Roman" w:eastAsia="Times New Roman" w:hAnsi="Times New Roman" w:cs="Times New Roman"/>
      <w:szCs w:val="24"/>
    </w:rPr>
  </w:style>
  <w:style w:type="character" w:styleId="Sledovanodkaz">
    <w:name w:val="FollowedHyperlink"/>
    <w:uiPriority w:val="99"/>
    <w:semiHidden/>
    <w:rsid w:val="00EF1F53"/>
    <w:rPr>
      <w:rFonts w:cs="Times New Roman"/>
      <w:color w:val="800080"/>
      <w:u w:val="single"/>
    </w:rPr>
  </w:style>
  <w:style w:type="table" w:styleId="Mkatabulky">
    <w:name w:val="Table Grid"/>
    <w:basedOn w:val="Normlntabulka"/>
    <w:uiPriority w:val="39"/>
    <w:rsid w:val="00EF1F53"/>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RLProhlensmluvnchstranChar">
    <w:name w:val="RL Prohlášení smluvních stran Char"/>
    <w:link w:val="RLProhlensmluvnchstran"/>
    <w:locked/>
    <w:rsid w:val="00EF1F53"/>
    <w:rPr>
      <w:b/>
      <w:szCs w:val="24"/>
    </w:rPr>
  </w:style>
  <w:style w:type="paragraph" w:customStyle="1" w:styleId="RLProhlensmluvnchstran">
    <w:name w:val="RL Prohlášení smluvních stran"/>
    <w:basedOn w:val="Normln"/>
    <w:link w:val="RLProhlensmluvnchstranChar"/>
    <w:rsid w:val="00EF1F53"/>
    <w:pPr>
      <w:spacing w:after="120" w:line="280" w:lineRule="exact"/>
      <w:jc w:val="center"/>
    </w:pPr>
    <w:rPr>
      <w:rFonts w:asciiTheme="minorHAnsi" w:eastAsiaTheme="minorHAnsi" w:hAnsiTheme="minorHAnsi" w:cstheme="minorBidi"/>
      <w:b/>
      <w:szCs w:val="24"/>
    </w:rPr>
  </w:style>
  <w:style w:type="paragraph" w:customStyle="1" w:styleId="RLdajeosmluvnstran">
    <w:name w:val="RL Údaje o smluvní straně"/>
    <w:basedOn w:val="Normln"/>
    <w:rsid w:val="00EF1F53"/>
    <w:pPr>
      <w:spacing w:after="120" w:line="280" w:lineRule="exact"/>
      <w:jc w:val="center"/>
    </w:pPr>
    <w:rPr>
      <w:rFonts w:eastAsia="Times New Roman"/>
      <w:szCs w:val="24"/>
    </w:rPr>
  </w:style>
  <w:style w:type="paragraph" w:styleId="Bezmezer">
    <w:name w:val="No Spacing"/>
    <w:uiPriority w:val="99"/>
    <w:qFormat/>
    <w:rsid w:val="00EF1F53"/>
    <w:pPr>
      <w:tabs>
        <w:tab w:val="num" w:pos="0"/>
      </w:tabs>
      <w:suppressAutoHyphens/>
      <w:spacing w:after="0" w:line="240" w:lineRule="auto"/>
      <w:jc w:val="both"/>
    </w:pPr>
    <w:rPr>
      <w:rFonts w:ascii="Times New Roman" w:eastAsia="Times New Roman" w:hAnsi="Times New Roman" w:cs="Times New Roman"/>
      <w:color w:val="000000"/>
      <w:sz w:val="24"/>
      <w:szCs w:val="24"/>
      <w:lang w:eastAsia="ar-SA"/>
    </w:rPr>
  </w:style>
  <w:style w:type="paragraph" w:customStyle="1" w:styleId="eISIR1">
    <w:name w:val="eISIR1"/>
    <w:basedOn w:val="Nadpis1"/>
    <w:next w:val="Normln"/>
    <w:qFormat/>
    <w:rsid w:val="00EF1F53"/>
    <w:pPr>
      <w:keepLines/>
      <w:numPr>
        <w:numId w:val="9"/>
      </w:numPr>
      <w:pBdr>
        <w:bottom w:val="single" w:sz="4" w:space="1" w:color="auto"/>
      </w:pBdr>
      <w:spacing w:after="240" w:line="259" w:lineRule="auto"/>
    </w:pPr>
    <w:rPr>
      <w:rFonts w:cs="Times New Roman"/>
      <w:caps w:val="0"/>
      <w:color w:val="1F4E79"/>
      <w:szCs w:val="22"/>
    </w:rPr>
  </w:style>
  <w:style w:type="paragraph" w:customStyle="1" w:styleId="eISIR2">
    <w:name w:val="eISIR2"/>
    <w:basedOn w:val="Clanek11"/>
    <w:next w:val="Normln"/>
    <w:qFormat/>
    <w:rsid w:val="00EF1F53"/>
    <w:pPr>
      <w:keepNext/>
      <w:keepLines/>
      <w:tabs>
        <w:tab w:val="num" w:pos="360"/>
      </w:tabs>
      <w:spacing w:before="360"/>
      <w:ind w:left="992"/>
    </w:pPr>
    <w:rPr>
      <w:rFonts w:cs="Times New Roman"/>
      <w:b/>
      <w:color w:val="1F4E79"/>
    </w:rPr>
  </w:style>
  <w:style w:type="paragraph" w:customStyle="1" w:styleId="Clanek1">
    <w:name w:val="Clanek 1."/>
    <w:basedOn w:val="Normln"/>
    <w:link w:val="Clanek1Char"/>
    <w:qFormat/>
    <w:rsid w:val="003305AF"/>
    <w:pPr>
      <w:keepNext/>
      <w:widowControl w:val="0"/>
      <w:numPr>
        <w:numId w:val="12"/>
      </w:numPr>
      <w:tabs>
        <w:tab w:val="left" w:pos="709"/>
      </w:tabs>
      <w:suppressAutoHyphens/>
      <w:spacing w:after="0" w:line="240" w:lineRule="auto"/>
      <w:jc w:val="both"/>
    </w:pPr>
    <w:rPr>
      <w:rFonts w:ascii="Times New Roman" w:eastAsia="Times New Roman" w:hAnsi="Times New Roman"/>
      <w:kern w:val="1"/>
      <w:sz w:val="24"/>
      <w:szCs w:val="24"/>
      <w:lang w:eastAsia="hi-IN" w:bidi="hi-IN"/>
    </w:rPr>
  </w:style>
  <w:style w:type="character" w:customStyle="1" w:styleId="Clanek1Char">
    <w:name w:val="Clanek 1. Char"/>
    <w:link w:val="Clanek1"/>
    <w:locked/>
    <w:rsid w:val="003305AF"/>
    <w:rPr>
      <w:rFonts w:ascii="Times New Roman" w:eastAsia="Times New Roman" w:hAnsi="Times New Roman" w:cs="Times New Roman"/>
      <w:kern w:val="1"/>
      <w:sz w:val="24"/>
      <w:szCs w:val="24"/>
      <w:lang w:eastAsia="hi-IN" w:bidi="hi-IN"/>
    </w:rPr>
  </w:style>
  <w:style w:type="paragraph" w:customStyle="1" w:styleId="Claneka0">
    <w:name w:val="Clanek a."/>
    <w:basedOn w:val="Normln"/>
    <w:qFormat/>
    <w:rsid w:val="003305AF"/>
    <w:pPr>
      <w:numPr>
        <w:ilvl w:val="1"/>
        <w:numId w:val="12"/>
      </w:numPr>
      <w:tabs>
        <w:tab w:val="left" w:pos="709"/>
        <w:tab w:val="left" w:pos="1584"/>
        <w:tab w:val="left" w:pos="2232"/>
        <w:tab w:val="left" w:pos="2448"/>
        <w:tab w:val="left" w:pos="3096"/>
        <w:tab w:val="left" w:pos="3312"/>
        <w:tab w:val="left" w:pos="3960"/>
        <w:tab w:val="left" w:pos="4176"/>
        <w:tab w:val="left" w:pos="4824"/>
        <w:tab w:val="left" w:pos="5040"/>
        <w:tab w:val="left" w:pos="5688"/>
        <w:tab w:val="left" w:pos="5904"/>
        <w:tab w:val="left" w:pos="6552"/>
        <w:tab w:val="left" w:pos="6768"/>
        <w:tab w:val="left" w:pos="7416"/>
        <w:tab w:val="left" w:pos="7632"/>
        <w:tab w:val="left" w:pos="8280"/>
        <w:tab w:val="left" w:pos="8496"/>
        <w:tab w:val="left" w:pos="9360"/>
        <w:tab w:val="left" w:pos="10224"/>
      </w:tabs>
      <w:suppressAutoHyphens/>
      <w:spacing w:after="0" w:line="240" w:lineRule="auto"/>
      <w:jc w:val="both"/>
    </w:pPr>
    <w:rPr>
      <w:rFonts w:ascii="Times New Roman" w:eastAsia="Times New Roman" w:hAnsi="Times New Roman"/>
      <w:kern w:val="1"/>
      <w:sz w:val="24"/>
      <w:szCs w:val="24"/>
      <w:lang w:eastAsia="hi-IN" w:bidi="hi-IN"/>
    </w:rPr>
  </w:style>
  <w:style w:type="character" w:customStyle="1" w:styleId="Nevyeenzmnka1">
    <w:name w:val="Nevyřešená zmínka1"/>
    <w:basedOn w:val="Standardnpsmoodstavce"/>
    <w:uiPriority w:val="99"/>
    <w:semiHidden/>
    <w:unhideWhenUsed/>
    <w:rsid w:val="00DD6DCF"/>
    <w:rPr>
      <w:color w:val="605E5C"/>
      <w:shd w:val="clear" w:color="auto" w:fill="E1DFDD"/>
    </w:rPr>
  </w:style>
  <w:style w:type="paragraph" w:customStyle="1" w:styleId="eISIRnormal">
    <w:name w:val="eISIRnormal"/>
    <w:basedOn w:val="Normln"/>
    <w:link w:val="eISIRnormalChar"/>
    <w:qFormat/>
    <w:rsid w:val="00E14A16"/>
    <w:pPr>
      <w:spacing w:after="160" w:line="259" w:lineRule="auto"/>
      <w:jc w:val="both"/>
    </w:pPr>
    <w:rPr>
      <w:rFonts w:ascii="Times New Roman" w:eastAsiaTheme="minorHAnsi" w:hAnsi="Times New Roman"/>
    </w:rPr>
  </w:style>
  <w:style w:type="character" w:customStyle="1" w:styleId="eISIRnormalChar">
    <w:name w:val="eISIRnormal Char"/>
    <w:basedOn w:val="Standardnpsmoodstavce"/>
    <w:link w:val="eISIRnormal"/>
    <w:rsid w:val="00E14A16"/>
    <w:rPr>
      <w:rFonts w:ascii="Times New Roman" w:hAnsi="Times New Roman" w:cs="Times New Roman"/>
    </w:rPr>
  </w:style>
  <w:style w:type="table" w:styleId="Stednstnovn1zvraznn1">
    <w:name w:val="Medium Shading 1 Accent 1"/>
    <w:basedOn w:val="Normlntabulka"/>
    <w:uiPriority w:val="63"/>
    <w:rsid w:val="00C32DD3"/>
    <w:pPr>
      <w:spacing w:after="0" w:line="240" w:lineRule="auto"/>
    </w:pPr>
    <w:rPr>
      <w:rFonts w:ascii="Times New Roman" w:eastAsia="Times New Roman" w:hAnsi="Times New Roman" w:cs="Times New Roman"/>
      <w:sz w:val="20"/>
      <w:szCs w:val="20"/>
      <w:lang w:eastAsia="cs-CZ"/>
    </w:rPr>
    <w:tblPr>
      <w:tblStyleRowBandSize w:val="1"/>
      <w:tblStyleColBandSize w:val="1"/>
      <w:tbl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single" w:sz="8" w:space="0" w:color="84B3DF" w:themeColor="accent1" w:themeTint="BF"/>
      </w:tblBorders>
    </w:tblPr>
    <w:tblStylePr w:type="firstRow">
      <w:pPr>
        <w:spacing w:before="0" w:after="0" w:line="240" w:lineRule="auto"/>
      </w:pPr>
      <w:rPr>
        <w:b/>
        <w:bCs/>
        <w:color w:val="FFFFFF" w:themeColor="background1"/>
      </w:rPr>
      <w:tblPr/>
      <w:tcPr>
        <w:tc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shd w:val="clear" w:color="auto" w:fill="5B9BD5" w:themeFill="accent1"/>
      </w:tcPr>
    </w:tblStylePr>
    <w:tblStylePr w:type="lastRow">
      <w:pPr>
        <w:spacing w:before="0" w:after="0" w:line="240" w:lineRule="auto"/>
      </w:pPr>
      <w:rPr>
        <w:b/>
        <w:bCs/>
      </w:rPr>
      <w:tblPr/>
      <w:tcPr>
        <w:tcBorders>
          <w:top w:val="double" w:sz="6"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tcPr>
    </w:tblStylePr>
    <w:tblStylePr w:type="firstCol">
      <w:rPr>
        <w:b/>
        <w:bCs/>
      </w:rPr>
    </w:tblStylePr>
    <w:tblStylePr w:type="lastCol">
      <w:rPr>
        <w:b/>
        <w:bCs/>
      </w:rPr>
    </w:tblStylePr>
    <w:tblStylePr w:type="band1Vert">
      <w:tblPr/>
      <w:tcPr>
        <w:shd w:val="clear" w:color="auto" w:fill="D6E6F4" w:themeFill="accent1" w:themeFillTint="3F"/>
      </w:tcPr>
    </w:tblStylePr>
    <w:tblStylePr w:type="band1Horz">
      <w:tblPr/>
      <w:tcPr>
        <w:tcBorders>
          <w:insideH w:val="nil"/>
          <w:insideV w:val="nil"/>
        </w:tcBorders>
        <w:shd w:val="clear" w:color="auto" w:fill="D6E6F4" w:themeFill="accent1" w:themeFillTint="3F"/>
      </w:tcPr>
    </w:tblStylePr>
    <w:tblStylePr w:type="band2Horz">
      <w:tblPr/>
      <w:tcPr>
        <w:tcBorders>
          <w:insideH w:val="nil"/>
          <w:insideV w:val="nil"/>
        </w:tcBorders>
      </w:tcPr>
    </w:tblStylePr>
  </w:style>
  <w:style w:type="paragraph" w:customStyle="1" w:styleId="odraky">
    <w:name w:val="odražky"/>
    <w:basedOn w:val="Normln"/>
    <w:rsid w:val="000E0626"/>
    <w:pPr>
      <w:numPr>
        <w:numId w:val="20"/>
      </w:numPr>
      <w:spacing w:after="0" w:line="360" w:lineRule="auto"/>
    </w:pPr>
    <w:rPr>
      <w:rFonts w:ascii="Arial" w:eastAsia="Times New Roman" w:hAnsi="Arial"/>
      <w:szCs w:val="20"/>
      <w:lang w:val="sk-SK"/>
    </w:rPr>
  </w:style>
  <w:style w:type="paragraph" w:styleId="Zkladntext">
    <w:name w:val="Body Text"/>
    <w:basedOn w:val="Normln"/>
    <w:link w:val="ZkladntextChar"/>
    <w:rsid w:val="0037614D"/>
    <w:pPr>
      <w:widowControl w:val="0"/>
      <w:suppressAutoHyphens/>
      <w:spacing w:after="140"/>
      <w:jc w:val="both"/>
    </w:pPr>
    <w:rPr>
      <w:rFonts w:ascii="Liberation Serif" w:eastAsia="Segoe UI" w:hAnsi="Liberation Serif" w:cs="Tahoma"/>
      <w:color w:val="000000"/>
      <w:sz w:val="24"/>
      <w:szCs w:val="24"/>
      <w:lang w:eastAsia="zh-CN" w:bidi="hi-IN"/>
    </w:rPr>
  </w:style>
  <w:style w:type="character" w:customStyle="1" w:styleId="ZkladntextChar">
    <w:name w:val="Základní text Char"/>
    <w:basedOn w:val="Standardnpsmoodstavce"/>
    <w:link w:val="Zkladntext"/>
    <w:rsid w:val="0037614D"/>
    <w:rPr>
      <w:rFonts w:ascii="Liberation Serif" w:eastAsia="Segoe UI" w:hAnsi="Liberation Serif" w:cs="Tahoma"/>
      <w:color w:val="000000"/>
      <w:sz w:val="24"/>
      <w:szCs w:val="24"/>
      <w:lang w:eastAsia="zh-CN" w:bidi="hi-IN"/>
    </w:rPr>
  </w:style>
  <w:style w:type="paragraph" w:customStyle="1" w:styleId="Obsahtabulky">
    <w:name w:val="Obsah tabulky"/>
    <w:basedOn w:val="Normln"/>
    <w:qFormat/>
    <w:rsid w:val="0037614D"/>
    <w:pPr>
      <w:widowControl w:val="0"/>
      <w:suppressLineNumbers/>
      <w:suppressAutoHyphens/>
      <w:spacing w:after="0" w:line="240" w:lineRule="auto"/>
      <w:jc w:val="both"/>
    </w:pPr>
    <w:rPr>
      <w:rFonts w:ascii="Liberation Serif" w:eastAsia="Segoe UI" w:hAnsi="Liberation Serif" w:cs="Tahoma"/>
      <w:color w:val="000000"/>
      <w:sz w:val="24"/>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52451814">
      <w:bodyDiv w:val="1"/>
      <w:marLeft w:val="0"/>
      <w:marRight w:val="0"/>
      <w:marTop w:val="0"/>
      <w:marBottom w:val="0"/>
      <w:divBdr>
        <w:top w:val="none" w:sz="0" w:space="0" w:color="auto"/>
        <w:left w:val="none" w:sz="0" w:space="0" w:color="auto"/>
        <w:bottom w:val="none" w:sz="0" w:space="0" w:color="auto"/>
        <w:right w:val="none" w:sz="0" w:space="0" w:color="auto"/>
      </w:divBdr>
    </w:div>
    <w:div w:id="1986545468">
      <w:bodyDiv w:val="1"/>
      <w:marLeft w:val="0"/>
      <w:marRight w:val="0"/>
      <w:marTop w:val="0"/>
      <w:marBottom w:val="0"/>
      <w:divBdr>
        <w:top w:val="none" w:sz="0" w:space="0" w:color="auto"/>
        <w:left w:val="none" w:sz="0" w:space="0" w:color="auto"/>
        <w:bottom w:val="none" w:sz="0" w:space="0" w:color="auto"/>
        <w:right w:val="none" w:sz="0" w:space="0" w:color="auto"/>
      </w:divBdr>
    </w:div>
    <w:div w:id="20174604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2B113C55E5CB994183948EEF97740625" ma:contentTypeVersion="1" ma:contentTypeDescription="Vytvoří nový dokument" ma:contentTypeScope="" ma:versionID="a9f07e2b71f628c1318a2c76cd22fe8f">
  <xsd:schema xmlns:xsd="http://www.w3.org/2001/XMLSchema" xmlns:xs="http://www.w3.org/2001/XMLSchema" xmlns:p="http://schemas.microsoft.com/office/2006/metadata/properties" xmlns:ns2="7c621059-16a4-4862-a4dc-11cabc004c0b" targetNamespace="http://schemas.microsoft.com/office/2006/metadata/properties" ma:root="true" ma:fieldsID="c00b25df6e38723216d399d105c82245" ns2:_="">
    <xsd:import namespace="7c621059-16a4-4862-a4dc-11cabc004c0b"/>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c621059-16a4-4862-a4dc-11cabc004c0b"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_dlc_DocId xmlns="7c621059-16a4-4862-a4dc-11cabc004c0b">WAKHQVHSJTVR-2005516491-184</_dlc_DocId>
    <_dlc_DocIdUrl xmlns="7c621059-16a4-4862-a4dc-11cabc004c0b">
      <Url>https://ict.servis.justice.cz/_layouts/15/DocIdRedir.aspx?ID=WAKHQVHSJTVR-2005516491-184</Url>
      <Description>WAKHQVHSJTVR-2005516491-184</Description>
    </_dlc_DocIdUrl>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F965DB33-1D91-4B17-AAEC-E7BF870FECB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c621059-16a4-4862-a4dc-11cabc004c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1AEDF38-1FC4-4B5D-BFC5-F6A21E2E46F6}">
  <ds:schemaRefs>
    <ds:schemaRef ds:uri="http://schemas.openxmlformats.org/officeDocument/2006/bibliography"/>
  </ds:schemaRefs>
</ds:datastoreItem>
</file>

<file path=customXml/itemProps3.xml><?xml version="1.0" encoding="utf-8"?>
<ds:datastoreItem xmlns:ds="http://schemas.openxmlformats.org/officeDocument/2006/customXml" ds:itemID="{A717E407-4C69-4B8F-8DEC-E13B1121F543}">
  <ds:schemaRefs>
    <ds:schemaRef ds:uri="http://schemas.microsoft.com/office/2006/metadata/properties"/>
    <ds:schemaRef ds:uri="http://schemas.microsoft.com/office/infopath/2007/PartnerControls"/>
    <ds:schemaRef ds:uri="7c621059-16a4-4862-a4dc-11cabc004c0b"/>
  </ds:schemaRefs>
</ds:datastoreItem>
</file>

<file path=customXml/itemProps4.xml><?xml version="1.0" encoding="utf-8"?>
<ds:datastoreItem xmlns:ds="http://schemas.openxmlformats.org/officeDocument/2006/customXml" ds:itemID="{C50C4CC4-1313-4126-BFAA-AD574724C7BC}">
  <ds:schemaRefs>
    <ds:schemaRef ds:uri="http://schemas.microsoft.com/sharepoint/v3/contenttype/forms"/>
  </ds:schemaRefs>
</ds:datastoreItem>
</file>

<file path=customXml/itemProps5.xml><?xml version="1.0" encoding="utf-8"?>
<ds:datastoreItem xmlns:ds="http://schemas.openxmlformats.org/officeDocument/2006/customXml" ds:itemID="{1528742C-3033-49E8-957E-397D1D8F0786}">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42</Pages>
  <Words>15378</Words>
  <Characters>90735</Characters>
  <Application>Microsoft Office Word</Application>
  <DocSecurity>0</DocSecurity>
  <Lines>756</Lines>
  <Paragraphs>211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105902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Šimonková Petra</dc:creator>
  <cp:keywords/>
  <dc:description/>
  <cp:lastModifiedBy>Mgr. Ing. Ladislav Kavřík</cp:lastModifiedBy>
  <cp:revision>1</cp:revision>
  <cp:lastPrinted>2022-11-29T09:12:00Z</cp:lastPrinted>
  <dcterms:created xsi:type="dcterms:W3CDTF">2023-08-18T07:47:00Z</dcterms:created>
  <dcterms:modified xsi:type="dcterms:W3CDTF">2024-05-21T10:47:00Z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0x0101002B113C55E5CB994183948EEF97740625</vt:lpwstr>
  </property>
  <property fmtid="{D5CDD505-2E9C-101B-9397-08002B2CF9AE}" pid="3" name="_dlc_DocIdItemGuid">
    <vt:lpwstr>671f1669-c25e-47aa-bbd9-56b94b83edc7</vt:lpwstr>
  </property>
</Properties>
</file>